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8F491" w14:textId="2230938C" w:rsidR="00CB0340" w:rsidRPr="002D34E8" w:rsidRDefault="00CB0340" w:rsidP="00743FBC">
      <w:pPr>
        <w:pStyle w:val="Pealkiri1"/>
        <w:spacing w:before="0" w:line="240" w:lineRule="auto"/>
        <w:jc w:val="right"/>
        <w:rPr>
          <w:rFonts w:eastAsiaTheme="minorHAnsi" w:cstheme="minorBidi"/>
          <w:b w:val="0"/>
          <w:sz w:val="24"/>
          <w:szCs w:val="24"/>
        </w:rPr>
      </w:pPr>
      <w:bookmarkStart w:id="0" w:name="_Toc48637206"/>
      <w:r w:rsidRPr="002D34E8">
        <w:rPr>
          <w:rFonts w:eastAsiaTheme="minorHAnsi" w:cstheme="minorBidi"/>
          <w:b w:val="0"/>
          <w:sz w:val="24"/>
          <w:szCs w:val="24"/>
        </w:rPr>
        <w:t>E</w:t>
      </w:r>
      <w:r w:rsidR="00E13DC5" w:rsidRPr="002D34E8">
        <w:rPr>
          <w:rFonts w:eastAsiaTheme="minorHAnsi" w:cstheme="minorBidi"/>
          <w:b w:val="0"/>
          <w:sz w:val="24"/>
          <w:szCs w:val="24"/>
        </w:rPr>
        <w:t>ELNÕU</w:t>
      </w:r>
      <w:r w:rsidR="005913A9" w:rsidRPr="002D34E8">
        <w:rPr>
          <w:rFonts w:eastAsiaTheme="minorHAnsi" w:cstheme="minorBidi"/>
          <w:b w:val="0"/>
          <w:sz w:val="24"/>
          <w:szCs w:val="24"/>
        </w:rPr>
        <w:t xml:space="preserve"> (KrüTS)</w:t>
      </w:r>
    </w:p>
    <w:p w14:paraId="787F0B16" w14:textId="16438CD7" w:rsidR="00CB0340" w:rsidRPr="002D34E8" w:rsidRDefault="0007315A" w:rsidP="00743FBC">
      <w:pPr>
        <w:spacing w:after="0" w:line="240" w:lineRule="auto"/>
        <w:jc w:val="right"/>
        <w:rPr>
          <w:szCs w:val="24"/>
        </w:rPr>
      </w:pPr>
      <w:r w:rsidRPr="002D34E8">
        <w:rPr>
          <w:szCs w:val="24"/>
        </w:rPr>
        <w:t>Jaanuar</w:t>
      </w:r>
      <w:r w:rsidR="00CB0340" w:rsidRPr="002D34E8">
        <w:rPr>
          <w:szCs w:val="24"/>
        </w:rPr>
        <w:t>, 202</w:t>
      </w:r>
      <w:r w:rsidRPr="002D34E8">
        <w:rPr>
          <w:szCs w:val="24"/>
        </w:rPr>
        <w:t>4</w:t>
      </w:r>
    </w:p>
    <w:p w14:paraId="4F876E4C" w14:textId="592703D6" w:rsidR="008B20EF" w:rsidRPr="002D34E8" w:rsidRDefault="00CB0340" w:rsidP="00743FBC">
      <w:pPr>
        <w:pStyle w:val="Pealkiri1"/>
        <w:spacing w:before="0" w:line="240" w:lineRule="auto"/>
        <w:rPr>
          <w:rFonts w:eastAsiaTheme="minorHAnsi" w:cs="Times New Roman"/>
          <w:sz w:val="32"/>
        </w:rPr>
      </w:pPr>
      <w:r w:rsidRPr="002D34E8">
        <w:rPr>
          <w:rFonts w:eastAsiaTheme="minorHAnsi" w:cs="Times New Roman"/>
          <w:sz w:val="32"/>
        </w:rPr>
        <w:t>Krüptovaraturu seadus</w:t>
      </w:r>
    </w:p>
    <w:p w14:paraId="5D263E3C" w14:textId="048EF034" w:rsidR="00843511" w:rsidRPr="002D34E8" w:rsidRDefault="00843511" w:rsidP="00743FBC">
      <w:pPr>
        <w:spacing w:after="0" w:line="240" w:lineRule="auto"/>
        <w:rPr>
          <w:szCs w:val="24"/>
        </w:rPr>
      </w:pPr>
    </w:p>
    <w:p w14:paraId="28EAEAE1" w14:textId="04B9E0A3" w:rsidR="00465F77" w:rsidRPr="002D34E8" w:rsidRDefault="00465F77" w:rsidP="00743FBC">
      <w:pPr>
        <w:pStyle w:val="Pealkiri1"/>
        <w:spacing w:before="0" w:line="240" w:lineRule="auto"/>
        <w:rPr>
          <w:rFonts w:cs="Times New Roman"/>
          <w:sz w:val="24"/>
          <w:szCs w:val="24"/>
        </w:rPr>
      </w:pPr>
      <w:bookmarkStart w:id="1" w:name="_Hlk134690741"/>
      <w:bookmarkStart w:id="2" w:name="_Toc48637098"/>
      <w:bookmarkStart w:id="3" w:name="_Toc108170566"/>
      <w:r w:rsidRPr="002D34E8">
        <w:rPr>
          <w:rFonts w:cs="Times New Roman"/>
          <w:sz w:val="24"/>
          <w:szCs w:val="24"/>
        </w:rPr>
        <w:t>1. peatükk</w:t>
      </w:r>
    </w:p>
    <w:p w14:paraId="0C97C240" w14:textId="77777777" w:rsidR="00465F77" w:rsidRPr="002D34E8" w:rsidRDefault="00465F77" w:rsidP="00743FBC">
      <w:pPr>
        <w:pStyle w:val="Pealkiri1"/>
        <w:spacing w:before="0" w:line="240" w:lineRule="auto"/>
        <w:rPr>
          <w:rFonts w:cs="Times New Roman"/>
          <w:sz w:val="24"/>
          <w:szCs w:val="24"/>
        </w:rPr>
      </w:pPr>
      <w:bookmarkStart w:id="4" w:name="_Toc48637097"/>
      <w:bookmarkStart w:id="5" w:name="_Toc108170565"/>
      <w:r w:rsidRPr="002D34E8">
        <w:rPr>
          <w:rFonts w:cs="Times New Roman"/>
          <w:sz w:val="24"/>
          <w:szCs w:val="24"/>
        </w:rPr>
        <w:t>Üldsätted</w:t>
      </w:r>
      <w:bookmarkEnd w:id="4"/>
      <w:bookmarkEnd w:id="5"/>
    </w:p>
    <w:bookmarkEnd w:id="1"/>
    <w:p w14:paraId="5E5718B6" w14:textId="77777777" w:rsidR="00BB025D" w:rsidRPr="002D34E8" w:rsidRDefault="00BB025D" w:rsidP="00743FBC">
      <w:pPr>
        <w:spacing w:after="0" w:line="240" w:lineRule="auto"/>
      </w:pPr>
    </w:p>
    <w:p w14:paraId="1D553784" w14:textId="5C99BC53" w:rsidR="00CB0340" w:rsidRPr="002D34E8" w:rsidRDefault="00CB0340" w:rsidP="00743FBC">
      <w:pPr>
        <w:spacing w:after="0" w:line="240" w:lineRule="auto"/>
        <w:rPr>
          <w:b/>
          <w:strike/>
        </w:rPr>
      </w:pPr>
      <w:r w:rsidRPr="002D34E8">
        <w:rPr>
          <w:b/>
          <w:bCs/>
        </w:rPr>
        <w:t>§ 1. Seaduse reguleerimis</w:t>
      </w:r>
      <w:bookmarkEnd w:id="2"/>
      <w:bookmarkEnd w:id="3"/>
      <w:r w:rsidR="00400A37" w:rsidRPr="002D34E8">
        <w:rPr>
          <w:b/>
          <w:bCs/>
        </w:rPr>
        <w:t>ala</w:t>
      </w:r>
    </w:p>
    <w:p w14:paraId="56E2FEEA" w14:textId="77777777" w:rsidR="00465F77" w:rsidRPr="002D34E8" w:rsidRDefault="00465F77" w:rsidP="00743FBC">
      <w:pPr>
        <w:spacing w:after="0" w:line="240" w:lineRule="auto"/>
        <w:jc w:val="both"/>
        <w:rPr>
          <w:rFonts w:cs="Times New Roman"/>
          <w:szCs w:val="24"/>
          <w:shd w:val="clear" w:color="auto" w:fill="FFFFFF"/>
        </w:rPr>
      </w:pPr>
    </w:p>
    <w:p w14:paraId="5B1F71B9" w14:textId="17F02442" w:rsidR="001F53EE" w:rsidRPr="002D34E8" w:rsidRDefault="001674D1" w:rsidP="00743FBC">
      <w:pPr>
        <w:spacing w:after="0" w:line="240" w:lineRule="auto"/>
        <w:jc w:val="both"/>
        <w:rPr>
          <w:rFonts w:cs="Times New Roman"/>
          <w:szCs w:val="24"/>
          <w:shd w:val="clear" w:color="auto" w:fill="FFFFFF"/>
        </w:rPr>
      </w:pPr>
      <w:bookmarkStart w:id="6" w:name="_Hlk132182946"/>
      <w:r w:rsidRPr="002D34E8">
        <w:rPr>
          <w:rFonts w:cs="Times New Roman"/>
          <w:szCs w:val="24"/>
          <w:shd w:val="clear" w:color="auto" w:fill="FFFFFF"/>
        </w:rPr>
        <w:t xml:space="preserve">Käesolev seadus reguleerib </w:t>
      </w:r>
      <w:r w:rsidR="00007EC8" w:rsidRPr="002D34E8">
        <w:rPr>
          <w:rFonts w:cs="Times New Roman"/>
          <w:szCs w:val="24"/>
          <w:shd w:val="clear" w:color="auto" w:fill="FFFFFF"/>
        </w:rPr>
        <w:t>k</w:t>
      </w:r>
      <w:r w:rsidR="001F53EE" w:rsidRPr="002D34E8">
        <w:rPr>
          <w:rFonts w:cs="Times New Roman"/>
          <w:szCs w:val="24"/>
          <w:shd w:val="clear" w:color="auto" w:fill="FFFFFF"/>
        </w:rPr>
        <w:t>rüptovaraturu osalise tegevust, lõpetamist</w:t>
      </w:r>
      <w:r w:rsidR="00774258" w:rsidRPr="002D34E8">
        <w:rPr>
          <w:rFonts w:cs="Times New Roman"/>
          <w:szCs w:val="24"/>
          <w:shd w:val="clear" w:color="auto" w:fill="FFFFFF"/>
        </w:rPr>
        <w:t xml:space="preserve"> ja</w:t>
      </w:r>
      <w:r w:rsidR="001F53EE" w:rsidRPr="002D34E8">
        <w:rPr>
          <w:rFonts w:cs="Times New Roman"/>
          <w:szCs w:val="24"/>
          <w:shd w:val="clear" w:color="auto" w:fill="FFFFFF"/>
        </w:rPr>
        <w:t xml:space="preserve"> </w:t>
      </w:r>
      <w:r w:rsidR="00736D0F" w:rsidRPr="002D34E8">
        <w:rPr>
          <w:rFonts w:cs="Times New Roman"/>
          <w:szCs w:val="24"/>
          <w:shd w:val="clear" w:color="auto" w:fill="FFFFFF"/>
        </w:rPr>
        <w:t xml:space="preserve">järelevalvet tema üle ning </w:t>
      </w:r>
      <w:r w:rsidR="001F53EE" w:rsidRPr="002D34E8">
        <w:rPr>
          <w:rFonts w:cs="Times New Roman"/>
          <w:szCs w:val="24"/>
          <w:shd w:val="clear" w:color="auto" w:fill="FFFFFF"/>
        </w:rPr>
        <w:t>vastutust</w:t>
      </w:r>
      <w:r w:rsidR="00DC1939" w:rsidRPr="002D34E8">
        <w:rPr>
          <w:rFonts w:cs="Times New Roman"/>
          <w:szCs w:val="24"/>
          <w:shd w:val="clear" w:color="auto" w:fill="FFFFFF"/>
        </w:rPr>
        <w:t xml:space="preserve">, </w:t>
      </w:r>
      <w:bookmarkStart w:id="7" w:name="_Hlk140742984"/>
      <w:r w:rsidR="00DC1939" w:rsidRPr="002D34E8">
        <w:rPr>
          <w:rFonts w:cs="Times New Roman"/>
          <w:szCs w:val="24"/>
          <w:shd w:val="clear" w:color="auto" w:fill="FFFFFF"/>
        </w:rPr>
        <w:t>täpsusta</w:t>
      </w:r>
      <w:r w:rsidR="00774258" w:rsidRPr="002D34E8">
        <w:rPr>
          <w:rFonts w:cs="Times New Roman"/>
          <w:szCs w:val="24"/>
          <w:shd w:val="clear" w:color="auto" w:fill="FFFFFF"/>
        </w:rPr>
        <w:t>des</w:t>
      </w:r>
      <w:r w:rsidR="00DC1939" w:rsidRPr="002D34E8">
        <w:rPr>
          <w:rFonts w:cs="Times New Roman"/>
          <w:szCs w:val="24"/>
          <w:shd w:val="clear" w:color="auto" w:fill="FFFFFF"/>
        </w:rPr>
        <w:t xml:space="preserve"> ja täienda</w:t>
      </w:r>
      <w:r w:rsidR="00774258" w:rsidRPr="002D34E8">
        <w:rPr>
          <w:rFonts w:cs="Times New Roman"/>
          <w:szCs w:val="24"/>
          <w:shd w:val="clear" w:color="auto" w:fill="FFFFFF"/>
        </w:rPr>
        <w:t>des</w:t>
      </w:r>
      <w:r w:rsidR="00DC1939" w:rsidRPr="002D34E8">
        <w:rPr>
          <w:rFonts w:cs="Times New Roman"/>
          <w:szCs w:val="24"/>
          <w:shd w:val="clear" w:color="auto" w:fill="FFFFFF"/>
        </w:rPr>
        <w:t xml:space="preserve"> sätteid</w:t>
      </w:r>
      <w:bookmarkEnd w:id="7"/>
      <w:r w:rsidR="00DC1939" w:rsidRPr="002D34E8">
        <w:rPr>
          <w:rFonts w:cs="Times New Roman"/>
          <w:szCs w:val="24"/>
          <w:shd w:val="clear" w:color="auto" w:fill="FFFFFF"/>
        </w:rPr>
        <w:t>, mis sisalduvad</w:t>
      </w:r>
      <w:r w:rsidR="001F53EE" w:rsidRPr="002D34E8">
        <w:rPr>
          <w:rFonts w:cs="Times New Roman"/>
          <w:szCs w:val="24"/>
          <w:shd w:val="clear" w:color="auto" w:fill="FFFFFF"/>
        </w:rPr>
        <w:t>:</w:t>
      </w:r>
      <w:bookmarkEnd w:id="6"/>
    </w:p>
    <w:p w14:paraId="4BED7B2D" w14:textId="5C7A6854" w:rsidR="001F53EE" w:rsidRPr="002D34E8" w:rsidRDefault="001F53EE" w:rsidP="00743FBC">
      <w:pPr>
        <w:spacing w:after="0" w:line="240" w:lineRule="auto"/>
        <w:jc w:val="both"/>
        <w:rPr>
          <w:rFonts w:cs="Times New Roman"/>
          <w:szCs w:val="24"/>
          <w:shd w:val="clear" w:color="auto" w:fill="FFFFFF"/>
        </w:rPr>
      </w:pPr>
      <w:r w:rsidRPr="002D34E8">
        <w:rPr>
          <w:rFonts w:cs="Times New Roman"/>
          <w:szCs w:val="24"/>
          <w:shd w:val="clear" w:color="auto" w:fill="FFFFFF"/>
        </w:rPr>
        <w:t>1)</w:t>
      </w:r>
      <w:r w:rsidR="00AF7C5F" w:rsidRPr="002D34E8">
        <w:rPr>
          <w:rFonts w:cs="Times New Roman"/>
          <w:szCs w:val="24"/>
          <w:shd w:val="clear" w:color="auto" w:fill="FFFFFF"/>
        </w:rPr>
        <w:t> </w:t>
      </w:r>
      <w:r w:rsidRPr="002D34E8">
        <w:rPr>
          <w:rFonts w:cs="Times New Roman"/>
          <w:szCs w:val="24"/>
          <w:shd w:val="clear" w:color="auto" w:fill="FFFFFF"/>
        </w:rPr>
        <w:t>Euroopa Parlamendi ja nõukogu määrus</w:t>
      </w:r>
      <w:r w:rsidR="00DC1939" w:rsidRPr="002D34E8">
        <w:rPr>
          <w:rFonts w:cs="Times New Roman"/>
          <w:szCs w:val="24"/>
          <w:shd w:val="clear" w:color="auto" w:fill="FFFFFF"/>
        </w:rPr>
        <w:t>es</w:t>
      </w:r>
      <w:r w:rsidRPr="002D34E8">
        <w:rPr>
          <w:rFonts w:cs="Times New Roman"/>
          <w:szCs w:val="24"/>
          <w:shd w:val="clear" w:color="auto" w:fill="FFFFFF"/>
        </w:rPr>
        <w:t xml:space="preserve"> (EL) 2023/</w:t>
      </w:r>
      <w:r w:rsidR="0050626C" w:rsidRPr="002D34E8">
        <w:rPr>
          <w:rFonts w:cs="Times New Roman"/>
          <w:szCs w:val="24"/>
          <w:shd w:val="clear" w:color="auto" w:fill="FFFFFF"/>
        </w:rPr>
        <w:t>1114</w:t>
      </w:r>
      <w:r w:rsidRPr="002D34E8">
        <w:rPr>
          <w:rFonts w:cs="Times New Roman"/>
          <w:szCs w:val="24"/>
          <w:shd w:val="clear" w:color="auto" w:fill="FFFFFF"/>
        </w:rPr>
        <w:t>, mis käsitleb krüptovaraturge ning millega muudetakse määrusi (EL) nr 1093/2010 ja (EL) nr 1095/2010 ning direktiive 2013/36/EL ja (EL) 2019/1937</w:t>
      </w:r>
      <w:r w:rsidR="0050626C" w:rsidRPr="002D34E8">
        <w:rPr>
          <w:rFonts w:cs="Times New Roman"/>
          <w:szCs w:val="24"/>
          <w:shd w:val="clear" w:color="auto" w:fill="FFFFFF"/>
        </w:rPr>
        <w:t xml:space="preserve"> (ELT L </w:t>
      </w:r>
      <w:r w:rsidR="0050626C" w:rsidRPr="002D34E8">
        <w:rPr>
          <w:rFonts w:cs="Times New Roman"/>
          <w:szCs w:val="24"/>
        </w:rPr>
        <w:t xml:space="preserve">150, </w:t>
      </w:r>
      <w:ins w:id="8" w:author="Iivika Sale" w:date="2024-01-18T15:34:00Z">
        <w:r w:rsidR="007F7719">
          <w:rPr>
            <w:rFonts w:cs="Times New Roman"/>
            <w:szCs w:val="24"/>
          </w:rPr>
          <w:t>0</w:t>
        </w:r>
      </w:ins>
      <w:r w:rsidR="0050626C" w:rsidRPr="002D34E8">
        <w:rPr>
          <w:rFonts w:cs="Times New Roman"/>
          <w:szCs w:val="24"/>
        </w:rPr>
        <w:t>9.</w:t>
      </w:r>
      <w:ins w:id="9" w:author="Iivika Sale" w:date="2024-01-18T15:34:00Z">
        <w:r w:rsidR="007F7719">
          <w:rPr>
            <w:rFonts w:cs="Times New Roman"/>
            <w:szCs w:val="24"/>
          </w:rPr>
          <w:t>0</w:t>
        </w:r>
      </w:ins>
      <w:r w:rsidR="0050626C" w:rsidRPr="002D34E8">
        <w:rPr>
          <w:rFonts w:cs="Times New Roman"/>
          <w:szCs w:val="24"/>
        </w:rPr>
        <w:t>6.2023, lk 40–205</w:t>
      </w:r>
      <w:r w:rsidR="0050626C" w:rsidRPr="002D34E8">
        <w:rPr>
          <w:rFonts w:cs="Times New Roman"/>
          <w:szCs w:val="24"/>
          <w:shd w:val="clear" w:color="auto" w:fill="FFFFFF"/>
        </w:rPr>
        <w:t>)</w:t>
      </w:r>
      <w:r w:rsidR="009A32CA" w:rsidRPr="002D34E8">
        <w:rPr>
          <w:rFonts w:cs="Times New Roman"/>
          <w:szCs w:val="24"/>
          <w:shd w:val="clear" w:color="auto" w:fill="FFFFFF"/>
        </w:rPr>
        <w:t>,</w:t>
      </w:r>
      <w:r w:rsidR="00DC1939" w:rsidRPr="002D34E8">
        <w:rPr>
          <w:rFonts w:cs="Times New Roman"/>
          <w:szCs w:val="24"/>
          <w:shd w:val="clear" w:color="auto" w:fill="FFFFFF"/>
        </w:rPr>
        <w:t xml:space="preserve"> ning</w:t>
      </w:r>
    </w:p>
    <w:p w14:paraId="405776EB" w14:textId="5AE7C8CD" w:rsidR="00FF675B" w:rsidRPr="002D34E8" w:rsidRDefault="001F53EE" w:rsidP="00743FBC">
      <w:pPr>
        <w:spacing w:after="0" w:line="240" w:lineRule="auto"/>
        <w:jc w:val="both"/>
      </w:pPr>
      <w:r w:rsidRPr="002D34E8">
        <w:rPr>
          <w:rFonts w:cs="Times New Roman"/>
          <w:szCs w:val="24"/>
          <w:shd w:val="clear" w:color="auto" w:fill="FFFFFF"/>
        </w:rPr>
        <w:t>2)</w:t>
      </w:r>
      <w:r w:rsidR="00AF7C5F" w:rsidRPr="002D34E8">
        <w:rPr>
          <w:rFonts w:cs="Times New Roman"/>
          <w:szCs w:val="24"/>
          <w:shd w:val="clear" w:color="auto" w:fill="FFFFFF"/>
        </w:rPr>
        <w:t> </w:t>
      </w:r>
      <w:r w:rsidRPr="002D34E8">
        <w:rPr>
          <w:rFonts w:cs="Times New Roman"/>
          <w:szCs w:val="24"/>
          <w:shd w:val="clear" w:color="auto" w:fill="FFFFFF"/>
        </w:rPr>
        <w:t>Euroopa Parlamendi ja nõukogu määrus</w:t>
      </w:r>
      <w:r w:rsidR="00DC1939" w:rsidRPr="002D34E8">
        <w:rPr>
          <w:rFonts w:cs="Times New Roman"/>
          <w:szCs w:val="24"/>
          <w:shd w:val="clear" w:color="auto" w:fill="FFFFFF"/>
        </w:rPr>
        <w:t>es</w:t>
      </w:r>
      <w:r w:rsidRPr="002D34E8">
        <w:rPr>
          <w:rFonts w:cs="Times New Roman"/>
          <w:szCs w:val="24"/>
          <w:shd w:val="clear" w:color="auto" w:fill="FFFFFF"/>
        </w:rPr>
        <w:t xml:space="preserve"> (EL) 2022/2554, mis käsitleb finantssektori digitaalset tegevuskerksust ning millega muudetakse määrusi (EÜ) nr 1060/2009, (EL)</w:t>
      </w:r>
      <w:r w:rsidR="00AF7C5F" w:rsidRPr="002D34E8">
        <w:rPr>
          <w:rFonts w:cs="Times New Roman"/>
          <w:szCs w:val="24"/>
          <w:shd w:val="clear" w:color="auto" w:fill="FFFFFF"/>
        </w:rPr>
        <w:t> </w:t>
      </w:r>
      <w:r w:rsidRPr="002D34E8">
        <w:rPr>
          <w:rFonts w:cs="Times New Roman"/>
          <w:szCs w:val="24"/>
          <w:shd w:val="clear" w:color="auto" w:fill="FFFFFF"/>
        </w:rPr>
        <w:t>nr 648/2012, (EL) nr 600/2014, (EL) nr 909/2014 ja (EL) 2016/1011</w:t>
      </w:r>
      <w:r w:rsidR="00727313" w:rsidRPr="002D34E8">
        <w:rPr>
          <w:rFonts w:cs="Times New Roman"/>
          <w:szCs w:val="24"/>
          <w:shd w:val="clear" w:color="auto" w:fill="FFFFFF"/>
        </w:rPr>
        <w:t xml:space="preserve"> (</w:t>
      </w:r>
      <w:r w:rsidR="00727313" w:rsidRPr="002D34E8">
        <w:rPr>
          <w:rFonts w:cs="Times New Roman"/>
          <w:szCs w:val="24"/>
        </w:rPr>
        <w:t>ELT L 333, 27.12.2022, lk 1</w:t>
      </w:r>
      <w:r w:rsidR="00C95E29" w:rsidRPr="002D34E8">
        <w:rPr>
          <w:rFonts w:cs="Times New Roman"/>
          <w:szCs w:val="24"/>
        </w:rPr>
        <w:t>–</w:t>
      </w:r>
      <w:r w:rsidR="00727313" w:rsidRPr="002D34E8">
        <w:rPr>
          <w:rFonts w:cs="Times New Roman"/>
          <w:szCs w:val="24"/>
        </w:rPr>
        <w:t>79)</w:t>
      </w:r>
      <w:r w:rsidR="003F74D1" w:rsidRPr="002D34E8">
        <w:t>.</w:t>
      </w:r>
    </w:p>
    <w:p w14:paraId="6B5540DE" w14:textId="77777777" w:rsidR="00465F77" w:rsidRPr="002D34E8" w:rsidRDefault="00465F77" w:rsidP="00743FBC">
      <w:pPr>
        <w:spacing w:after="0" w:line="240" w:lineRule="auto"/>
        <w:jc w:val="both"/>
        <w:rPr>
          <w:rFonts w:cs="Times New Roman"/>
          <w:szCs w:val="24"/>
          <w:shd w:val="clear" w:color="auto" w:fill="FFFFFF"/>
        </w:rPr>
      </w:pPr>
    </w:p>
    <w:p w14:paraId="66E8B3BC" w14:textId="54B11554" w:rsidR="00F86DE8" w:rsidRPr="002D34E8" w:rsidRDefault="00F86DE8" w:rsidP="00743FBC">
      <w:pPr>
        <w:spacing w:after="0" w:line="240" w:lineRule="auto"/>
        <w:jc w:val="both"/>
        <w:rPr>
          <w:rFonts w:cs="Times New Roman"/>
          <w:b/>
          <w:bCs/>
          <w:szCs w:val="24"/>
          <w:shd w:val="clear" w:color="auto" w:fill="FFFFFF"/>
        </w:rPr>
      </w:pPr>
      <w:r w:rsidRPr="002D34E8">
        <w:rPr>
          <w:rFonts w:cs="Times New Roman"/>
          <w:b/>
          <w:bCs/>
          <w:szCs w:val="24"/>
          <w:shd w:val="clear" w:color="auto" w:fill="FFFFFF"/>
        </w:rPr>
        <w:t xml:space="preserve">§ </w:t>
      </w:r>
      <w:r w:rsidR="00756692" w:rsidRPr="002D34E8">
        <w:rPr>
          <w:rFonts w:cs="Times New Roman"/>
          <w:b/>
          <w:bCs/>
          <w:szCs w:val="24"/>
          <w:shd w:val="clear" w:color="auto" w:fill="FFFFFF"/>
        </w:rPr>
        <w:t>2</w:t>
      </w:r>
      <w:r w:rsidRPr="002D34E8">
        <w:rPr>
          <w:rFonts w:cs="Times New Roman"/>
          <w:b/>
          <w:bCs/>
          <w:szCs w:val="24"/>
          <w:shd w:val="clear" w:color="auto" w:fill="FFFFFF"/>
        </w:rPr>
        <w:t>. Seaduse kohaldamisala</w:t>
      </w:r>
    </w:p>
    <w:p w14:paraId="2F4635C4" w14:textId="77777777" w:rsidR="00F86DE8" w:rsidRPr="002D34E8" w:rsidRDefault="00F86DE8" w:rsidP="00743FBC">
      <w:pPr>
        <w:spacing w:after="0" w:line="240" w:lineRule="auto"/>
        <w:jc w:val="both"/>
        <w:rPr>
          <w:rFonts w:cs="Times New Roman"/>
          <w:szCs w:val="24"/>
          <w:shd w:val="clear" w:color="auto" w:fill="FFFFFF"/>
        </w:rPr>
      </w:pPr>
    </w:p>
    <w:p w14:paraId="39FEC4C9" w14:textId="3DF03E5C" w:rsidR="002A466F" w:rsidRPr="002D34E8" w:rsidRDefault="00400A37" w:rsidP="00743FBC">
      <w:pPr>
        <w:spacing w:after="0" w:line="240" w:lineRule="auto"/>
        <w:jc w:val="both"/>
        <w:rPr>
          <w:szCs w:val="24"/>
        </w:rPr>
      </w:pPr>
      <w:bookmarkStart w:id="10" w:name="_Toc48637127"/>
      <w:bookmarkStart w:id="11" w:name="_Toc108170594"/>
      <w:r w:rsidRPr="002D34E8">
        <w:rPr>
          <w:szCs w:val="24"/>
        </w:rPr>
        <w:t>(</w:t>
      </w:r>
      <w:r w:rsidR="00F86DE8" w:rsidRPr="002D34E8">
        <w:rPr>
          <w:szCs w:val="24"/>
        </w:rPr>
        <w:t>1</w:t>
      </w:r>
      <w:r w:rsidR="002A466F" w:rsidRPr="002D34E8">
        <w:rPr>
          <w:szCs w:val="24"/>
        </w:rPr>
        <w:t>) Käesoleva</w:t>
      </w:r>
      <w:r w:rsidR="007C536C" w:rsidRPr="002D34E8">
        <w:rPr>
          <w:szCs w:val="24"/>
        </w:rPr>
        <w:t>t</w:t>
      </w:r>
      <w:r w:rsidR="002A466F" w:rsidRPr="002D34E8">
        <w:rPr>
          <w:szCs w:val="24"/>
        </w:rPr>
        <w:t xml:space="preserve"> seadus</w:t>
      </w:r>
      <w:r w:rsidR="007C536C" w:rsidRPr="002D34E8">
        <w:rPr>
          <w:szCs w:val="24"/>
        </w:rPr>
        <w:t>t</w:t>
      </w:r>
      <w:r w:rsidR="002A466F" w:rsidRPr="002D34E8">
        <w:rPr>
          <w:szCs w:val="24"/>
        </w:rPr>
        <w:t xml:space="preserve"> kohaldatakse</w:t>
      </w:r>
      <w:r w:rsidRPr="002D34E8">
        <w:rPr>
          <w:szCs w:val="24"/>
        </w:rPr>
        <w:t xml:space="preserve"> </w:t>
      </w:r>
      <w:r w:rsidR="002A466F" w:rsidRPr="002D34E8">
        <w:rPr>
          <w:szCs w:val="24"/>
        </w:rPr>
        <w:t>isikute suhtes</w:t>
      </w:r>
      <w:r w:rsidR="001A0355" w:rsidRPr="002D34E8">
        <w:rPr>
          <w:szCs w:val="24"/>
        </w:rPr>
        <w:t xml:space="preserve">, kes tegelevad krüptovara emiteerimise, pakkumise ja </w:t>
      </w:r>
      <w:r w:rsidR="00BD29F8" w:rsidRPr="002D34E8">
        <w:rPr>
          <w:szCs w:val="24"/>
        </w:rPr>
        <w:t xml:space="preserve">krüptovaraga kauplemise platvormil </w:t>
      </w:r>
      <w:r w:rsidR="001A0355" w:rsidRPr="002D34E8">
        <w:rPr>
          <w:szCs w:val="24"/>
        </w:rPr>
        <w:t>kauplemisele võtmise</w:t>
      </w:r>
      <w:r w:rsidR="00FE3B20" w:rsidRPr="002D34E8">
        <w:rPr>
          <w:szCs w:val="24"/>
        </w:rPr>
        <w:t xml:space="preserve">ga </w:t>
      </w:r>
      <w:r w:rsidR="00FD2FB5" w:rsidRPr="002D34E8">
        <w:rPr>
          <w:szCs w:val="24"/>
        </w:rPr>
        <w:t>ning</w:t>
      </w:r>
      <w:r w:rsidR="00FE3B20" w:rsidRPr="002D34E8">
        <w:rPr>
          <w:szCs w:val="24"/>
        </w:rPr>
        <w:t xml:space="preserve"> kes osutavad krüptovarateenuseid</w:t>
      </w:r>
      <w:r w:rsidR="00DC1939" w:rsidRPr="002D34E8">
        <w:rPr>
          <w:szCs w:val="24"/>
        </w:rPr>
        <w:t xml:space="preserve"> Euroopa Parlamendi ja nõukogu määruse (EL) 2023/1114 tähenduses</w:t>
      </w:r>
      <w:r w:rsidR="00C31076" w:rsidRPr="002D34E8">
        <w:rPr>
          <w:szCs w:val="24"/>
        </w:rPr>
        <w:t xml:space="preserve"> </w:t>
      </w:r>
      <w:r w:rsidR="009A32CA" w:rsidRPr="002D34E8">
        <w:rPr>
          <w:szCs w:val="24"/>
        </w:rPr>
        <w:t>ja</w:t>
      </w:r>
      <w:r w:rsidR="00C31076" w:rsidRPr="002D34E8">
        <w:rPr>
          <w:szCs w:val="24"/>
        </w:rPr>
        <w:t xml:space="preserve"> </w:t>
      </w:r>
      <w:r w:rsidR="009A32CA" w:rsidRPr="002D34E8">
        <w:rPr>
          <w:szCs w:val="24"/>
        </w:rPr>
        <w:t>selle</w:t>
      </w:r>
      <w:r w:rsidR="00381981" w:rsidRPr="002D34E8">
        <w:rPr>
          <w:szCs w:val="24"/>
        </w:rPr>
        <w:t xml:space="preserve"> </w:t>
      </w:r>
      <w:r w:rsidR="005546BA" w:rsidRPr="002D34E8">
        <w:rPr>
          <w:szCs w:val="24"/>
        </w:rPr>
        <w:t xml:space="preserve">kohaldamisala </w:t>
      </w:r>
      <w:r w:rsidR="00C31076" w:rsidRPr="002D34E8">
        <w:rPr>
          <w:szCs w:val="24"/>
        </w:rPr>
        <w:t>ulatuses</w:t>
      </w:r>
      <w:r w:rsidR="00641AF3" w:rsidRPr="002D34E8">
        <w:rPr>
          <w:szCs w:val="24"/>
        </w:rPr>
        <w:t>.</w:t>
      </w:r>
    </w:p>
    <w:p w14:paraId="4AC0FBC4" w14:textId="6F66798F" w:rsidR="007B10FD" w:rsidRPr="002D34E8" w:rsidRDefault="007B10FD" w:rsidP="00743FBC">
      <w:pPr>
        <w:spacing w:after="0" w:line="240" w:lineRule="auto"/>
        <w:jc w:val="both"/>
        <w:rPr>
          <w:szCs w:val="24"/>
        </w:rPr>
      </w:pPr>
    </w:p>
    <w:p w14:paraId="2CE328DA" w14:textId="7B116E1E" w:rsidR="007B10FD" w:rsidRPr="002D34E8" w:rsidRDefault="007B10FD" w:rsidP="00743FBC">
      <w:pPr>
        <w:spacing w:after="0" w:line="240" w:lineRule="auto"/>
        <w:jc w:val="both"/>
        <w:rPr>
          <w:szCs w:val="24"/>
        </w:rPr>
      </w:pPr>
      <w:bookmarkStart w:id="12" w:name="_Hlk140161937"/>
      <w:r w:rsidRPr="002D34E8">
        <w:rPr>
          <w:szCs w:val="24"/>
        </w:rPr>
        <w:t>(</w:t>
      </w:r>
      <w:r w:rsidR="008F0606" w:rsidRPr="002D34E8">
        <w:rPr>
          <w:szCs w:val="24"/>
        </w:rPr>
        <w:t>2</w:t>
      </w:r>
      <w:r w:rsidRPr="002D34E8">
        <w:rPr>
          <w:szCs w:val="24"/>
        </w:rPr>
        <w:t>)</w:t>
      </w:r>
      <w:r w:rsidR="00113BA3" w:rsidRPr="002D34E8">
        <w:rPr>
          <w:szCs w:val="24"/>
        </w:rPr>
        <w:t> </w:t>
      </w:r>
      <w:r w:rsidR="00F672DB" w:rsidRPr="002D34E8">
        <w:rPr>
          <w:szCs w:val="24"/>
        </w:rPr>
        <w:t xml:space="preserve">Kui </w:t>
      </w:r>
      <w:bookmarkStart w:id="13" w:name="_Hlk132125090"/>
      <w:r w:rsidR="00F672DB" w:rsidRPr="002D34E8">
        <w:rPr>
          <w:szCs w:val="24"/>
        </w:rPr>
        <w:t>k</w:t>
      </w:r>
      <w:r w:rsidRPr="002D34E8">
        <w:rPr>
          <w:szCs w:val="24"/>
        </w:rPr>
        <w:t>rediidiasutus,</w:t>
      </w:r>
      <w:r w:rsidR="00896C8B" w:rsidRPr="002D34E8">
        <w:rPr>
          <w:szCs w:val="24"/>
        </w:rPr>
        <w:t xml:space="preserve"> </w:t>
      </w:r>
      <w:r w:rsidR="00186A4C" w:rsidRPr="002D34E8">
        <w:rPr>
          <w:szCs w:val="24"/>
        </w:rPr>
        <w:t xml:space="preserve">makseasutus, </w:t>
      </w:r>
      <w:r w:rsidRPr="002D34E8">
        <w:rPr>
          <w:szCs w:val="24"/>
        </w:rPr>
        <w:t xml:space="preserve">e-raha asutus, investeerimisühing, </w:t>
      </w:r>
      <w:r w:rsidR="00C96977" w:rsidRPr="002D34E8">
        <w:rPr>
          <w:szCs w:val="24"/>
        </w:rPr>
        <w:t xml:space="preserve">eurofondi või alternatiivfondi </w:t>
      </w:r>
      <w:r w:rsidRPr="002D34E8">
        <w:rPr>
          <w:szCs w:val="24"/>
        </w:rPr>
        <w:t>fondivalitseja</w:t>
      </w:r>
      <w:r w:rsidR="00E53E3E" w:rsidRPr="002D34E8">
        <w:rPr>
          <w:szCs w:val="24"/>
        </w:rPr>
        <w:t xml:space="preserve">, </w:t>
      </w:r>
      <w:r w:rsidR="00E53E3E" w:rsidRPr="002D34E8">
        <w:t>väärtpaberite keskdepositoorium</w:t>
      </w:r>
      <w:r w:rsidRPr="002D34E8">
        <w:rPr>
          <w:szCs w:val="24"/>
        </w:rPr>
        <w:t xml:space="preserve"> </w:t>
      </w:r>
      <w:r w:rsidR="00F672DB" w:rsidRPr="002D34E8">
        <w:rPr>
          <w:szCs w:val="24"/>
        </w:rPr>
        <w:t>või</w:t>
      </w:r>
      <w:r w:rsidRPr="002D34E8">
        <w:rPr>
          <w:szCs w:val="24"/>
        </w:rPr>
        <w:t xml:space="preserve"> </w:t>
      </w:r>
      <w:r w:rsidR="004F310A" w:rsidRPr="002D34E8">
        <w:rPr>
          <w:szCs w:val="24"/>
        </w:rPr>
        <w:t xml:space="preserve">reguleeritud </w:t>
      </w:r>
      <w:r w:rsidR="00976390" w:rsidRPr="002D34E8">
        <w:rPr>
          <w:szCs w:val="24"/>
        </w:rPr>
        <w:t>väärtpaberi</w:t>
      </w:r>
      <w:r w:rsidRPr="002D34E8">
        <w:rPr>
          <w:szCs w:val="24"/>
        </w:rPr>
        <w:t>turu</w:t>
      </w:r>
      <w:r w:rsidR="005913A9" w:rsidRPr="002D34E8">
        <w:rPr>
          <w:szCs w:val="24"/>
        </w:rPr>
        <w:t xml:space="preserve"> </w:t>
      </w:r>
      <w:r w:rsidRPr="002D34E8">
        <w:rPr>
          <w:szCs w:val="24"/>
        </w:rPr>
        <w:t>korraldaja</w:t>
      </w:r>
      <w:r w:rsidR="00F672DB" w:rsidRPr="002D34E8">
        <w:rPr>
          <w:szCs w:val="24"/>
        </w:rPr>
        <w:t xml:space="preserve"> </w:t>
      </w:r>
      <w:bookmarkEnd w:id="13"/>
      <w:r w:rsidR="00F672DB" w:rsidRPr="002D34E8">
        <w:rPr>
          <w:szCs w:val="24"/>
        </w:rPr>
        <w:t xml:space="preserve">on </w:t>
      </w:r>
      <w:r w:rsidR="002626EF" w:rsidRPr="002D34E8">
        <w:rPr>
          <w:szCs w:val="24"/>
        </w:rPr>
        <w:t xml:space="preserve">krüptovaraturu osaline </w:t>
      </w:r>
      <w:r w:rsidR="00F672DB" w:rsidRPr="002D34E8">
        <w:rPr>
          <w:szCs w:val="24"/>
        </w:rPr>
        <w:t xml:space="preserve">käesoleva seaduse </w:t>
      </w:r>
      <w:r w:rsidR="00FE3B20" w:rsidRPr="002D34E8">
        <w:rPr>
          <w:szCs w:val="24"/>
        </w:rPr>
        <w:t xml:space="preserve">§ </w:t>
      </w:r>
      <w:r w:rsidR="008C16EA" w:rsidRPr="002D34E8">
        <w:rPr>
          <w:szCs w:val="24"/>
        </w:rPr>
        <w:t>3</w:t>
      </w:r>
      <w:r w:rsidR="00FE3B20" w:rsidRPr="002D34E8">
        <w:rPr>
          <w:szCs w:val="24"/>
        </w:rPr>
        <w:t xml:space="preserve"> </w:t>
      </w:r>
      <w:r w:rsidR="00F672DB" w:rsidRPr="002D34E8">
        <w:rPr>
          <w:szCs w:val="24"/>
        </w:rPr>
        <w:t>tähenduses,</w:t>
      </w:r>
      <w:r w:rsidRPr="002D34E8">
        <w:rPr>
          <w:szCs w:val="24"/>
        </w:rPr>
        <w:t xml:space="preserve"> kohaldatakse </w:t>
      </w:r>
      <w:r w:rsidR="00F672DB" w:rsidRPr="002D34E8">
        <w:rPr>
          <w:szCs w:val="24"/>
        </w:rPr>
        <w:t xml:space="preserve">tema suhtes </w:t>
      </w:r>
      <w:r w:rsidRPr="002D34E8">
        <w:rPr>
          <w:szCs w:val="24"/>
        </w:rPr>
        <w:t>käesoleva seaduse</w:t>
      </w:r>
      <w:r w:rsidR="007A6F2E" w:rsidRPr="002D34E8">
        <w:rPr>
          <w:szCs w:val="24"/>
        </w:rPr>
        <w:t xml:space="preserve"> </w:t>
      </w:r>
      <w:r w:rsidRPr="002D34E8">
        <w:rPr>
          <w:szCs w:val="24"/>
        </w:rPr>
        <w:t>§-</w:t>
      </w:r>
      <w:r w:rsidR="00421CD8" w:rsidRPr="002D34E8">
        <w:rPr>
          <w:szCs w:val="24"/>
        </w:rPr>
        <w:t>des</w:t>
      </w:r>
      <w:r w:rsidRPr="002D34E8">
        <w:rPr>
          <w:szCs w:val="24"/>
        </w:rPr>
        <w:t xml:space="preserve"> </w:t>
      </w:r>
      <w:r w:rsidR="002020BA" w:rsidRPr="002D34E8">
        <w:rPr>
          <w:szCs w:val="24"/>
        </w:rPr>
        <w:t xml:space="preserve">5 </w:t>
      </w:r>
      <w:r w:rsidR="00B513CF" w:rsidRPr="002D34E8">
        <w:rPr>
          <w:szCs w:val="24"/>
        </w:rPr>
        <w:t xml:space="preserve">ja </w:t>
      </w:r>
      <w:r w:rsidR="0053328F" w:rsidRPr="002D34E8">
        <w:rPr>
          <w:szCs w:val="24"/>
        </w:rPr>
        <w:t>6</w:t>
      </w:r>
      <w:r w:rsidR="00B513CF" w:rsidRPr="002D34E8">
        <w:rPr>
          <w:szCs w:val="24"/>
        </w:rPr>
        <w:t xml:space="preserve">, § </w:t>
      </w:r>
      <w:r w:rsidR="0053328F" w:rsidRPr="002D34E8">
        <w:rPr>
          <w:szCs w:val="24"/>
        </w:rPr>
        <w:t>7</w:t>
      </w:r>
      <w:r w:rsidR="00B513CF" w:rsidRPr="002D34E8">
        <w:rPr>
          <w:szCs w:val="24"/>
        </w:rPr>
        <w:t xml:space="preserve"> lõi</w:t>
      </w:r>
      <w:r w:rsidR="00792B8A" w:rsidRPr="002D34E8">
        <w:rPr>
          <w:szCs w:val="24"/>
        </w:rPr>
        <w:t>getes</w:t>
      </w:r>
      <w:r w:rsidR="00B513CF" w:rsidRPr="002D34E8">
        <w:rPr>
          <w:szCs w:val="24"/>
        </w:rPr>
        <w:t xml:space="preserve"> 4</w:t>
      </w:r>
      <w:r w:rsidR="006717E9" w:rsidRPr="002D34E8">
        <w:rPr>
          <w:szCs w:val="24"/>
        </w:rPr>
        <w:t>–6</w:t>
      </w:r>
      <w:r w:rsidR="00B513CF" w:rsidRPr="002D34E8">
        <w:rPr>
          <w:szCs w:val="24"/>
        </w:rPr>
        <w:t>, §-s</w:t>
      </w:r>
      <w:r w:rsidR="00A35FFF" w:rsidRPr="002D34E8">
        <w:rPr>
          <w:szCs w:val="24"/>
        </w:rPr>
        <w:t xml:space="preserve"> </w:t>
      </w:r>
      <w:r w:rsidR="0053328F" w:rsidRPr="002D34E8">
        <w:rPr>
          <w:szCs w:val="24"/>
        </w:rPr>
        <w:t>8</w:t>
      </w:r>
      <w:r w:rsidR="00797F64" w:rsidRPr="002D34E8">
        <w:rPr>
          <w:szCs w:val="24"/>
        </w:rPr>
        <w:t>,</w:t>
      </w:r>
      <w:r w:rsidR="005E1686" w:rsidRPr="002D34E8">
        <w:rPr>
          <w:szCs w:val="24"/>
        </w:rPr>
        <w:t xml:space="preserve"> </w:t>
      </w:r>
      <w:r w:rsidR="007D29A7" w:rsidRPr="002D34E8">
        <w:rPr>
          <w:szCs w:val="24"/>
        </w:rPr>
        <w:t>§</w:t>
      </w:r>
      <w:r w:rsidR="00111C27" w:rsidRPr="002D34E8">
        <w:rPr>
          <w:szCs w:val="24"/>
        </w:rPr>
        <w:t xml:space="preserve"> </w:t>
      </w:r>
      <w:r w:rsidR="00421CD8" w:rsidRPr="002D34E8">
        <w:rPr>
          <w:szCs w:val="24"/>
        </w:rPr>
        <w:t>1</w:t>
      </w:r>
      <w:r w:rsidR="006717E9" w:rsidRPr="002D34E8">
        <w:rPr>
          <w:szCs w:val="24"/>
        </w:rPr>
        <w:t>5</w:t>
      </w:r>
      <w:r w:rsidR="007D29A7" w:rsidRPr="002D34E8">
        <w:rPr>
          <w:szCs w:val="24"/>
        </w:rPr>
        <w:t xml:space="preserve"> lõigetes</w:t>
      </w:r>
      <w:r w:rsidR="00113BA3" w:rsidRPr="002D34E8">
        <w:rPr>
          <w:szCs w:val="24"/>
        </w:rPr>
        <w:t> </w:t>
      </w:r>
      <w:r w:rsidR="00186A4C" w:rsidRPr="002D34E8">
        <w:rPr>
          <w:szCs w:val="24"/>
        </w:rPr>
        <w:t xml:space="preserve">3, </w:t>
      </w:r>
      <w:r w:rsidR="00A35FFF" w:rsidRPr="002D34E8">
        <w:rPr>
          <w:szCs w:val="24"/>
        </w:rPr>
        <w:t>5</w:t>
      </w:r>
      <w:r w:rsidR="005F43E8" w:rsidRPr="002D34E8">
        <w:t>–</w:t>
      </w:r>
      <w:r w:rsidR="00461124" w:rsidRPr="002D34E8">
        <w:rPr>
          <w:szCs w:val="24"/>
        </w:rPr>
        <w:t>8</w:t>
      </w:r>
      <w:r w:rsidR="00111C27" w:rsidRPr="002D34E8">
        <w:rPr>
          <w:szCs w:val="24"/>
        </w:rPr>
        <w:t>,</w:t>
      </w:r>
      <w:r w:rsidR="00421CD8" w:rsidRPr="002D34E8">
        <w:rPr>
          <w:szCs w:val="24"/>
        </w:rPr>
        <w:t xml:space="preserve"> §</w:t>
      </w:r>
      <w:r w:rsidR="001C1F19" w:rsidRPr="002D34E8">
        <w:rPr>
          <w:szCs w:val="24"/>
        </w:rPr>
        <w:t> </w:t>
      </w:r>
      <w:r w:rsidR="00421CD8" w:rsidRPr="002D34E8">
        <w:rPr>
          <w:szCs w:val="24"/>
        </w:rPr>
        <w:t>1</w:t>
      </w:r>
      <w:r w:rsidR="006717E9" w:rsidRPr="002D34E8">
        <w:rPr>
          <w:szCs w:val="24"/>
        </w:rPr>
        <w:t>7</w:t>
      </w:r>
      <w:r w:rsidR="00421CD8" w:rsidRPr="002D34E8">
        <w:rPr>
          <w:szCs w:val="24"/>
        </w:rPr>
        <w:t xml:space="preserve"> lõi</w:t>
      </w:r>
      <w:r w:rsidR="006514FA" w:rsidRPr="002D34E8">
        <w:rPr>
          <w:szCs w:val="24"/>
        </w:rPr>
        <w:t>getes 3 ja</w:t>
      </w:r>
      <w:r w:rsidR="00260F31" w:rsidRPr="002D34E8">
        <w:rPr>
          <w:szCs w:val="24"/>
        </w:rPr>
        <w:t xml:space="preserve"> </w:t>
      </w:r>
      <w:r w:rsidR="006717E9" w:rsidRPr="002D34E8">
        <w:rPr>
          <w:szCs w:val="24"/>
        </w:rPr>
        <w:t>4</w:t>
      </w:r>
      <w:r w:rsidR="00A26B8A" w:rsidRPr="002D34E8">
        <w:rPr>
          <w:szCs w:val="24"/>
        </w:rPr>
        <w:t xml:space="preserve"> </w:t>
      </w:r>
      <w:r w:rsidR="0026784A" w:rsidRPr="002D34E8">
        <w:rPr>
          <w:szCs w:val="24"/>
        </w:rPr>
        <w:t xml:space="preserve">ning 7. </w:t>
      </w:r>
      <w:r w:rsidR="00421CD8" w:rsidRPr="002D34E8">
        <w:rPr>
          <w:szCs w:val="24"/>
        </w:rPr>
        <w:t xml:space="preserve">ja </w:t>
      </w:r>
      <w:r w:rsidR="00934D64" w:rsidRPr="00E76624">
        <w:rPr>
          <w:szCs w:val="24"/>
        </w:rPr>
        <w:t>8</w:t>
      </w:r>
      <w:r w:rsidR="00421CD8" w:rsidRPr="00E76624">
        <w:rPr>
          <w:szCs w:val="24"/>
        </w:rPr>
        <w:t>. peatükis</w:t>
      </w:r>
      <w:r w:rsidR="00421CD8" w:rsidRPr="002D34E8">
        <w:rPr>
          <w:szCs w:val="24"/>
        </w:rPr>
        <w:t xml:space="preserve"> </w:t>
      </w:r>
      <w:r w:rsidR="00704E29" w:rsidRPr="002D34E8">
        <w:rPr>
          <w:szCs w:val="24"/>
        </w:rPr>
        <w:t>ning</w:t>
      </w:r>
      <w:r w:rsidR="00421CD8" w:rsidRPr="002D34E8">
        <w:rPr>
          <w:szCs w:val="24"/>
        </w:rPr>
        <w:t xml:space="preserve"> §-s </w:t>
      </w:r>
      <w:r w:rsidR="0020071D" w:rsidRPr="002D34E8">
        <w:rPr>
          <w:szCs w:val="24"/>
        </w:rPr>
        <w:t>4</w:t>
      </w:r>
      <w:r w:rsidR="00D65AB9" w:rsidRPr="002D34E8">
        <w:rPr>
          <w:szCs w:val="24"/>
        </w:rPr>
        <w:t>8</w:t>
      </w:r>
      <w:r w:rsidR="0020071D" w:rsidRPr="002D34E8">
        <w:rPr>
          <w:szCs w:val="24"/>
        </w:rPr>
        <w:t xml:space="preserve"> </w:t>
      </w:r>
      <w:r w:rsidR="008703B0" w:rsidRPr="002D34E8">
        <w:rPr>
          <w:szCs w:val="24"/>
        </w:rPr>
        <w:t>sätestatut</w:t>
      </w:r>
      <w:r w:rsidR="00F672DB" w:rsidRPr="002D34E8">
        <w:rPr>
          <w:szCs w:val="24"/>
        </w:rPr>
        <w:t>.</w:t>
      </w:r>
      <w:r w:rsidR="00FC4B33" w:rsidRPr="002D34E8">
        <w:rPr>
          <w:szCs w:val="24"/>
        </w:rPr>
        <w:t xml:space="preserve"> </w:t>
      </w:r>
      <w:r w:rsidR="00C96977" w:rsidRPr="002D34E8">
        <w:rPr>
          <w:szCs w:val="24"/>
        </w:rPr>
        <w:t xml:space="preserve">Alternatiivfondi valitsejana ei käsitata </w:t>
      </w:r>
      <w:commentRangeStart w:id="14"/>
      <w:r w:rsidR="00C96977" w:rsidRPr="002D34E8">
        <w:rPr>
          <w:szCs w:val="24"/>
        </w:rPr>
        <w:t>väikesemahulist alternatiivfondi valitsejat</w:t>
      </w:r>
      <w:commentRangeEnd w:id="14"/>
      <w:r w:rsidR="001C1F19" w:rsidRPr="002D34E8">
        <w:rPr>
          <w:rStyle w:val="Kommentaariviide"/>
        </w:rPr>
        <w:commentReference w:id="14"/>
      </w:r>
      <w:r w:rsidR="00C96977" w:rsidRPr="002D34E8">
        <w:rPr>
          <w:szCs w:val="24"/>
        </w:rPr>
        <w:t>.</w:t>
      </w:r>
    </w:p>
    <w:bookmarkEnd w:id="12"/>
    <w:p w14:paraId="2D76C2DF" w14:textId="77777777" w:rsidR="005E1686" w:rsidRPr="002D34E8" w:rsidRDefault="005E1686" w:rsidP="00743FBC">
      <w:pPr>
        <w:spacing w:after="0" w:line="240" w:lineRule="auto"/>
        <w:jc w:val="both"/>
        <w:rPr>
          <w:szCs w:val="24"/>
        </w:rPr>
      </w:pPr>
    </w:p>
    <w:p w14:paraId="58D6A46D" w14:textId="0B310F57" w:rsidR="00976390" w:rsidRPr="002D34E8" w:rsidRDefault="00976390" w:rsidP="00743FBC">
      <w:pPr>
        <w:spacing w:after="0" w:line="240" w:lineRule="auto"/>
        <w:jc w:val="both"/>
        <w:rPr>
          <w:szCs w:val="24"/>
        </w:rPr>
      </w:pPr>
      <w:r w:rsidRPr="002D34E8">
        <w:rPr>
          <w:szCs w:val="24"/>
        </w:rPr>
        <w:t>(</w:t>
      </w:r>
      <w:r w:rsidR="008F0606" w:rsidRPr="002D34E8">
        <w:rPr>
          <w:szCs w:val="24"/>
        </w:rPr>
        <w:t>3</w:t>
      </w:r>
      <w:r w:rsidRPr="002D34E8">
        <w:rPr>
          <w:szCs w:val="24"/>
        </w:rPr>
        <w:t xml:space="preserve">) Krüptovara, mis ei ole varapõhine token ega e-raha token (edaspidi </w:t>
      </w:r>
      <w:r w:rsidRPr="002D34E8">
        <w:rPr>
          <w:i/>
          <w:iCs/>
          <w:szCs w:val="24"/>
        </w:rPr>
        <w:t>muu krüptovara</w:t>
      </w:r>
      <w:r w:rsidRPr="002D34E8">
        <w:rPr>
          <w:szCs w:val="24"/>
        </w:rPr>
        <w:t xml:space="preserve">), emiteeriva, pakkuva </w:t>
      </w:r>
      <w:r w:rsidR="00AD12C8" w:rsidRPr="002D34E8">
        <w:rPr>
          <w:szCs w:val="24"/>
        </w:rPr>
        <w:t xml:space="preserve">ja </w:t>
      </w:r>
      <w:r w:rsidRPr="002D34E8">
        <w:rPr>
          <w:szCs w:val="24"/>
        </w:rPr>
        <w:t xml:space="preserve">kauplemisele võtmist taotleva isiku suhtes kohaldatakse </w:t>
      </w:r>
      <w:r w:rsidR="007E4AF3" w:rsidRPr="002D34E8">
        <w:rPr>
          <w:szCs w:val="24"/>
        </w:rPr>
        <w:t xml:space="preserve">üksnes </w:t>
      </w:r>
      <w:r w:rsidRPr="002D34E8">
        <w:rPr>
          <w:szCs w:val="24"/>
        </w:rPr>
        <w:t xml:space="preserve">käesoleva seaduse </w:t>
      </w:r>
      <w:r w:rsidR="00804367" w:rsidRPr="002D34E8">
        <w:rPr>
          <w:szCs w:val="24"/>
        </w:rPr>
        <w:t xml:space="preserve">§ 6 lõikes 4, </w:t>
      </w:r>
      <w:r w:rsidRPr="002D34E8">
        <w:rPr>
          <w:szCs w:val="24"/>
        </w:rPr>
        <w:t xml:space="preserve">§ </w:t>
      </w:r>
      <w:r w:rsidR="0053328F" w:rsidRPr="002D34E8">
        <w:rPr>
          <w:szCs w:val="24"/>
        </w:rPr>
        <w:t>7</w:t>
      </w:r>
      <w:r w:rsidRPr="002D34E8">
        <w:rPr>
          <w:szCs w:val="24"/>
        </w:rPr>
        <w:t xml:space="preserve"> lõi</w:t>
      </w:r>
      <w:r w:rsidR="00F43050" w:rsidRPr="002D34E8">
        <w:rPr>
          <w:szCs w:val="24"/>
        </w:rPr>
        <w:t>kes</w:t>
      </w:r>
      <w:r w:rsidRPr="002D34E8">
        <w:rPr>
          <w:szCs w:val="24"/>
        </w:rPr>
        <w:t xml:space="preserve"> </w:t>
      </w:r>
      <w:r w:rsidR="002B31DD" w:rsidRPr="002D34E8">
        <w:rPr>
          <w:szCs w:val="24"/>
        </w:rPr>
        <w:t>4</w:t>
      </w:r>
      <w:r w:rsidR="0026784A" w:rsidRPr="002D34E8">
        <w:rPr>
          <w:szCs w:val="24"/>
        </w:rPr>
        <w:t>,</w:t>
      </w:r>
      <w:r w:rsidR="0021518F" w:rsidRPr="002D34E8">
        <w:rPr>
          <w:szCs w:val="24"/>
        </w:rPr>
        <w:t xml:space="preserve"> §</w:t>
      </w:r>
      <w:r w:rsidR="008F2816" w:rsidRPr="002D34E8">
        <w:rPr>
          <w:szCs w:val="24"/>
        </w:rPr>
        <w:t> </w:t>
      </w:r>
      <w:r w:rsidR="0021518F" w:rsidRPr="002D34E8">
        <w:rPr>
          <w:szCs w:val="24"/>
        </w:rPr>
        <w:t>26 lõikes</w:t>
      </w:r>
      <w:r w:rsidR="008F2816" w:rsidRPr="002D34E8">
        <w:rPr>
          <w:szCs w:val="24"/>
        </w:rPr>
        <w:t> </w:t>
      </w:r>
      <w:r w:rsidR="00AE730D" w:rsidRPr="002D34E8">
        <w:rPr>
          <w:szCs w:val="24"/>
        </w:rPr>
        <w:t>1</w:t>
      </w:r>
      <w:r w:rsidR="00A87620" w:rsidRPr="002D34E8">
        <w:t xml:space="preserve"> </w:t>
      </w:r>
      <w:r w:rsidRPr="002D34E8">
        <w:t xml:space="preserve">ja </w:t>
      </w:r>
      <w:r w:rsidR="00934D64" w:rsidRPr="002D34E8">
        <w:rPr>
          <w:szCs w:val="24"/>
        </w:rPr>
        <w:t>8</w:t>
      </w:r>
      <w:r w:rsidRPr="002D34E8">
        <w:rPr>
          <w:szCs w:val="24"/>
        </w:rPr>
        <w:t xml:space="preserve">. peatükis </w:t>
      </w:r>
      <w:r w:rsidR="005E1686" w:rsidRPr="002D34E8">
        <w:rPr>
          <w:szCs w:val="24"/>
        </w:rPr>
        <w:t>ning</w:t>
      </w:r>
      <w:r w:rsidRPr="002D34E8">
        <w:rPr>
          <w:szCs w:val="24"/>
        </w:rPr>
        <w:t xml:space="preserve"> §-s 4</w:t>
      </w:r>
      <w:r w:rsidR="006717E9" w:rsidRPr="002D34E8">
        <w:rPr>
          <w:szCs w:val="24"/>
        </w:rPr>
        <w:t>8</w:t>
      </w:r>
      <w:r w:rsidRPr="002D34E8">
        <w:rPr>
          <w:szCs w:val="24"/>
        </w:rPr>
        <w:t xml:space="preserve"> sätestatut. Kui </w:t>
      </w:r>
      <w:r w:rsidR="00D00DF9" w:rsidRPr="002D34E8">
        <w:rPr>
          <w:szCs w:val="24"/>
        </w:rPr>
        <w:t>muu</w:t>
      </w:r>
      <w:r w:rsidR="00E80B1A" w:rsidRPr="002D34E8">
        <w:rPr>
          <w:szCs w:val="24"/>
        </w:rPr>
        <w:t>d</w:t>
      </w:r>
      <w:r w:rsidR="00D00DF9" w:rsidRPr="002D34E8">
        <w:rPr>
          <w:szCs w:val="24"/>
        </w:rPr>
        <w:t xml:space="preserve"> krüptovara </w:t>
      </w:r>
      <w:r w:rsidR="00E80B1A" w:rsidRPr="002D34E8">
        <w:rPr>
          <w:szCs w:val="24"/>
        </w:rPr>
        <w:t xml:space="preserve">emiteeriv isik (edaspidi </w:t>
      </w:r>
      <w:r w:rsidR="00E80B1A" w:rsidRPr="002D34E8">
        <w:rPr>
          <w:i/>
          <w:iCs/>
          <w:szCs w:val="24"/>
        </w:rPr>
        <w:t>muu krüptovara emitent</w:t>
      </w:r>
      <w:r w:rsidR="00E80B1A" w:rsidRPr="002D34E8">
        <w:rPr>
          <w:szCs w:val="24"/>
        </w:rPr>
        <w:t xml:space="preserve">) </w:t>
      </w:r>
      <w:r w:rsidRPr="002D34E8">
        <w:rPr>
          <w:szCs w:val="24"/>
        </w:rPr>
        <w:t xml:space="preserve">ei ole </w:t>
      </w:r>
      <w:r w:rsidR="00770E31" w:rsidRPr="002D34E8">
        <w:rPr>
          <w:szCs w:val="24"/>
        </w:rPr>
        <w:t xml:space="preserve">ise </w:t>
      </w:r>
      <w:r w:rsidR="001117F6" w:rsidRPr="002D34E8">
        <w:rPr>
          <w:szCs w:val="24"/>
        </w:rPr>
        <w:t xml:space="preserve">krüptovara </w:t>
      </w:r>
      <w:r w:rsidRPr="002D34E8">
        <w:rPr>
          <w:szCs w:val="24"/>
        </w:rPr>
        <w:t xml:space="preserve">pakkuja ega </w:t>
      </w:r>
      <w:commentRangeStart w:id="15"/>
      <w:r w:rsidR="001117F6" w:rsidRPr="002D34E8">
        <w:rPr>
          <w:szCs w:val="24"/>
        </w:rPr>
        <w:t>krüptovara</w:t>
      </w:r>
      <w:commentRangeEnd w:id="15"/>
      <w:r w:rsidR="0038415F">
        <w:rPr>
          <w:rStyle w:val="Kommentaariviide"/>
        </w:rPr>
        <w:commentReference w:id="15"/>
      </w:r>
      <w:r w:rsidR="001117F6" w:rsidRPr="002D34E8">
        <w:rPr>
          <w:szCs w:val="24"/>
        </w:rPr>
        <w:t xml:space="preserve"> </w:t>
      </w:r>
      <w:r w:rsidRPr="002D34E8">
        <w:rPr>
          <w:szCs w:val="24"/>
        </w:rPr>
        <w:t xml:space="preserve">kauplemisele </w:t>
      </w:r>
      <w:r w:rsidR="001560B9" w:rsidRPr="002D34E8">
        <w:rPr>
          <w:szCs w:val="24"/>
        </w:rPr>
        <w:t>taotleja</w:t>
      </w:r>
      <w:r w:rsidRPr="002D34E8">
        <w:rPr>
          <w:szCs w:val="24"/>
        </w:rPr>
        <w:t xml:space="preserve">, ei kohaldata tema suhtes </w:t>
      </w:r>
      <w:r w:rsidR="00770E31" w:rsidRPr="002D34E8">
        <w:rPr>
          <w:szCs w:val="24"/>
        </w:rPr>
        <w:t xml:space="preserve">käesoleva seaduse </w:t>
      </w:r>
      <w:r w:rsidR="0021518F" w:rsidRPr="002D34E8">
        <w:rPr>
          <w:szCs w:val="24"/>
        </w:rPr>
        <w:t>§</w:t>
      </w:r>
      <w:r w:rsidR="00745713" w:rsidRPr="002D34E8">
        <w:rPr>
          <w:szCs w:val="24"/>
        </w:rPr>
        <w:t> </w:t>
      </w:r>
      <w:r w:rsidR="0021518F" w:rsidRPr="002D34E8">
        <w:rPr>
          <w:szCs w:val="24"/>
        </w:rPr>
        <w:t>26 lõikes</w:t>
      </w:r>
      <w:r w:rsidR="00DF37EF" w:rsidRPr="002D34E8">
        <w:rPr>
          <w:szCs w:val="24"/>
        </w:rPr>
        <w:t> </w:t>
      </w:r>
      <w:r w:rsidR="00AE730D" w:rsidRPr="002D34E8">
        <w:rPr>
          <w:szCs w:val="24"/>
        </w:rPr>
        <w:t>1</w:t>
      </w:r>
      <w:r w:rsidR="00A87620" w:rsidRPr="002D34E8">
        <w:rPr>
          <w:szCs w:val="24"/>
        </w:rPr>
        <w:t xml:space="preserve"> </w:t>
      </w:r>
      <w:r w:rsidRPr="002D34E8">
        <w:t>ja</w:t>
      </w:r>
      <w:r w:rsidR="00A87620" w:rsidRPr="002D34E8">
        <w:t xml:space="preserve"> </w:t>
      </w:r>
      <w:r w:rsidR="0033351A" w:rsidRPr="002D34E8">
        <w:rPr>
          <w:szCs w:val="24"/>
        </w:rPr>
        <w:t>8</w:t>
      </w:r>
      <w:r w:rsidRPr="002D34E8">
        <w:rPr>
          <w:szCs w:val="24"/>
        </w:rPr>
        <w:t>.</w:t>
      </w:r>
      <w:r w:rsidR="00DF37EF" w:rsidRPr="002D34E8">
        <w:rPr>
          <w:szCs w:val="24"/>
        </w:rPr>
        <w:t> </w:t>
      </w:r>
      <w:r w:rsidRPr="002D34E8">
        <w:rPr>
          <w:szCs w:val="24"/>
        </w:rPr>
        <w:t>peatükis sätestatut.</w:t>
      </w:r>
    </w:p>
    <w:p w14:paraId="683A7CD2" w14:textId="77777777" w:rsidR="006A724B" w:rsidRPr="002D34E8" w:rsidRDefault="006A724B" w:rsidP="00743FBC">
      <w:pPr>
        <w:spacing w:after="0" w:line="240" w:lineRule="auto"/>
        <w:jc w:val="both"/>
        <w:rPr>
          <w:szCs w:val="24"/>
        </w:rPr>
      </w:pPr>
    </w:p>
    <w:p w14:paraId="24DDAA7C" w14:textId="04F930E3" w:rsidR="00400A37" w:rsidRPr="002D34E8" w:rsidRDefault="00400A37" w:rsidP="00743FBC">
      <w:pPr>
        <w:spacing w:after="0" w:line="240" w:lineRule="auto"/>
        <w:jc w:val="both"/>
        <w:rPr>
          <w:rFonts w:cs="Times New Roman"/>
          <w:szCs w:val="24"/>
        </w:rPr>
      </w:pPr>
      <w:r w:rsidRPr="002D34E8">
        <w:rPr>
          <w:rFonts w:cs="Times New Roman"/>
          <w:szCs w:val="24"/>
        </w:rPr>
        <w:t>(</w:t>
      </w:r>
      <w:r w:rsidR="008F0606" w:rsidRPr="002D34E8">
        <w:rPr>
          <w:rFonts w:cs="Times New Roman"/>
          <w:szCs w:val="24"/>
        </w:rPr>
        <w:t>4</w:t>
      </w:r>
      <w:r w:rsidRPr="002D34E8">
        <w:rPr>
          <w:rFonts w:cs="Times New Roman"/>
          <w:szCs w:val="24"/>
        </w:rPr>
        <w:t>) Käesolevas seaduses ette nähtud haldusmenetlusele kohaldatakse haldusmenetluse seaduse sätteid, arvestades käesolevast seadusest ja Finantsinspektsiooni seadusest tulenevaid erisusi.</w:t>
      </w:r>
    </w:p>
    <w:p w14:paraId="4DCCEAFE" w14:textId="77777777" w:rsidR="00D44CAC" w:rsidRPr="002D34E8" w:rsidRDefault="00D44CAC" w:rsidP="00743FBC">
      <w:pPr>
        <w:spacing w:after="0" w:line="240" w:lineRule="auto"/>
        <w:jc w:val="both"/>
        <w:rPr>
          <w:szCs w:val="24"/>
        </w:rPr>
      </w:pPr>
    </w:p>
    <w:p w14:paraId="546B635E" w14:textId="1FD4A124" w:rsidR="00F32699" w:rsidRPr="002D34E8" w:rsidRDefault="00C47349" w:rsidP="00743FBC">
      <w:pPr>
        <w:spacing w:after="0" w:line="240" w:lineRule="auto"/>
        <w:jc w:val="both"/>
        <w:rPr>
          <w:rFonts w:eastAsiaTheme="majorEastAsia" w:cs="Times New Roman"/>
          <w:b/>
          <w:szCs w:val="24"/>
        </w:rPr>
      </w:pPr>
      <w:r w:rsidRPr="002D34E8">
        <w:rPr>
          <w:rFonts w:eastAsiaTheme="majorEastAsia" w:cs="Times New Roman"/>
          <w:b/>
          <w:szCs w:val="24"/>
        </w:rPr>
        <w:t xml:space="preserve">§ </w:t>
      </w:r>
      <w:r w:rsidR="00756692" w:rsidRPr="002D34E8">
        <w:rPr>
          <w:rFonts w:eastAsiaTheme="majorEastAsia" w:cs="Times New Roman"/>
          <w:b/>
          <w:szCs w:val="24"/>
        </w:rPr>
        <w:t>3</w:t>
      </w:r>
      <w:r w:rsidRPr="002D34E8">
        <w:rPr>
          <w:rFonts w:eastAsiaTheme="majorEastAsia" w:cs="Times New Roman"/>
          <w:b/>
          <w:szCs w:val="24"/>
        </w:rPr>
        <w:t xml:space="preserve">. </w:t>
      </w:r>
      <w:r w:rsidR="00F96D5E" w:rsidRPr="002D34E8">
        <w:rPr>
          <w:rFonts w:eastAsiaTheme="majorEastAsia" w:cs="Times New Roman"/>
          <w:b/>
          <w:szCs w:val="24"/>
        </w:rPr>
        <w:t>Krüptovaraturu osaline</w:t>
      </w:r>
      <w:r w:rsidR="00756692" w:rsidRPr="002D34E8">
        <w:rPr>
          <w:rFonts w:eastAsiaTheme="majorEastAsia" w:cs="Times New Roman"/>
          <w:b/>
          <w:szCs w:val="24"/>
        </w:rPr>
        <w:t xml:space="preserve"> </w:t>
      </w:r>
    </w:p>
    <w:p w14:paraId="5918C666" w14:textId="77777777" w:rsidR="00465F77" w:rsidRPr="002D34E8" w:rsidRDefault="00465F77" w:rsidP="00743FBC">
      <w:pPr>
        <w:spacing w:after="0" w:line="240" w:lineRule="auto"/>
        <w:jc w:val="both"/>
        <w:rPr>
          <w:rFonts w:eastAsiaTheme="majorEastAsia" w:cs="Times New Roman"/>
          <w:b/>
          <w:szCs w:val="24"/>
        </w:rPr>
      </w:pPr>
    </w:p>
    <w:p w14:paraId="48F262B9" w14:textId="0BCBC337" w:rsidR="0023596F" w:rsidRPr="002D34E8" w:rsidRDefault="00642BA9" w:rsidP="00743FBC">
      <w:pPr>
        <w:spacing w:after="0" w:line="240" w:lineRule="auto"/>
        <w:jc w:val="both"/>
        <w:rPr>
          <w:szCs w:val="24"/>
        </w:rPr>
      </w:pPr>
      <w:bookmarkStart w:id="16" w:name="_Hlk132038212"/>
      <w:r w:rsidRPr="002D34E8">
        <w:rPr>
          <w:szCs w:val="24"/>
        </w:rPr>
        <w:t>(1)</w:t>
      </w:r>
      <w:r w:rsidR="008D589E" w:rsidRPr="002D34E8">
        <w:rPr>
          <w:szCs w:val="24"/>
        </w:rPr>
        <w:t> </w:t>
      </w:r>
      <w:r w:rsidR="006F4635" w:rsidRPr="002D34E8">
        <w:rPr>
          <w:szCs w:val="24"/>
        </w:rPr>
        <w:t>Krüptovaraturu osaline käesoleva seaduse tähenduses on</w:t>
      </w:r>
      <w:r w:rsidR="0023596F" w:rsidRPr="002D34E8">
        <w:rPr>
          <w:szCs w:val="24"/>
        </w:rPr>
        <w:t>:</w:t>
      </w:r>
    </w:p>
    <w:p w14:paraId="357FA62D" w14:textId="5828F980" w:rsidR="0023596F" w:rsidRPr="002D34E8" w:rsidRDefault="0023596F" w:rsidP="00743FBC">
      <w:pPr>
        <w:spacing w:after="0" w:line="240" w:lineRule="auto"/>
        <w:jc w:val="both"/>
        <w:rPr>
          <w:szCs w:val="24"/>
        </w:rPr>
      </w:pPr>
      <w:r w:rsidRPr="002D34E8">
        <w:rPr>
          <w:szCs w:val="24"/>
        </w:rPr>
        <w:t>1)</w:t>
      </w:r>
      <w:r w:rsidR="008D589E" w:rsidRPr="002D34E8">
        <w:rPr>
          <w:szCs w:val="24"/>
        </w:rPr>
        <w:t> </w:t>
      </w:r>
      <w:r w:rsidRPr="002D34E8">
        <w:rPr>
          <w:szCs w:val="24"/>
        </w:rPr>
        <w:t>krüptovarateenuse osutaja;</w:t>
      </w:r>
    </w:p>
    <w:p w14:paraId="2FCFFB9C" w14:textId="77777777" w:rsidR="00343B8D" w:rsidRPr="002D34E8" w:rsidRDefault="0023596F" w:rsidP="00743FBC">
      <w:pPr>
        <w:spacing w:after="0" w:line="240" w:lineRule="auto"/>
        <w:jc w:val="both"/>
        <w:rPr>
          <w:rFonts w:cs="Times New Roman"/>
          <w:szCs w:val="24"/>
          <w:shd w:val="clear" w:color="auto" w:fill="FFFFFF"/>
        </w:rPr>
      </w:pPr>
      <w:r w:rsidRPr="002D34E8">
        <w:rPr>
          <w:szCs w:val="24"/>
        </w:rPr>
        <w:t xml:space="preserve">2) </w:t>
      </w:r>
      <w:r w:rsidR="00C22024" w:rsidRPr="002D34E8">
        <w:rPr>
          <w:rFonts w:cs="Times New Roman"/>
          <w:szCs w:val="24"/>
          <w:shd w:val="clear" w:color="auto" w:fill="FFFFFF"/>
        </w:rPr>
        <w:t xml:space="preserve">varapõhise tokeni emitent, e-raha tokeni emitent või muu krüptovara emitent (edaspidi koos </w:t>
      </w:r>
      <w:r w:rsidR="00C22024" w:rsidRPr="002D34E8">
        <w:rPr>
          <w:rFonts w:cs="Times New Roman"/>
          <w:i/>
          <w:iCs/>
          <w:szCs w:val="24"/>
          <w:shd w:val="clear" w:color="auto" w:fill="FFFFFF"/>
        </w:rPr>
        <w:t>krüptovara emitent</w:t>
      </w:r>
      <w:r w:rsidR="00C22024" w:rsidRPr="002D34E8">
        <w:rPr>
          <w:rFonts w:cs="Times New Roman"/>
          <w:szCs w:val="24"/>
          <w:shd w:val="clear" w:color="auto" w:fill="FFFFFF"/>
        </w:rPr>
        <w:t>)</w:t>
      </w:r>
      <w:r w:rsidR="00343B8D" w:rsidRPr="002D34E8">
        <w:rPr>
          <w:rFonts w:cs="Times New Roman"/>
          <w:szCs w:val="24"/>
          <w:shd w:val="clear" w:color="auto" w:fill="FFFFFF"/>
        </w:rPr>
        <w:t>;</w:t>
      </w:r>
    </w:p>
    <w:p w14:paraId="1C4D980E" w14:textId="6662AED3" w:rsidR="00C22024" w:rsidRPr="002D34E8" w:rsidRDefault="00343B8D" w:rsidP="00743FBC">
      <w:pPr>
        <w:spacing w:after="0" w:line="240" w:lineRule="auto"/>
        <w:jc w:val="both"/>
        <w:rPr>
          <w:rFonts w:cs="Times New Roman"/>
          <w:szCs w:val="24"/>
          <w:shd w:val="clear" w:color="auto" w:fill="FFFFFF"/>
        </w:rPr>
      </w:pPr>
      <w:r w:rsidRPr="002D34E8">
        <w:rPr>
          <w:rFonts w:cs="Times New Roman"/>
          <w:szCs w:val="24"/>
          <w:shd w:val="clear" w:color="auto" w:fill="FFFFFF"/>
        </w:rPr>
        <w:t xml:space="preserve">3) muu krüptovara pakkuja ja </w:t>
      </w:r>
      <w:r w:rsidR="003120FE" w:rsidRPr="002D34E8">
        <w:rPr>
          <w:rFonts w:cs="Times New Roman"/>
          <w:szCs w:val="24"/>
          <w:shd w:val="clear" w:color="auto" w:fill="FFFFFF"/>
        </w:rPr>
        <w:t xml:space="preserve">krüptovara </w:t>
      </w:r>
      <w:r w:rsidRPr="002D34E8">
        <w:rPr>
          <w:rFonts w:cs="Times New Roman"/>
          <w:szCs w:val="24"/>
          <w:shd w:val="clear" w:color="auto" w:fill="FFFFFF"/>
        </w:rPr>
        <w:t>kauplemisele võtmist taotlev isik</w:t>
      </w:r>
      <w:r w:rsidR="00A87620" w:rsidRPr="002D34E8">
        <w:rPr>
          <w:rFonts w:cs="Times New Roman"/>
          <w:szCs w:val="24"/>
          <w:shd w:val="clear" w:color="auto" w:fill="FFFFFF"/>
        </w:rPr>
        <w:t>, välja arvatud</w:t>
      </w:r>
      <w:r w:rsidR="00F5553C" w:rsidRPr="002D34E8">
        <w:rPr>
          <w:rFonts w:cs="Times New Roman"/>
          <w:szCs w:val="24"/>
          <w:shd w:val="clear" w:color="auto" w:fill="FFFFFF"/>
        </w:rPr>
        <w:t xml:space="preserve">, kui ta </w:t>
      </w:r>
      <w:r w:rsidR="00A87620" w:rsidRPr="002D34E8">
        <w:rPr>
          <w:rFonts w:cs="Times New Roman"/>
          <w:szCs w:val="24"/>
          <w:shd w:val="clear" w:color="auto" w:fill="FFFFFF"/>
        </w:rPr>
        <w:t xml:space="preserve">ei kuulu </w:t>
      </w:r>
      <w:r w:rsidR="00A87620" w:rsidRPr="002D34E8">
        <w:rPr>
          <w:szCs w:val="24"/>
        </w:rPr>
        <w:t>Euroopa Parlamendi ja nõukogu määruse (EL) 2023/1114 kohaldamisalasse.</w:t>
      </w:r>
    </w:p>
    <w:p w14:paraId="2BF456E2" w14:textId="3FFBB8DE" w:rsidR="00AD00AA" w:rsidRPr="002D34E8" w:rsidRDefault="00AD00AA" w:rsidP="00743FBC">
      <w:pPr>
        <w:spacing w:after="0" w:line="240" w:lineRule="auto"/>
        <w:jc w:val="both"/>
        <w:rPr>
          <w:szCs w:val="24"/>
        </w:rPr>
      </w:pPr>
    </w:p>
    <w:p w14:paraId="00C888BD" w14:textId="7D47398D" w:rsidR="0023596F" w:rsidRPr="002D34E8" w:rsidRDefault="00642BA9" w:rsidP="00743FBC">
      <w:pPr>
        <w:spacing w:after="0" w:line="240" w:lineRule="auto"/>
        <w:jc w:val="both"/>
        <w:rPr>
          <w:szCs w:val="24"/>
        </w:rPr>
      </w:pPr>
      <w:bookmarkStart w:id="17" w:name="_Hlk132098189"/>
      <w:r w:rsidRPr="002D34E8">
        <w:rPr>
          <w:szCs w:val="24"/>
        </w:rPr>
        <w:lastRenderedPageBreak/>
        <w:t>(2)</w:t>
      </w:r>
      <w:r w:rsidR="00916AAB" w:rsidRPr="002D34E8">
        <w:rPr>
          <w:szCs w:val="24"/>
        </w:rPr>
        <w:t> </w:t>
      </w:r>
      <w:r w:rsidRPr="002D34E8">
        <w:rPr>
          <w:szCs w:val="24"/>
        </w:rPr>
        <w:t xml:space="preserve">Varapõhise tokeni emitent on </w:t>
      </w:r>
      <w:r w:rsidR="003442A0" w:rsidRPr="002D34E8">
        <w:rPr>
          <w:szCs w:val="24"/>
        </w:rPr>
        <w:t>isik</w:t>
      </w:r>
      <w:r w:rsidRPr="002D34E8">
        <w:rPr>
          <w:szCs w:val="24"/>
        </w:rPr>
        <w:t>, kes emiteerib Euroopa Parlamendi ja nõukogu määruse (EL) 2023/</w:t>
      </w:r>
      <w:r w:rsidR="0050626C" w:rsidRPr="002D34E8">
        <w:rPr>
          <w:szCs w:val="24"/>
        </w:rPr>
        <w:t>1114</w:t>
      </w:r>
      <w:r w:rsidRPr="002D34E8">
        <w:rPr>
          <w:szCs w:val="24"/>
        </w:rPr>
        <w:t xml:space="preserve"> artikli 3 lõike 1 punktis 6 nimetatud</w:t>
      </w:r>
      <w:r w:rsidR="007D298E" w:rsidRPr="002D34E8">
        <w:rPr>
          <w:szCs w:val="24"/>
        </w:rPr>
        <w:t xml:space="preserve"> varapõhist tokeni</w:t>
      </w:r>
      <w:r w:rsidR="0049223A" w:rsidRPr="002D34E8">
        <w:rPr>
          <w:szCs w:val="24"/>
        </w:rPr>
        <w:t>t</w:t>
      </w:r>
      <w:r w:rsidRPr="002D34E8">
        <w:rPr>
          <w:szCs w:val="24"/>
        </w:rPr>
        <w:t>.</w:t>
      </w:r>
    </w:p>
    <w:p w14:paraId="7CAE5969" w14:textId="52CD889A" w:rsidR="003442A0" w:rsidRPr="002D34E8" w:rsidRDefault="003442A0" w:rsidP="00743FBC">
      <w:pPr>
        <w:spacing w:after="0" w:line="240" w:lineRule="auto"/>
        <w:jc w:val="both"/>
        <w:rPr>
          <w:szCs w:val="24"/>
        </w:rPr>
      </w:pPr>
    </w:p>
    <w:p w14:paraId="322C2E32" w14:textId="7E14003E" w:rsidR="003442A0" w:rsidRPr="002D34E8" w:rsidRDefault="003442A0" w:rsidP="00743FBC">
      <w:pPr>
        <w:spacing w:after="0" w:line="240" w:lineRule="auto"/>
        <w:jc w:val="both"/>
        <w:rPr>
          <w:szCs w:val="24"/>
        </w:rPr>
      </w:pPr>
      <w:r w:rsidRPr="002D34E8">
        <w:rPr>
          <w:szCs w:val="24"/>
        </w:rPr>
        <w:t>(3)</w:t>
      </w:r>
      <w:r w:rsidR="00916AAB" w:rsidRPr="002D34E8">
        <w:rPr>
          <w:szCs w:val="24"/>
        </w:rPr>
        <w:t> </w:t>
      </w:r>
      <w:r w:rsidRPr="002D34E8">
        <w:rPr>
          <w:szCs w:val="24"/>
        </w:rPr>
        <w:t>E-raha tokeni emitent on krediidiasutus või e-raha asutus, kes emiteerib Euroopa Parlamendi ja nõukogu määruse (EL) 2023/</w:t>
      </w:r>
      <w:r w:rsidR="0050626C" w:rsidRPr="002D34E8">
        <w:rPr>
          <w:szCs w:val="24"/>
        </w:rPr>
        <w:t>1114</w:t>
      </w:r>
      <w:r w:rsidRPr="002D34E8">
        <w:rPr>
          <w:szCs w:val="24"/>
        </w:rPr>
        <w:t xml:space="preserve"> artikli 3 lõike 1 punktis 7 nimetatud e-raha tokenit.</w:t>
      </w:r>
    </w:p>
    <w:bookmarkEnd w:id="16"/>
    <w:bookmarkEnd w:id="17"/>
    <w:p w14:paraId="24BC2929" w14:textId="77777777" w:rsidR="004D1007" w:rsidRPr="002D34E8" w:rsidRDefault="004D1007" w:rsidP="00743FBC">
      <w:pPr>
        <w:spacing w:after="0" w:line="240" w:lineRule="auto"/>
        <w:jc w:val="both"/>
        <w:rPr>
          <w:strike/>
          <w:szCs w:val="24"/>
        </w:rPr>
      </w:pPr>
    </w:p>
    <w:p w14:paraId="6D0552AE" w14:textId="59FF6EB3" w:rsidR="004D1007" w:rsidRPr="002D34E8" w:rsidRDefault="004D1007" w:rsidP="00743FBC">
      <w:pPr>
        <w:spacing w:after="0" w:line="240" w:lineRule="auto"/>
        <w:jc w:val="both"/>
        <w:rPr>
          <w:szCs w:val="24"/>
        </w:rPr>
      </w:pPr>
      <w:bookmarkStart w:id="18" w:name="_Hlk152155893"/>
      <w:r w:rsidRPr="002D34E8">
        <w:rPr>
          <w:szCs w:val="24"/>
        </w:rPr>
        <w:t>(4) Muu krüptovara pakkuja on isik, kes avalikult pakub muud krüptovara</w:t>
      </w:r>
      <w:r w:rsidR="00FD1F25" w:rsidRPr="002D34E8">
        <w:rPr>
          <w:szCs w:val="24"/>
        </w:rPr>
        <w:t>.</w:t>
      </w:r>
    </w:p>
    <w:p w14:paraId="6EC70AB0" w14:textId="77777777" w:rsidR="004D1007" w:rsidRPr="002D34E8" w:rsidRDefault="004D1007" w:rsidP="00743FBC">
      <w:pPr>
        <w:spacing w:after="0" w:line="240" w:lineRule="auto"/>
        <w:jc w:val="both"/>
        <w:rPr>
          <w:szCs w:val="24"/>
        </w:rPr>
      </w:pPr>
    </w:p>
    <w:p w14:paraId="08FE4077" w14:textId="08323D68" w:rsidR="004D1007" w:rsidRPr="002D34E8" w:rsidRDefault="004D1007" w:rsidP="00743FBC">
      <w:pPr>
        <w:spacing w:after="0" w:line="240" w:lineRule="auto"/>
        <w:jc w:val="both"/>
        <w:rPr>
          <w:szCs w:val="24"/>
        </w:rPr>
      </w:pPr>
      <w:r w:rsidRPr="002D34E8">
        <w:rPr>
          <w:szCs w:val="24"/>
        </w:rPr>
        <w:t>(5)</w:t>
      </w:r>
      <w:r w:rsidR="003238F2" w:rsidRPr="002D34E8">
        <w:rPr>
          <w:szCs w:val="24"/>
        </w:rPr>
        <w:t> </w:t>
      </w:r>
      <w:r w:rsidRPr="002D34E8">
        <w:rPr>
          <w:szCs w:val="24"/>
        </w:rPr>
        <w:t>Muu krüptovara kauplemisele võtmis</w:t>
      </w:r>
      <w:r w:rsidR="004B04ED" w:rsidRPr="002D34E8">
        <w:rPr>
          <w:szCs w:val="24"/>
        </w:rPr>
        <w:t xml:space="preserve">e </w:t>
      </w:r>
      <w:r w:rsidRPr="002D34E8">
        <w:rPr>
          <w:szCs w:val="24"/>
        </w:rPr>
        <w:t>taotle</w:t>
      </w:r>
      <w:r w:rsidR="004B04ED" w:rsidRPr="002D34E8">
        <w:rPr>
          <w:szCs w:val="24"/>
        </w:rPr>
        <w:t>ja</w:t>
      </w:r>
      <w:r w:rsidRPr="002D34E8">
        <w:rPr>
          <w:szCs w:val="24"/>
        </w:rPr>
        <w:t xml:space="preserve"> on isik, kes </w:t>
      </w:r>
      <w:r w:rsidR="004B04ED" w:rsidRPr="002D34E8">
        <w:rPr>
          <w:szCs w:val="24"/>
        </w:rPr>
        <w:t xml:space="preserve">taotleb muu krüptovara kauplemisele võtmist või kelle taotlusel on muu krüptovara kauplemisele võetud, sealhulgas </w:t>
      </w:r>
      <w:commentRangeStart w:id="19"/>
      <w:r w:rsidR="004B04ED" w:rsidRPr="002D34E8">
        <w:rPr>
          <w:szCs w:val="24"/>
        </w:rPr>
        <w:t>emitendi</w:t>
      </w:r>
      <w:commentRangeEnd w:id="19"/>
      <w:r w:rsidR="00520EA0">
        <w:rPr>
          <w:rStyle w:val="Kommentaariviide"/>
        </w:rPr>
        <w:commentReference w:id="19"/>
      </w:r>
      <w:r w:rsidR="004B04ED" w:rsidRPr="002D34E8">
        <w:rPr>
          <w:szCs w:val="24"/>
        </w:rPr>
        <w:t xml:space="preserve"> nõusolekuta. </w:t>
      </w:r>
    </w:p>
    <w:bookmarkEnd w:id="18"/>
    <w:p w14:paraId="095DB57C" w14:textId="77777777" w:rsidR="00756692" w:rsidRPr="002D34E8" w:rsidRDefault="00756692" w:rsidP="00743FBC">
      <w:pPr>
        <w:spacing w:after="0" w:line="240" w:lineRule="auto"/>
        <w:jc w:val="both"/>
        <w:rPr>
          <w:szCs w:val="24"/>
        </w:rPr>
      </w:pPr>
    </w:p>
    <w:p w14:paraId="5250B92F" w14:textId="2C73DDB3" w:rsidR="005056EA" w:rsidRPr="002D34E8" w:rsidRDefault="005056EA" w:rsidP="00743FBC">
      <w:pPr>
        <w:spacing w:after="0" w:line="240" w:lineRule="auto"/>
        <w:jc w:val="both"/>
        <w:rPr>
          <w:rFonts w:cs="Times New Roman"/>
          <w:b/>
          <w:szCs w:val="24"/>
        </w:rPr>
      </w:pPr>
      <w:r w:rsidRPr="002D34E8">
        <w:rPr>
          <w:b/>
          <w:bCs/>
          <w:szCs w:val="24"/>
        </w:rPr>
        <w:t>§ 4.</w:t>
      </w:r>
      <w:r w:rsidRPr="002D34E8">
        <w:rPr>
          <w:szCs w:val="24"/>
        </w:rPr>
        <w:t xml:space="preserve"> </w:t>
      </w:r>
      <w:r w:rsidR="00233C2C" w:rsidRPr="002D34E8">
        <w:rPr>
          <w:rFonts w:cs="Times New Roman"/>
          <w:b/>
          <w:szCs w:val="24"/>
        </w:rPr>
        <w:t>T</w:t>
      </w:r>
      <w:r w:rsidRPr="002D34E8">
        <w:rPr>
          <w:rFonts w:cs="Times New Roman"/>
          <w:b/>
          <w:szCs w:val="24"/>
        </w:rPr>
        <w:t>erminid</w:t>
      </w:r>
    </w:p>
    <w:p w14:paraId="7FE99DBA" w14:textId="77777777" w:rsidR="005056EA" w:rsidRPr="002D34E8" w:rsidRDefault="005056EA" w:rsidP="00743FBC">
      <w:pPr>
        <w:spacing w:after="0" w:line="240" w:lineRule="auto"/>
        <w:jc w:val="both"/>
        <w:rPr>
          <w:szCs w:val="24"/>
        </w:rPr>
      </w:pPr>
    </w:p>
    <w:p w14:paraId="6B0817FB" w14:textId="3827B8FB" w:rsidR="00756692" w:rsidRPr="002D34E8" w:rsidRDefault="00E22A00" w:rsidP="00743FBC">
      <w:pPr>
        <w:spacing w:after="0" w:line="240" w:lineRule="auto"/>
        <w:jc w:val="both"/>
        <w:rPr>
          <w:rFonts w:cs="Times New Roman"/>
          <w:szCs w:val="24"/>
          <w:shd w:val="clear" w:color="auto" w:fill="FFFFFF"/>
        </w:rPr>
      </w:pPr>
      <w:r w:rsidRPr="002D34E8">
        <w:rPr>
          <w:rFonts w:cs="Times New Roman"/>
          <w:szCs w:val="24"/>
          <w:shd w:val="clear" w:color="auto" w:fill="FFFFFF"/>
        </w:rPr>
        <w:t>(1)</w:t>
      </w:r>
      <w:r w:rsidR="00EF1EB3" w:rsidRPr="002D34E8">
        <w:rPr>
          <w:rFonts w:cs="Times New Roman"/>
          <w:szCs w:val="24"/>
          <w:shd w:val="clear" w:color="auto" w:fill="FFFFFF"/>
        </w:rPr>
        <w:t> </w:t>
      </w:r>
      <w:r w:rsidR="00756692" w:rsidRPr="002D34E8">
        <w:rPr>
          <w:rFonts w:cs="Times New Roman"/>
          <w:szCs w:val="24"/>
          <w:shd w:val="clear" w:color="auto" w:fill="FFFFFF"/>
        </w:rPr>
        <w:t>Käesolevas </w:t>
      </w:r>
      <w:r w:rsidR="00756692" w:rsidRPr="002D34E8">
        <w:rPr>
          <w:rFonts w:cs="Times New Roman"/>
          <w:szCs w:val="24"/>
        </w:rPr>
        <w:t xml:space="preserve">seaduses kasutatakse </w:t>
      </w:r>
      <w:r w:rsidR="0090387C" w:rsidRPr="002D34E8">
        <w:rPr>
          <w:rFonts w:cs="Times New Roman"/>
          <w:szCs w:val="24"/>
        </w:rPr>
        <w:t>termineid</w:t>
      </w:r>
      <w:r w:rsidR="00756692" w:rsidRPr="002D34E8">
        <w:rPr>
          <w:rFonts w:cs="Times New Roman"/>
          <w:szCs w:val="24"/>
          <w:shd w:val="clear" w:color="auto" w:fill="FFFFFF"/>
        </w:rPr>
        <w:t> Euroopa Parlamendi ja nõukogu määruse (EL)</w:t>
      </w:r>
      <w:r w:rsidR="00EF1EB3" w:rsidRPr="002D34E8">
        <w:rPr>
          <w:rFonts w:cs="Times New Roman"/>
          <w:szCs w:val="24"/>
          <w:shd w:val="clear" w:color="auto" w:fill="FFFFFF"/>
        </w:rPr>
        <w:t> </w:t>
      </w:r>
      <w:r w:rsidR="00756692" w:rsidRPr="002D34E8">
        <w:rPr>
          <w:rFonts w:cs="Times New Roman"/>
          <w:szCs w:val="24"/>
          <w:shd w:val="clear" w:color="auto" w:fill="FFFFFF"/>
        </w:rPr>
        <w:t xml:space="preserve">2023/1114 </w:t>
      </w:r>
      <w:r w:rsidR="00194E74" w:rsidRPr="002D34E8">
        <w:rPr>
          <w:rFonts w:cs="Times New Roman"/>
          <w:szCs w:val="24"/>
          <w:shd w:val="clear" w:color="auto" w:fill="FFFFFF"/>
        </w:rPr>
        <w:t>ning</w:t>
      </w:r>
      <w:r w:rsidR="00F276AC" w:rsidRPr="002D34E8">
        <w:rPr>
          <w:rFonts w:cs="Times New Roman"/>
          <w:szCs w:val="24"/>
          <w:shd w:val="clear" w:color="auto" w:fill="FFFFFF"/>
        </w:rPr>
        <w:t xml:space="preserve"> Euroopa Parlamendi ja nõukogu määruse (EL) 2022/2554 </w:t>
      </w:r>
      <w:r w:rsidR="00756692" w:rsidRPr="002D34E8">
        <w:rPr>
          <w:rFonts w:cs="Times New Roman"/>
          <w:szCs w:val="24"/>
          <w:shd w:val="clear" w:color="auto" w:fill="FFFFFF"/>
        </w:rPr>
        <w:t xml:space="preserve">tähenduses, kui käesolevast seadusest ei tulene teisiti. </w:t>
      </w:r>
    </w:p>
    <w:p w14:paraId="077297E6" w14:textId="77777777" w:rsidR="00E22A00" w:rsidRPr="002D34E8" w:rsidRDefault="00E22A00" w:rsidP="00743FBC">
      <w:pPr>
        <w:spacing w:after="0" w:line="240" w:lineRule="auto"/>
        <w:jc w:val="both"/>
        <w:rPr>
          <w:rFonts w:cs="Times New Roman"/>
          <w:szCs w:val="24"/>
          <w:shd w:val="clear" w:color="auto" w:fill="FFFFFF"/>
        </w:rPr>
      </w:pPr>
    </w:p>
    <w:p w14:paraId="3909F52A" w14:textId="50FF4695" w:rsidR="00E22A00" w:rsidRPr="002D34E8" w:rsidRDefault="00E22A00" w:rsidP="00743FBC">
      <w:pPr>
        <w:spacing w:after="0" w:line="240" w:lineRule="auto"/>
        <w:jc w:val="both"/>
        <w:rPr>
          <w:rFonts w:cs="Times New Roman"/>
          <w:szCs w:val="24"/>
          <w:shd w:val="clear" w:color="auto" w:fill="FFFFFF"/>
        </w:rPr>
      </w:pPr>
      <w:r w:rsidRPr="002D34E8">
        <w:rPr>
          <w:rFonts w:cs="Times New Roman"/>
          <w:szCs w:val="24"/>
          <w:shd w:val="clear" w:color="auto" w:fill="FFFFFF"/>
        </w:rPr>
        <w:t>(2)</w:t>
      </w:r>
      <w:r w:rsidR="002B11B8" w:rsidRPr="002D34E8">
        <w:rPr>
          <w:rFonts w:cs="Times New Roman"/>
          <w:szCs w:val="24"/>
          <w:shd w:val="clear" w:color="auto" w:fill="FFFFFF"/>
        </w:rPr>
        <w:t> </w:t>
      </w:r>
      <w:r w:rsidR="00336D38" w:rsidRPr="002D34E8">
        <w:rPr>
          <w:rFonts w:cs="Times New Roman"/>
          <w:szCs w:val="24"/>
          <w:shd w:val="clear" w:color="auto" w:fill="FFFFFF"/>
        </w:rPr>
        <w:t>Konsolideerimisgrupp on kontsern Euroopa Parlamendi ja nõukogu määruse (EL)</w:t>
      </w:r>
      <w:r w:rsidR="00B515EE" w:rsidRPr="002D34E8">
        <w:rPr>
          <w:rFonts w:cs="Times New Roman"/>
          <w:szCs w:val="24"/>
          <w:shd w:val="clear" w:color="auto" w:fill="FFFFFF"/>
        </w:rPr>
        <w:t> </w:t>
      </w:r>
      <w:r w:rsidR="00336D38" w:rsidRPr="002D34E8">
        <w:rPr>
          <w:rFonts w:cs="Times New Roman"/>
          <w:szCs w:val="24"/>
          <w:shd w:val="clear" w:color="auto" w:fill="FFFFFF"/>
        </w:rPr>
        <w:t xml:space="preserve">2023/1114 tähenduses. </w:t>
      </w:r>
    </w:p>
    <w:p w14:paraId="34B229F4" w14:textId="77777777" w:rsidR="00E023AB" w:rsidRPr="002D34E8" w:rsidRDefault="00E023AB" w:rsidP="00743FBC">
      <w:pPr>
        <w:spacing w:after="0" w:line="240" w:lineRule="auto"/>
        <w:jc w:val="both"/>
        <w:rPr>
          <w:rFonts w:cs="Times New Roman"/>
          <w:szCs w:val="24"/>
          <w:shd w:val="clear" w:color="auto" w:fill="FFFFFF"/>
        </w:rPr>
      </w:pPr>
    </w:p>
    <w:p w14:paraId="409E3D63" w14:textId="1237BE3B" w:rsidR="0059703F" w:rsidRPr="002D34E8" w:rsidRDefault="00E023AB" w:rsidP="0059703F">
      <w:pPr>
        <w:spacing w:after="0" w:line="240" w:lineRule="auto"/>
        <w:jc w:val="both"/>
        <w:rPr>
          <w:szCs w:val="24"/>
        </w:rPr>
      </w:pPr>
      <w:commentRangeStart w:id="20"/>
      <w:r w:rsidRPr="002D34E8">
        <w:rPr>
          <w:szCs w:val="24"/>
        </w:rPr>
        <w:t xml:space="preserve">(3) </w:t>
      </w:r>
      <w:commentRangeEnd w:id="20"/>
      <w:r w:rsidR="00726DD3">
        <w:rPr>
          <w:rStyle w:val="Kommentaariviide"/>
        </w:rPr>
        <w:commentReference w:id="20"/>
      </w:r>
      <w:r w:rsidR="0059703F" w:rsidRPr="002D34E8">
        <w:rPr>
          <w:szCs w:val="24"/>
        </w:rPr>
        <w:t xml:space="preserve">Käesolevas seaduses lähtutakse </w:t>
      </w:r>
      <w:bookmarkStart w:id="21" w:name="_Hlk149133804"/>
      <w:r w:rsidR="0059703F" w:rsidRPr="002D34E8">
        <w:rPr>
          <w:szCs w:val="24"/>
        </w:rPr>
        <w:t>kontrollitava äriühingu, hääleõiguse kuuluvuse ja märkimisväärse seose</w:t>
      </w:r>
      <w:del w:id="22" w:author="Iivika Sale" w:date="2024-01-18T15:38:00Z">
        <w:r w:rsidR="0059703F" w:rsidRPr="002D34E8" w:rsidDel="007F7719">
          <w:rPr>
            <w:szCs w:val="24"/>
          </w:rPr>
          <w:delText>s</w:delText>
        </w:r>
      </w:del>
      <w:ins w:id="23" w:author="Iivika Sale" w:date="2024-01-18T15:37:00Z">
        <w:r w:rsidR="007F7719">
          <w:rPr>
            <w:szCs w:val="24"/>
          </w:rPr>
          <w:t xml:space="preserve"> </w:t>
        </w:r>
      </w:ins>
      <w:r w:rsidR="0059703F" w:rsidRPr="002D34E8">
        <w:rPr>
          <w:szCs w:val="24"/>
        </w:rPr>
        <w:t xml:space="preserve"> määramisel </w:t>
      </w:r>
      <w:bookmarkEnd w:id="21"/>
      <w:r w:rsidR="0059703F" w:rsidRPr="002D34E8">
        <w:rPr>
          <w:szCs w:val="24"/>
        </w:rPr>
        <w:t>väärtpaberituru seaduse §-des 8</w:t>
      </w:r>
      <w:r w:rsidR="0059703F" w:rsidRPr="002D34E8">
        <w:rPr>
          <w:szCs w:val="24"/>
          <w:vertAlign w:val="superscript"/>
        </w:rPr>
        <w:t>2</w:t>
      </w:r>
      <w:r w:rsidR="0059703F" w:rsidRPr="002D34E8">
        <w:rPr>
          <w:szCs w:val="24"/>
        </w:rPr>
        <w:t xml:space="preserve"> ja 10 sätestatust.</w:t>
      </w:r>
    </w:p>
    <w:p w14:paraId="4860ACCF" w14:textId="77777777" w:rsidR="000333B0" w:rsidRPr="002D34E8" w:rsidRDefault="000333B0" w:rsidP="00743FBC">
      <w:pPr>
        <w:spacing w:after="0" w:line="240" w:lineRule="auto"/>
        <w:jc w:val="both"/>
        <w:rPr>
          <w:szCs w:val="24"/>
        </w:rPr>
      </w:pPr>
    </w:p>
    <w:p w14:paraId="24CC6D3A" w14:textId="2CFD6B91" w:rsidR="000333B0" w:rsidRPr="002D34E8" w:rsidRDefault="000333B0" w:rsidP="00743FBC">
      <w:pPr>
        <w:spacing w:after="0" w:line="240" w:lineRule="auto"/>
        <w:jc w:val="both"/>
        <w:rPr>
          <w:rFonts w:cs="Times New Roman"/>
          <w:szCs w:val="24"/>
          <w:shd w:val="clear" w:color="auto" w:fill="FFFFFF"/>
        </w:rPr>
      </w:pPr>
      <w:r w:rsidRPr="002D34E8">
        <w:rPr>
          <w:szCs w:val="24"/>
        </w:rPr>
        <w:t>(4) Lepinguriik käesoleva seaduse tähend</w:t>
      </w:r>
      <w:ins w:id="24" w:author="Iivika Sale" w:date="2024-01-18T15:38:00Z">
        <w:r w:rsidR="007F7719">
          <w:rPr>
            <w:szCs w:val="24"/>
          </w:rPr>
          <w:t>u</w:t>
        </w:r>
      </w:ins>
      <w:r w:rsidRPr="002D34E8">
        <w:rPr>
          <w:szCs w:val="24"/>
        </w:rPr>
        <w:t xml:space="preserve">ses on Euroopa Majanduspiirkonna lepinguriik, välja arvatud Eesti. </w:t>
      </w:r>
    </w:p>
    <w:p w14:paraId="5B59190F" w14:textId="77777777" w:rsidR="00DB08DF" w:rsidRPr="002D34E8" w:rsidRDefault="00DB08DF" w:rsidP="00743FBC">
      <w:pPr>
        <w:spacing w:after="0" w:line="240" w:lineRule="auto"/>
        <w:jc w:val="both"/>
        <w:rPr>
          <w:szCs w:val="24"/>
        </w:rPr>
      </w:pPr>
    </w:p>
    <w:p w14:paraId="4CE9F688" w14:textId="2FD3841C" w:rsidR="00A54CDF" w:rsidRPr="002D34E8" w:rsidRDefault="00A54CDF" w:rsidP="00743FBC">
      <w:pPr>
        <w:pStyle w:val="Pealkiri1"/>
        <w:spacing w:before="0" w:line="240" w:lineRule="auto"/>
        <w:rPr>
          <w:rFonts w:cs="Times New Roman"/>
          <w:sz w:val="24"/>
          <w:szCs w:val="24"/>
        </w:rPr>
      </w:pPr>
      <w:bookmarkStart w:id="25" w:name="_Hlk134690754"/>
      <w:r w:rsidRPr="002D34E8">
        <w:rPr>
          <w:rFonts w:cs="Times New Roman"/>
          <w:sz w:val="24"/>
          <w:szCs w:val="24"/>
        </w:rPr>
        <w:t>2. peatükk</w:t>
      </w:r>
      <w:bookmarkEnd w:id="10"/>
      <w:bookmarkEnd w:id="11"/>
    </w:p>
    <w:p w14:paraId="46A39D4B" w14:textId="1FCDA410" w:rsidR="00A54CDF" w:rsidRPr="002D34E8" w:rsidRDefault="00A54CDF" w:rsidP="00743FBC">
      <w:pPr>
        <w:pStyle w:val="Pealkiri1"/>
        <w:spacing w:before="0" w:line="240" w:lineRule="auto"/>
        <w:rPr>
          <w:rFonts w:cs="Times New Roman"/>
          <w:i/>
          <w:iCs/>
          <w:sz w:val="24"/>
          <w:szCs w:val="24"/>
        </w:rPr>
      </w:pPr>
      <w:bookmarkStart w:id="26" w:name="_Toc48637128"/>
      <w:bookmarkStart w:id="27" w:name="_Toc108170595"/>
      <w:r w:rsidRPr="002D34E8">
        <w:rPr>
          <w:rFonts w:cs="Times New Roman"/>
          <w:sz w:val="24"/>
          <w:szCs w:val="24"/>
        </w:rPr>
        <w:t>Nõuded</w:t>
      </w:r>
      <w:bookmarkEnd w:id="26"/>
      <w:r w:rsidRPr="002D34E8">
        <w:rPr>
          <w:rFonts w:cs="Times New Roman"/>
          <w:sz w:val="24"/>
          <w:szCs w:val="24"/>
        </w:rPr>
        <w:t xml:space="preserve"> </w:t>
      </w:r>
      <w:r w:rsidR="00400A37" w:rsidRPr="002D34E8">
        <w:rPr>
          <w:rFonts w:cs="Times New Roman"/>
          <w:sz w:val="24"/>
          <w:szCs w:val="24"/>
        </w:rPr>
        <w:t>krüptovara</w:t>
      </w:r>
      <w:r w:rsidR="00083716" w:rsidRPr="002D34E8">
        <w:rPr>
          <w:rFonts w:cs="Times New Roman"/>
          <w:sz w:val="24"/>
          <w:szCs w:val="24"/>
        </w:rPr>
        <w:t xml:space="preserve">turu osalisele ja tema </w:t>
      </w:r>
      <w:r w:rsidRPr="002D34E8">
        <w:rPr>
          <w:rFonts w:cs="Times New Roman"/>
          <w:sz w:val="24"/>
          <w:szCs w:val="24"/>
        </w:rPr>
        <w:t>tegevusele</w:t>
      </w:r>
      <w:bookmarkEnd w:id="27"/>
      <w:r w:rsidR="002110A9" w:rsidRPr="002D34E8">
        <w:rPr>
          <w:rFonts w:cs="Times New Roman"/>
          <w:sz w:val="24"/>
          <w:szCs w:val="24"/>
        </w:rPr>
        <w:t xml:space="preserve"> </w:t>
      </w:r>
    </w:p>
    <w:bookmarkEnd w:id="25"/>
    <w:p w14:paraId="0AB47BCE" w14:textId="33017EF6" w:rsidR="001F3A1E" w:rsidRPr="002D34E8" w:rsidRDefault="001F3A1E" w:rsidP="00743FBC">
      <w:pPr>
        <w:spacing w:after="0" w:line="240" w:lineRule="auto"/>
      </w:pPr>
    </w:p>
    <w:p w14:paraId="68EEB983" w14:textId="6EF1E348" w:rsidR="003D3314" w:rsidRPr="002D34E8" w:rsidRDefault="003D3314" w:rsidP="00743FBC">
      <w:pPr>
        <w:spacing w:after="0" w:line="240" w:lineRule="auto"/>
        <w:rPr>
          <w:rFonts w:cs="Times New Roman"/>
          <w:b/>
          <w:bCs/>
        </w:rPr>
      </w:pPr>
      <w:bookmarkStart w:id="28" w:name="_Toc48637129"/>
      <w:bookmarkStart w:id="29" w:name="_Toc108170596"/>
      <w:bookmarkStart w:id="30" w:name="_Hlk134690023"/>
      <w:r w:rsidRPr="002D34E8">
        <w:rPr>
          <w:rFonts w:cs="Times New Roman"/>
          <w:b/>
          <w:bCs/>
        </w:rPr>
        <w:t xml:space="preserve">§ </w:t>
      </w:r>
      <w:r w:rsidR="00F3527A" w:rsidRPr="002D34E8">
        <w:rPr>
          <w:rFonts w:cs="Times New Roman"/>
          <w:b/>
          <w:bCs/>
        </w:rPr>
        <w:t>5</w:t>
      </w:r>
      <w:r w:rsidRPr="002D34E8">
        <w:rPr>
          <w:rFonts w:cs="Times New Roman"/>
          <w:b/>
          <w:bCs/>
        </w:rPr>
        <w:t xml:space="preserve">. </w:t>
      </w:r>
      <w:r w:rsidR="00465F77" w:rsidRPr="002D34E8">
        <w:rPr>
          <w:rFonts w:cs="Times New Roman"/>
          <w:b/>
          <w:bCs/>
        </w:rPr>
        <w:t>Krüptovaraturu osalise</w:t>
      </w:r>
      <w:r w:rsidR="00C93B7B" w:rsidRPr="002D34E8">
        <w:rPr>
          <w:rFonts w:cs="Times New Roman"/>
          <w:b/>
          <w:bCs/>
        </w:rPr>
        <w:t xml:space="preserve"> tegevusluba</w:t>
      </w:r>
      <w:r w:rsidR="006C0BC2" w:rsidRPr="002D34E8">
        <w:rPr>
          <w:rFonts w:cs="Times New Roman"/>
          <w:b/>
          <w:bCs/>
        </w:rPr>
        <w:t xml:space="preserve"> </w:t>
      </w:r>
      <w:bookmarkEnd w:id="28"/>
      <w:bookmarkEnd w:id="29"/>
    </w:p>
    <w:bookmarkEnd w:id="30"/>
    <w:p w14:paraId="294FC4D9" w14:textId="77777777" w:rsidR="003D3314" w:rsidRPr="002D34E8" w:rsidRDefault="003D3314" w:rsidP="00743FBC">
      <w:pPr>
        <w:spacing w:after="0" w:line="240" w:lineRule="auto"/>
      </w:pPr>
    </w:p>
    <w:p w14:paraId="58C8A855" w14:textId="7AC55066" w:rsidR="00DE67F1" w:rsidRPr="002D34E8" w:rsidRDefault="00DE67F1" w:rsidP="00743FBC">
      <w:pPr>
        <w:spacing w:after="0" w:line="240" w:lineRule="auto"/>
        <w:jc w:val="both"/>
      </w:pPr>
      <w:r w:rsidRPr="002D34E8">
        <w:t>(1)</w:t>
      </w:r>
      <w:r w:rsidR="002B11B8" w:rsidRPr="002D34E8">
        <w:t> </w:t>
      </w:r>
      <w:r w:rsidRPr="002D34E8">
        <w:t xml:space="preserve">Krüptovaraturul tegutsemiseks peab </w:t>
      </w:r>
      <w:r w:rsidR="00EF22B2" w:rsidRPr="002D34E8">
        <w:t>krüptovaraturu osalisel</w:t>
      </w:r>
      <w:r w:rsidRPr="002D34E8">
        <w:t xml:space="preserve"> olema tegevusluba</w:t>
      </w:r>
      <w:r w:rsidR="003003BB" w:rsidRPr="002D34E8">
        <w:t xml:space="preserve"> (edaspidi </w:t>
      </w:r>
      <w:r w:rsidR="003003BB" w:rsidRPr="002D34E8">
        <w:rPr>
          <w:i/>
          <w:iCs/>
        </w:rPr>
        <w:t>tegevusluba)</w:t>
      </w:r>
      <w:r w:rsidRPr="002D34E8">
        <w:t xml:space="preserve">, kui </w:t>
      </w:r>
      <w:r w:rsidR="00AD6B16" w:rsidRPr="002D34E8">
        <w:t xml:space="preserve">käesoleva </w:t>
      </w:r>
      <w:r w:rsidR="00C93B7B" w:rsidRPr="002D34E8">
        <w:t xml:space="preserve">seaduse §-s </w:t>
      </w:r>
      <w:r w:rsidR="007D1864" w:rsidRPr="002D34E8">
        <w:t>6</w:t>
      </w:r>
      <w:r w:rsidR="00C93B7B" w:rsidRPr="002D34E8">
        <w:t xml:space="preserve"> </w:t>
      </w:r>
      <w:r w:rsidR="00E56893" w:rsidRPr="002D34E8">
        <w:t>või</w:t>
      </w:r>
      <w:r w:rsidR="00013B07" w:rsidRPr="002D34E8">
        <w:t xml:space="preserve"> </w:t>
      </w:r>
      <w:r w:rsidRPr="002D34E8">
        <w:t>Euroopa Parlamendi ja nõukogu määruses (EL)</w:t>
      </w:r>
      <w:r w:rsidR="002B11B8" w:rsidRPr="002D34E8">
        <w:t> </w:t>
      </w:r>
      <w:r w:rsidRPr="002D34E8">
        <w:t>2023/</w:t>
      </w:r>
      <w:r w:rsidR="0050626C" w:rsidRPr="002D34E8">
        <w:t>1114</w:t>
      </w:r>
      <w:r w:rsidRPr="002D34E8">
        <w:t xml:space="preserve"> ei ole sätestatud teisiti.</w:t>
      </w:r>
    </w:p>
    <w:p w14:paraId="24EE9C19" w14:textId="77777777" w:rsidR="00DE67F1" w:rsidRPr="002D34E8" w:rsidRDefault="00DE67F1" w:rsidP="00743FBC">
      <w:pPr>
        <w:spacing w:after="0" w:line="240" w:lineRule="auto"/>
        <w:jc w:val="both"/>
        <w:rPr>
          <w:szCs w:val="24"/>
        </w:rPr>
      </w:pPr>
    </w:p>
    <w:p w14:paraId="70E72F0A" w14:textId="4D321520" w:rsidR="00DE67F1" w:rsidRPr="002D34E8" w:rsidRDefault="00DE67F1" w:rsidP="00743FBC">
      <w:pPr>
        <w:spacing w:after="0" w:line="240" w:lineRule="auto"/>
        <w:jc w:val="both"/>
        <w:rPr>
          <w:szCs w:val="24"/>
        </w:rPr>
      </w:pPr>
      <w:r w:rsidRPr="002D34E8">
        <w:rPr>
          <w:szCs w:val="24"/>
        </w:rPr>
        <w:t xml:space="preserve">(2) </w:t>
      </w:r>
      <w:r w:rsidR="0098044E" w:rsidRPr="002D34E8">
        <w:rPr>
          <w:szCs w:val="24"/>
        </w:rPr>
        <w:t>Krüptovaraturu osalisele anna</w:t>
      </w:r>
      <w:r w:rsidR="00DB08DF" w:rsidRPr="002D34E8">
        <w:rPr>
          <w:szCs w:val="24"/>
        </w:rPr>
        <w:t>b</w:t>
      </w:r>
      <w:r w:rsidR="00C32DD0" w:rsidRPr="002D34E8">
        <w:rPr>
          <w:szCs w:val="24"/>
        </w:rPr>
        <w:t xml:space="preserve"> t</w:t>
      </w:r>
      <w:r w:rsidRPr="002D34E8">
        <w:rPr>
          <w:szCs w:val="24"/>
        </w:rPr>
        <w:t xml:space="preserve">egevusloa ja tunnistab </w:t>
      </w:r>
      <w:r w:rsidR="0098044E" w:rsidRPr="002D34E8">
        <w:rPr>
          <w:szCs w:val="24"/>
        </w:rPr>
        <w:t xml:space="preserve">selle </w:t>
      </w:r>
      <w:r w:rsidRPr="002D34E8">
        <w:rPr>
          <w:szCs w:val="24"/>
        </w:rPr>
        <w:t>kehtetuks Finantsinspektsioon</w:t>
      </w:r>
      <w:r w:rsidR="0098044E" w:rsidRPr="002D34E8">
        <w:rPr>
          <w:szCs w:val="24"/>
        </w:rPr>
        <w:t>.</w:t>
      </w:r>
    </w:p>
    <w:p w14:paraId="7004892B" w14:textId="77777777" w:rsidR="00DE67F1" w:rsidRPr="002D34E8" w:rsidRDefault="00DE67F1" w:rsidP="00743FBC">
      <w:pPr>
        <w:spacing w:after="0" w:line="240" w:lineRule="auto"/>
        <w:jc w:val="both"/>
        <w:rPr>
          <w:szCs w:val="24"/>
        </w:rPr>
      </w:pPr>
    </w:p>
    <w:p w14:paraId="36DD09AB" w14:textId="0ECD9BF3" w:rsidR="00DE67F1" w:rsidRPr="002D34E8" w:rsidRDefault="00DE67F1" w:rsidP="00743FBC">
      <w:pPr>
        <w:spacing w:after="0" w:line="240" w:lineRule="auto"/>
        <w:jc w:val="both"/>
        <w:rPr>
          <w:rFonts w:cs="Times New Roman"/>
          <w:szCs w:val="24"/>
        </w:rPr>
      </w:pPr>
      <w:r w:rsidRPr="002D34E8">
        <w:rPr>
          <w:rFonts w:cs="Times New Roman"/>
          <w:szCs w:val="24"/>
        </w:rPr>
        <w:t xml:space="preserve">(3) Tegevusluba on tähtajatu </w:t>
      </w:r>
      <w:r w:rsidR="00CB1A21" w:rsidRPr="002D34E8">
        <w:rPr>
          <w:rFonts w:cs="Times New Roman"/>
          <w:szCs w:val="24"/>
        </w:rPr>
        <w:t xml:space="preserve">ega </w:t>
      </w:r>
      <w:r w:rsidRPr="002D34E8">
        <w:rPr>
          <w:rFonts w:cs="Times New Roman"/>
          <w:szCs w:val="24"/>
        </w:rPr>
        <w:t>ole teisele isikule üle antav.</w:t>
      </w:r>
    </w:p>
    <w:p w14:paraId="2AC68FBB" w14:textId="77777777" w:rsidR="00576778" w:rsidRPr="002D34E8" w:rsidRDefault="00576778" w:rsidP="00743FBC">
      <w:pPr>
        <w:spacing w:after="0" w:line="240" w:lineRule="auto"/>
        <w:jc w:val="both"/>
        <w:rPr>
          <w:rFonts w:cs="Times New Roman"/>
          <w:szCs w:val="24"/>
        </w:rPr>
      </w:pPr>
    </w:p>
    <w:p w14:paraId="743F8A5A" w14:textId="5A685475" w:rsidR="003D3314" w:rsidRPr="002D34E8" w:rsidRDefault="003D3314" w:rsidP="00743FBC">
      <w:pPr>
        <w:spacing w:after="0" w:line="240" w:lineRule="auto"/>
        <w:jc w:val="both"/>
        <w:rPr>
          <w:rFonts w:cs="Times New Roman"/>
          <w:szCs w:val="24"/>
        </w:rPr>
      </w:pPr>
      <w:r w:rsidRPr="002D34E8">
        <w:rPr>
          <w:rFonts w:cs="Times New Roman"/>
          <w:szCs w:val="24"/>
        </w:rPr>
        <w:t>(</w:t>
      </w:r>
      <w:r w:rsidR="00DE67F1" w:rsidRPr="002D34E8">
        <w:rPr>
          <w:rFonts w:cs="Times New Roman"/>
          <w:szCs w:val="24"/>
        </w:rPr>
        <w:t>4</w:t>
      </w:r>
      <w:r w:rsidRPr="002D34E8">
        <w:rPr>
          <w:rFonts w:cs="Times New Roman"/>
          <w:szCs w:val="24"/>
        </w:rPr>
        <w:t>)</w:t>
      </w:r>
      <w:r w:rsidR="002B11B8" w:rsidRPr="002D34E8">
        <w:rPr>
          <w:rFonts w:cs="Times New Roman"/>
          <w:szCs w:val="24"/>
        </w:rPr>
        <w:t> </w:t>
      </w:r>
      <w:r w:rsidR="0098044E" w:rsidRPr="002D34E8">
        <w:rPr>
          <w:rFonts w:cs="Times New Roman"/>
          <w:szCs w:val="24"/>
        </w:rPr>
        <w:t>T</w:t>
      </w:r>
      <w:r w:rsidRPr="002D34E8">
        <w:rPr>
          <w:rFonts w:cs="Times New Roman"/>
          <w:szCs w:val="24"/>
        </w:rPr>
        <w:t xml:space="preserve">egevusloa saanud </w:t>
      </w:r>
      <w:r w:rsidR="00007AAF" w:rsidRPr="002D34E8">
        <w:rPr>
          <w:rFonts w:cs="Times New Roman"/>
          <w:szCs w:val="24"/>
        </w:rPr>
        <w:t>krüptovara</w:t>
      </w:r>
      <w:r w:rsidR="007420E4" w:rsidRPr="002D34E8">
        <w:rPr>
          <w:rFonts w:cs="Times New Roman"/>
          <w:szCs w:val="24"/>
        </w:rPr>
        <w:t>turu osalise</w:t>
      </w:r>
      <w:r w:rsidRPr="002D34E8">
        <w:rPr>
          <w:rFonts w:cs="Times New Roman"/>
          <w:szCs w:val="24"/>
        </w:rPr>
        <w:t xml:space="preserve"> registrijärgne asukoht</w:t>
      </w:r>
      <w:r w:rsidR="00EA7AE8" w:rsidRPr="002D34E8">
        <w:rPr>
          <w:rFonts w:cs="Times New Roman"/>
          <w:szCs w:val="24"/>
        </w:rPr>
        <w:t xml:space="preserve"> </w:t>
      </w:r>
      <w:r w:rsidR="0030227B" w:rsidRPr="002D34E8">
        <w:rPr>
          <w:rFonts w:cs="Times New Roman"/>
          <w:szCs w:val="24"/>
        </w:rPr>
        <w:t xml:space="preserve">peab </w:t>
      </w:r>
      <w:r w:rsidRPr="002D34E8">
        <w:rPr>
          <w:rFonts w:cs="Times New Roman"/>
          <w:szCs w:val="24"/>
        </w:rPr>
        <w:t>olema Eestis</w:t>
      </w:r>
      <w:r w:rsidR="00A06A93" w:rsidRPr="002D34E8">
        <w:rPr>
          <w:rFonts w:cs="Times New Roman"/>
          <w:szCs w:val="24"/>
        </w:rPr>
        <w:t xml:space="preserve"> </w:t>
      </w:r>
      <w:ins w:id="31" w:author="Toimetaja" w:date="2024-01-08T10:32:00Z">
        <w:r w:rsidR="00472926" w:rsidRPr="002D34E8">
          <w:rPr>
            <w:rFonts w:cs="Times New Roman"/>
            <w:szCs w:val="24"/>
          </w:rPr>
          <w:t>ja</w:t>
        </w:r>
      </w:ins>
      <w:del w:id="32" w:author="Toimetaja" w:date="2024-01-08T10:32:00Z">
        <w:r w:rsidR="00A06A93" w:rsidRPr="002D34E8" w:rsidDel="00472926">
          <w:rPr>
            <w:rFonts w:cs="Times New Roman"/>
            <w:szCs w:val="24"/>
          </w:rPr>
          <w:delText>ning</w:delText>
        </w:r>
      </w:del>
      <w:r w:rsidR="00A06A93" w:rsidRPr="002D34E8">
        <w:rPr>
          <w:rFonts w:cs="Times New Roman"/>
          <w:szCs w:val="24"/>
        </w:rPr>
        <w:t xml:space="preserve"> selle peab kindlaks määrama krüptovaraturu osalise asutamislepingus või põhikirjas</w:t>
      </w:r>
      <w:r w:rsidR="0033518B" w:rsidRPr="002D34E8">
        <w:rPr>
          <w:rFonts w:cs="Times New Roman"/>
          <w:szCs w:val="24"/>
        </w:rPr>
        <w:t>.</w:t>
      </w:r>
    </w:p>
    <w:p w14:paraId="365C01E4" w14:textId="77777777" w:rsidR="000261EF" w:rsidRPr="002D34E8" w:rsidRDefault="000261EF" w:rsidP="00743FBC">
      <w:pPr>
        <w:spacing w:after="0" w:line="240" w:lineRule="auto"/>
        <w:jc w:val="both"/>
        <w:rPr>
          <w:rFonts w:cs="Times New Roman"/>
          <w:szCs w:val="24"/>
        </w:rPr>
      </w:pPr>
    </w:p>
    <w:p w14:paraId="4609EFBB" w14:textId="2E6F4A91" w:rsidR="00DE67F1" w:rsidRPr="002D34E8" w:rsidRDefault="00DE67F1" w:rsidP="00743FBC">
      <w:pPr>
        <w:spacing w:after="0" w:line="240" w:lineRule="auto"/>
        <w:jc w:val="both"/>
        <w:rPr>
          <w:rFonts w:cs="Times New Roman"/>
          <w:szCs w:val="24"/>
        </w:rPr>
      </w:pPr>
      <w:r w:rsidRPr="002D34E8">
        <w:rPr>
          <w:rFonts w:cs="Times New Roman"/>
          <w:szCs w:val="24"/>
        </w:rPr>
        <w:t>(</w:t>
      </w:r>
      <w:bookmarkStart w:id="33" w:name="_Hlk106722254"/>
      <w:r w:rsidR="00A06A93" w:rsidRPr="002D34E8">
        <w:rPr>
          <w:rFonts w:cs="Times New Roman"/>
          <w:szCs w:val="24"/>
        </w:rPr>
        <w:t>5</w:t>
      </w:r>
      <w:r w:rsidRPr="002D34E8">
        <w:rPr>
          <w:rFonts w:cs="Times New Roman"/>
          <w:szCs w:val="24"/>
        </w:rPr>
        <w:t>) Tegevusloa kehtivus lõpeb:</w:t>
      </w:r>
    </w:p>
    <w:p w14:paraId="063EB194" w14:textId="5AF8D8AE" w:rsidR="00DE67F1" w:rsidRPr="002D34E8" w:rsidRDefault="00DE67F1" w:rsidP="00743FBC">
      <w:pPr>
        <w:spacing w:after="0" w:line="240" w:lineRule="auto"/>
        <w:jc w:val="both"/>
        <w:rPr>
          <w:rFonts w:cs="Times New Roman"/>
          <w:szCs w:val="24"/>
        </w:rPr>
      </w:pPr>
      <w:r w:rsidRPr="002D34E8">
        <w:rPr>
          <w:rFonts w:cs="Times New Roman"/>
          <w:szCs w:val="24"/>
        </w:rPr>
        <w:t>1) krüptovaraturu osalise lõpetamise otsuse tegemise</w:t>
      </w:r>
      <w:r w:rsidR="00F27599" w:rsidRPr="002D34E8">
        <w:rPr>
          <w:rFonts w:cs="Times New Roman"/>
          <w:szCs w:val="24"/>
        </w:rPr>
        <w:t xml:space="preserve"> korral</w:t>
      </w:r>
      <w:r w:rsidR="00AA5B18" w:rsidRPr="002D34E8">
        <w:rPr>
          <w:rFonts w:cs="Times New Roman"/>
          <w:szCs w:val="24"/>
        </w:rPr>
        <w:t xml:space="preserve"> ja</w:t>
      </w:r>
      <w:r w:rsidR="00602AB4" w:rsidRPr="002D34E8">
        <w:rPr>
          <w:rFonts w:cs="Times New Roman"/>
          <w:szCs w:val="24"/>
        </w:rPr>
        <w:t xml:space="preserve"> </w:t>
      </w:r>
      <w:r w:rsidR="00602AB4" w:rsidRPr="002D34E8">
        <w:t>kui Finantsinspektsioon on andnud selleks loa</w:t>
      </w:r>
      <w:r w:rsidRPr="002D34E8">
        <w:rPr>
          <w:rFonts w:cs="Times New Roman"/>
          <w:szCs w:val="24"/>
        </w:rPr>
        <w:t>;</w:t>
      </w:r>
    </w:p>
    <w:p w14:paraId="2E2F29AC" w14:textId="77777777" w:rsidR="00DE67F1" w:rsidRPr="002D34E8" w:rsidRDefault="00DE67F1" w:rsidP="00743FBC">
      <w:pPr>
        <w:spacing w:after="0" w:line="240" w:lineRule="auto"/>
        <w:jc w:val="both"/>
        <w:rPr>
          <w:rFonts w:cs="Times New Roman"/>
          <w:szCs w:val="24"/>
        </w:rPr>
      </w:pPr>
      <w:r w:rsidRPr="002D34E8">
        <w:rPr>
          <w:rFonts w:cs="Times New Roman"/>
          <w:szCs w:val="24"/>
        </w:rPr>
        <w:t>2) tegevusloa kehtetuks tunnistamisel;</w:t>
      </w:r>
    </w:p>
    <w:p w14:paraId="625E7A15" w14:textId="2F8BBEB4" w:rsidR="00DE67F1" w:rsidRPr="002D34E8" w:rsidRDefault="00DE67F1" w:rsidP="00743FBC">
      <w:pPr>
        <w:spacing w:after="0" w:line="240" w:lineRule="auto"/>
        <w:jc w:val="both"/>
        <w:rPr>
          <w:rFonts w:cs="Times New Roman"/>
          <w:szCs w:val="24"/>
        </w:rPr>
      </w:pPr>
      <w:commentRangeStart w:id="34"/>
      <w:r w:rsidRPr="002D34E8">
        <w:rPr>
          <w:rFonts w:cs="Times New Roman"/>
          <w:szCs w:val="24"/>
        </w:rPr>
        <w:t>3) </w:t>
      </w:r>
      <w:commentRangeEnd w:id="34"/>
      <w:r w:rsidR="001817F2">
        <w:rPr>
          <w:rStyle w:val="Kommentaariviide"/>
        </w:rPr>
        <w:commentReference w:id="34"/>
      </w:r>
      <w:r w:rsidRPr="002D34E8">
        <w:rPr>
          <w:rFonts w:cs="Times New Roman"/>
          <w:szCs w:val="24"/>
        </w:rPr>
        <w:t xml:space="preserve">krüptovarateenuse osutaja </w:t>
      </w:r>
      <w:r w:rsidR="0090204B" w:rsidRPr="007F7719">
        <w:rPr>
          <w:rFonts w:cs="Times New Roman"/>
          <w:szCs w:val="24"/>
          <w:highlight w:val="yellow"/>
          <w:rPrChange w:id="35" w:author="Iivika Sale" w:date="2024-01-18T15:40:00Z">
            <w:rPr>
              <w:rFonts w:cs="Times New Roman"/>
              <w:szCs w:val="24"/>
            </w:rPr>
          </w:rPrChange>
        </w:rPr>
        <w:t>ühendamisel</w:t>
      </w:r>
      <w:r w:rsidR="0090204B" w:rsidRPr="002D34E8">
        <w:rPr>
          <w:rFonts w:cs="Times New Roman"/>
          <w:szCs w:val="24"/>
        </w:rPr>
        <w:t xml:space="preserve"> ja varapõhise tokeni emitendi </w:t>
      </w:r>
      <w:r w:rsidRPr="007F7719">
        <w:rPr>
          <w:rFonts w:cs="Times New Roman"/>
          <w:szCs w:val="24"/>
          <w:highlight w:val="yellow"/>
          <w:rPrChange w:id="36" w:author="Iivika Sale" w:date="2024-01-18T15:40:00Z">
            <w:rPr>
              <w:rFonts w:cs="Times New Roman"/>
              <w:szCs w:val="24"/>
            </w:rPr>
          </w:rPrChange>
        </w:rPr>
        <w:t>ühendamisel</w:t>
      </w:r>
      <w:r w:rsidRPr="002D34E8">
        <w:rPr>
          <w:rFonts w:cs="Times New Roman"/>
          <w:szCs w:val="24"/>
        </w:rPr>
        <w:t>, mi</w:t>
      </w:r>
      <w:ins w:id="37" w:author="Iivika Sale" w:date="2024-01-18T15:41:00Z">
        <w:r w:rsidR="007F7719">
          <w:rPr>
            <w:rFonts w:cs="Times New Roman"/>
            <w:szCs w:val="24"/>
          </w:rPr>
          <w:t xml:space="preserve">llisel </w:t>
        </w:r>
      </w:ins>
      <w:del w:id="38" w:author="Iivika Sale" w:date="2024-01-18T15:41:00Z">
        <w:r w:rsidRPr="002D34E8" w:rsidDel="007F7719">
          <w:rPr>
            <w:rFonts w:cs="Times New Roman"/>
            <w:szCs w:val="24"/>
          </w:rPr>
          <w:delText>s</w:delText>
        </w:r>
      </w:del>
      <w:r w:rsidRPr="002D34E8">
        <w:rPr>
          <w:rFonts w:cs="Times New Roman"/>
          <w:szCs w:val="24"/>
        </w:rPr>
        <w:t xml:space="preserve">juhul luba lõpeb ühendataval </w:t>
      </w:r>
      <w:r w:rsidR="00A06A93" w:rsidRPr="00585E87">
        <w:rPr>
          <w:rFonts w:cs="Times New Roman"/>
          <w:szCs w:val="24"/>
          <w:u w:val="single"/>
        </w:rPr>
        <w:t>ühingul</w:t>
      </w:r>
      <w:r w:rsidRPr="002D34E8">
        <w:rPr>
          <w:rFonts w:cs="Times New Roman"/>
          <w:szCs w:val="24"/>
        </w:rPr>
        <w:t>;</w:t>
      </w:r>
    </w:p>
    <w:p w14:paraId="5D7E6639" w14:textId="21AE3240" w:rsidR="00DE67F1" w:rsidRPr="002D34E8" w:rsidRDefault="00DE67F1" w:rsidP="00743FBC">
      <w:pPr>
        <w:spacing w:after="0" w:line="240" w:lineRule="auto"/>
        <w:jc w:val="both"/>
        <w:rPr>
          <w:rFonts w:cs="Times New Roman"/>
          <w:szCs w:val="24"/>
        </w:rPr>
      </w:pPr>
      <w:r w:rsidRPr="002D34E8">
        <w:rPr>
          <w:rFonts w:cs="Times New Roman"/>
          <w:szCs w:val="24"/>
        </w:rPr>
        <w:t xml:space="preserve">4) uue krüptovarateenuse osutaja </w:t>
      </w:r>
      <w:r w:rsidR="0090204B" w:rsidRPr="002D34E8">
        <w:rPr>
          <w:rFonts w:cs="Times New Roman"/>
          <w:szCs w:val="24"/>
        </w:rPr>
        <w:t xml:space="preserve">ja varapõhise tokeni emitendi </w:t>
      </w:r>
      <w:r w:rsidRPr="002D34E8">
        <w:rPr>
          <w:rFonts w:cs="Times New Roman"/>
          <w:szCs w:val="24"/>
        </w:rPr>
        <w:t>asutamisel ühinemise teel, mi</w:t>
      </w:r>
      <w:ins w:id="39" w:author="Iivika Sale" w:date="2024-01-18T15:41:00Z">
        <w:r w:rsidR="007F7719">
          <w:rPr>
            <w:rFonts w:cs="Times New Roman"/>
            <w:szCs w:val="24"/>
          </w:rPr>
          <w:t xml:space="preserve">llisel </w:t>
        </w:r>
      </w:ins>
      <w:del w:id="40" w:author="Iivika Sale" w:date="2024-01-18T15:41:00Z">
        <w:r w:rsidRPr="002D34E8" w:rsidDel="007F7719">
          <w:rPr>
            <w:rFonts w:cs="Times New Roman"/>
            <w:szCs w:val="24"/>
          </w:rPr>
          <w:delText>s</w:delText>
        </w:r>
      </w:del>
      <w:r w:rsidRPr="002D34E8">
        <w:rPr>
          <w:rFonts w:cs="Times New Roman"/>
          <w:szCs w:val="24"/>
        </w:rPr>
        <w:t xml:space="preserve">juhul luba lõpeb ühinevatel </w:t>
      </w:r>
      <w:r w:rsidR="00A06A93" w:rsidRPr="002D34E8">
        <w:rPr>
          <w:rFonts w:cs="Times New Roman"/>
          <w:szCs w:val="24"/>
          <w:u w:val="single"/>
        </w:rPr>
        <w:t>ühingutel</w:t>
      </w:r>
      <w:r w:rsidRPr="002D34E8">
        <w:rPr>
          <w:rFonts w:cs="Times New Roman"/>
          <w:szCs w:val="24"/>
        </w:rPr>
        <w:t>;</w:t>
      </w:r>
    </w:p>
    <w:p w14:paraId="55247671" w14:textId="584F2136" w:rsidR="00DE67F1" w:rsidRPr="002D34E8" w:rsidRDefault="00DE67F1" w:rsidP="00743FBC">
      <w:pPr>
        <w:spacing w:after="0" w:line="240" w:lineRule="auto"/>
        <w:jc w:val="both"/>
        <w:rPr>
          <w:rFonts w:cs="Times New Roman"/>
          <w:szCs w:val="24"/>
        </w:rPr>
      </w:pPr>
      <w:r w:rsidRPr="002D34E8">
        <w:rPr>
          <w:rFonts w:cs="Times New Roman"/>
          <w:szCs w:val="24"/>
        </w:rPr>
        <w:lastRenderedPageBreak/>
        <w:t>5) krüptovaraturu osalise pankroti väljakuulutamisel.</w:t>
      </w:r>
    </w:p>
    <w:p w14:paraId="6216E080" w14:textId="77777777" w:rsidR="002556B8" w:rsidRPr="002D34E8" w:rsidRDefault="002556B8" w:rsidP="00743FBC">
      <w:pPr>
        <w:pStyle w:val="Normaallaadveeb"/>
        <w:shd w:val="clear" w:color="auto" w:fill="FFFFFF"/>
        <w:spacing w:before="0" w:beforeAutospacing="0" w:after="0" w:afterAutospacing="0"/>
        <w:jc w:val="both"/>
      </w:pPr>
    </w:p>
    <w:p w14:paraId="5DCFC46F" w14:textId="3B631B3B" w:rsidR="00A67759" w:rsidRPr="002D34E8" w:rsidRDefault="00CB1A21" w:rsidP="00743FBC">
      <w:pPr>
        <w:pStyle w:val="Normaallaadveeb"/>
        <w:shd w:val="clear" w:color="auto" w:fill="FFFFFF"/>
        <w:spacing w:before="0" w:beforeAutospacing="0" w:after="0" w:afterAutospacing="0"/>
        <w:jc w:val="both"/>
      </w:pPr>
      <w:r w:rsidRPr="002D34E8">
        <w:t>(</w:t>
      </w:r>
      <w:r w:rsidR="00A06A93" w:rsidRPr="002D34E8">
        <w:t>6</w:t>
      </w:r>
      <w:r w:rsidRPr="002D34E8">
        <w:t>)</w:t>
      </w:r>
      <w:r w:rsidR="00124793" w:rsidRPr="002D34E8">
        <w:t> </w:t>
      </w:r>
      <w:r w:rsidRPr="002D34E8">
        <w:t xml:space="preserve">Tegevusloa kehtivuse </w:t>
      </w:r>
      <w:commentRangeStart w:id="41"/>
      <w:r w:rsidRPr="002D34E8">
        <w:t>lõppemise</w:t>
      </w:r>
      <w:commentRangeEnd w:id="41"/>
      <w:r w:rsidR="007F7719">
        <w:rPr>
          <w:rStyle w:val="Kommentaariviide"/>
          <w:rFonts w:eastAsiaTheme="minorHAnsi" w:cstheme="minorBidi"/>
          <w:lang w:eastAsia="en-US"/>
        </w:rPr>
        <w:commentReference w:id="41"/>
      </w:r>
      <w:r w:rsidR="00D71E3B" w:rsidRPr="002D34E8">
        <w:t xml:space="preserve"> korra</w:t>
      </w:r>
      <w:r w:rsidRPr="002D34E8">
        <w:t>l kaotab krüptovaraturu osaline õiguse</w:t>
      </w:r>
      <w:r w:rsidR="00AA5B18" w:rsidRPr="002D34E8">
        <w:t xml:space="preserve"> </w:t>
      </w:r>
      <w:r w:rsidR="00141AB0" w:rsidRPr="002D34E8">
        <w:t>pakkuda krüptovara</w:t>
      </w:r>
      <w:r w:rsidR="000B3FFA" w:rsidRPr="002D34E8">
        <w:t xml:space="preserve"> või </w:t>
      </w:r>
      <w:r w:rsidR="00141AB0" w:rsidRPr="002D34E8">
        <w:t xml:space="preserve">taotleda selle kasutusele võtmist või </w:t>
      </w:r>
      <w:r w:rsidRPr="002D34E8">
        <w:t xml:space="preserve">osutada </w:t>
      </w:r>
      <w:r w:rsidR="00141AB0" w:rsidRPr="002D34E8">
        <w:t>krüptovara</w:t>
      </w:r>
      <w:r w:rsidRPr="002D34E8">
        <w:t>teenust, milleks talle tegevusluba oli antud</w:t>
      </w:r>
      <w:r w:rsidR="00F268AD" w:rsidRPr="002D34E8">
        <w:t xml:space="preserve">, sealhulgas kaotab krüptovaraturu osaline õiguse tegutseda </w:t>
      </w:r>
      <w:r w:rsidR="00511C4D" w:rsidRPr="002D34E8">
        <w:t>välis</w:t>
      </w:r>
      <w:r w:rsidR="00F268AD" w:rsidRPr="002D34E8">
        <w:t>riigis</w:t>
      </w:r>
      <w:r w:rsidRPr="002D34E8">
        <w:t>.</w:t>
      </w:r>
    </w:p>
    <w:p w14:paraId="047A217A" w14:textId="77777777" w:rsidR="00E56893" w:rsidRPr="002D34E8" w:rsidRDefault="00E56893" w:rsidP="00743FBC">
      <w:pPr>
        <w:spacing w:after="0" w:line="240" w:lineRule="auto"/>
        <w:jc w:val="both"/>
        <w:rPr>
          <w:rFonts w:cs="Times New Roman"/>
          <w:szCs w:val="24"/>
        </w:rPr>
      </w:pPr>
    </w:p>
    <w:p w14:paraId="47C740C3" w14:textId="3F8B5B4D" w:rsidR="004D03FC" w:rsidRPr="002D34E8" w:rsidRDefault="004D03FC" w:rsidP="00743FBC">
      <w:pPr>
        <w:spacing w:after="0" w:line="240" w:lineRule="auto"/>
        <w:jc w:val="both"/>
        <w:rPr>
          <w:rFonts w:cs="Times New Roman"/>
          <w:szCs w:val="24"/>
        </w:rPr>
      </w:pPr>
      <w:r w:rsidRPr="002D34E8">
        <w:rPr>
          <w:rFonts w:cs="Times New Roman"/>
          <w:szCs w:val="24"/>
        </w:rPr>
        <w:t>(</w:t>
      </w:r>
      <w:r w:rsidR="005F6642" w:rsidRPr="002D34E8">
        <w:rPr>
          <w:rFonts w:cs="Times New Roman"/>
          <w:szCs w:val="24"/>
        </w:rPr>
        <w:t>7</w:t>
      </w:r>
      <w:r w:rsidRPr="002D34E8">
        <w:rPr>
          <w:rFonts w:cs="Times New Roman"/>
          <w:szCs w:val="24"/>
        </w:rPr>
        <w:t>) Tegevusloa andmise ja kehtetuks tunnistamise teeb Finantsinspektsioon avalikult teatavaks oma veebilehel hiljemalt otsuse jõustumisele järgneval tööpäeval.</w:t>
      </w:r>
    </w:p>
    <w:p w14:paraId="1FF49D74" w14:textId="77777777" w:rsidR="00C93B7B" w:rsidRPr="002D34E8" w:rsidRDefault="00C93B7B" w:rsidP="00743FBC">
      <w:pPr>
        <w:spacing w:after="0" w:line="240" w:lineRule="auto"/>
        <w:jc w:val="both"/>
        <w:rPr>
          <w:rFonts w:cs="Times New Roman"/>
          <w:szCs w:val="24"/>
        </w:rPr>
      </w:pPr>
    </w:p>
    <w:p w14:paraId="1A91DEFE" w14:textId="569ED03B" w:rsidR="00C93B7B" w:rsidRPr="002D34E8" w:rsidRDefault="00C93B7B" w:rsidP="00743FBC">
      <w:pPr>
        <w:spacing w:after="0" w:line="240" w:lineRule="auto"/>
        <w:jc w:val="both"/>
        <w:rPr>
          <w:rFonts w:cs="Times New Roman"/>
          <w:b/>
          <w:bCs/>
          <w:szCs w:val="24"/>
        </w:rPr>
      </w:pPr>
      <w:r w:rsidRPr="002D34E8">
        <w:rPr>
          <w:rFonts w:cs="Times New Roman"/>
          <w:b/>
          <w:bCs/>
          <w:szCs w:val="24"/>
        </w:rPr>
        <w:t xml:space="preserve">§ </w:t>
      </w:r>
      <w:r w:rsidR="007D1864" w:rsidRPr="002D34E8">
        <w:rPr>
          <w:rFonts w:cs="Times New Roman"/>
          <w:b/>
          <w:bCs/>
          <w:szCs w:val="24"/>
        </w:rPr>
        <w:t>6</w:t>
      </w:r>
      <w:r w:rsidRPr="002D34E8">
        <w:rPr>
          <w:rFonts w:cs="Times New Roman"/>
          <w:b/>
          <w:bCs/>
          <w:szCs w:val="24"/>
        </w:rPr>
        <w:t>. Krüptovaraturu osalisena tegutsemise õigus</w:t>
      </w:r>
    </w:p>
    <w:p w14:paraId="31DFC988" w14:textId="77777777" w:rsidR="003003BB" w:rsidRPr="002D34E8" w:rsidRDefault="003003BB" w:rsidP="00743FBC">
      <w:pPr>
        <w:spacing w:after="0" w:line="240" w:lineRule="auto"/>
        <w:jc w:val="both"/>
        <w:rPr>
          <w:rFonts w:cs="Times New Roman"/>
          <w:szCs w:val="24"/>
        </w:rPr>
      </w:pPr>
    </w:p>
    <w:p w14:paraId="0252567C" w14:textId="42F27B8F" w:rsidR="00FE3C9B" w:rsidRPr="002D34E8" w:rsidRDefault="00CE5E50" w:rsidP="00743FBC">
      <w:pPr>
        <w:spacing w:after="0" w:line="240" w:lineRule="auto"/>
        <w:jc w:val="both"/>
        <w:rPr>
          <w:szCs w:val="24"/>
        </w:rPr>
      </w:pPr>
      <w:r w:rsidRPr="002D34E8">
        <w:rPr>
          <w:rFonts w:cs="Times New Roman"/>
          <w:szCs w:val="24"/>
        </w:rPr>
        <w:t>(</w:t>
      </w:r>
      <w:r w:rsidR="00626903" w:rsidRPr="002D34E8">
        <w:rPr>
          <w:rFonts w:cs="Times New Roman"/>
          <w:szCs w:val="24"/>
        </w:rPr>
        <w:t>1</w:t>
      </w:r>
      <w:r w:rsidRPr="002D34E8">
        <w:rPr>
          <w:rFonts w:cs="Times New Roman"/>
          <w:szCs w:val="24"/>
        </w:rPr>
        <w:t xml:space="preserve">) Finantsinspektsioon kinnitab otsusega </w:t>
      </w:r>
      <w:r w:rsidR="003003BB" w:rsidRPr="002D34E8">
        <w:rPr>
          <w:szCs w:val="24"/>
        </w:rPr>
        <w:t xml:space="preserve">krediidiasutuse, e-raha asutuse, investeerimisühingu, eurofondi või alternatiivfondi fondivalitseja, </w:t>
      </w:r>
      <w:r w:rsidR="003003BB" w:rsidRPr="002D34E8">
        <w:t>väärtpaberite keskdepositooriumi</w:t>
      </w:r>
      <w:r w:rsidR="003003BB" w:rsidRPr="002D34E8">
        <w:rPr>
          <w:szCs w:val="24"/>
        </w:rPr>
        <w:t xml:space="preserve"> või reguleeritud väärtpaberituru korraldaja õiguse </w:t>
      </w:r>
      <w:r w:rsidR="00ED4CE8" w:rsidRPr="002D34E8">
        <w:rPr>
          <w:szCs w:val="24"/>
        </w:rPr>
        <w:t xml:space="preserve">tegutseda </w:t>
      </w:r>
      <w:r w:rsidR="003003BB" w:rsidRPr="002D34E8">
        <w:rPr>
          <w:szCs w:val="24"/>
        </w:rPr>
        <w:t>krüptovara</w:t>
      </w:r>
      <w:r w:rsidR="00ED4CE8" w:rsidRPr="002D34E8">
        <w:rPr>
          <w:szCs w:val="24"/>
        </w:rPr>
        <w:t>teenuse osutajana</w:t>
      </w:r>
      <w:r w:rsidR="003003BB" w:rsidRPr="002D34E8">
        <w:rPr>
          <w:szCs w:val="24"/>
        </w:rPr>
        <w:t xml:space="preserve">, kui </w:t>
      </w:r>
      <w:del w:id="42" w:author="Iivika Sale" w:date="2024-01-18T18:41:00Z">
        <w:r w:rsidR="00E55ECA" w:rsidRPr="002D34E8" w:rsidDel="00B34D1B">
          <w:rPr>
            <w:szCs w:val="24"/>
          </w:rPr>
          <w:delText xml:space="preserve">krediidiasutus, e-raha asutus, investeerimisühing, eurofondi või alternatiivfondi fondivalitseja, </w:delText>
        </w:r>
        <w:r w:rsidR="00E55ECA" w:rsidRPr="002D34E8" w:rsidDel="00B34D1B">
          <w:delText>väärtpaberite keskdepositooriumi</w:delText>
        </w:r>
        <w:r w:rsidR="00E55ECA" w:rsidRPr="002D34E8" w:rsidDel="00B34D1B">
          <w:rPr>
            <w:szCs w:val="24"/>
          </w:rPr>
          <w:delText xml:space="preserve"> või reguleeritud väärtpaberituru korraldaja</w:delText>
        </w:r>
      </w:del>
      <w:ins w:id="43" w:author="Iivika Sale" w:date="2024-01-18T18:41:00Z">
        <w:r w:rsidR="00B34D1B">
          <w:rPr>
            <w:szCs w:val="24"/>
          </w:rPr>
          <w:t>nimetatu</w:t>
        </w:r>
      </w:ins>
      <w:r w:rsidR="00E55ECA" w:rsidRPr="002D34E8" w:rsidDel="00E55ECA">
        <w:rPr>
          <w:szCs w:val="24"/>
        </w:rPr>
        <w:t xml:space="preserve"> </w:t>
      </w:r>
      <w:r w:rsidR="00E3301D" w:rsidRPr="002D34E8">
        <w:rPr>
          <w:szCs w:val="24"/>
        </w:rPr>
        <w:t>vastab Euroopa Parlamendi ja nõukogu määruse (EL)</w:t>
      </w:r>
      <w:r w:rsidR="008418F8" w:rsidRPr="002D34E8">
        <w:rPr>
          <w:szCs w:val="24"/>
        </w:rPr>
        <w:t> </w:t>
      </w:r>
      <w:r w:rsidR="00E3301D" w:rsidRPr="002D34E8">
        <w:rPr>
          <w:szCs w:val="24"/>
        </w:rPr>
        <w:t xml:space="preserve">2023/1114 </w:t>
      </w:r>
      <w:r w:rsidR="00ED4CE8" w:rsidRPr="002D34E8">
        <w:rPr>
          <w:szCs w:val="24"/>
        </w:rPr>
        <w:t>artiklis</w:t>
      </w:r>
      <w:r w:rsidR="00F54763" w:rsidRPr="002D34E8">
        <w:rPr>
          <w:szCs w:val="24"/>
        </w:rPr>
        <w:t> </w:t>
      </w:r>
      <w:r w:rsidR="00ED4CE8" w:rsidRPr="002D34E8">
        <w:rPr>
          <w:szCs w:val="24"/>
        </w:rPr>
        <w:t xml:space="preserve">60 </w:t>
      </w:r>
      <w:r w:rsidR="00E3301D" w:rsidRPr="002D34E8">
        <w:rPr>
          <w:szCs w:val="24"/>
        </w:rPr>
        <w:t xml:space="preserve">sätestatud </w:t>
      </w:r>
      <w:r w:rsidR="00FE3C9B" w:rsidRPr="002D34E8">
        <w:rPr>
          <w:szCs w:val="24"/>
        </w:rPr>
        <w:t xml:space="preserve">krüptovarateenuse osutamise </w:t>
      </w:r>
      <w:r w:rsidR="00E3301D" w:rsidRPr="002D34E8">
        <w:rPr>
          <w:szCs w:val="24"/>
        </w:rPr>
        <w:t>tingimustele, sealhulgas on esitanud Finantsinspektsioonile nõuetekohase ja täieliku teabe</w:t>
      </w:r>
      <w:r w:rsidR="00FE3C9B" w:rsidRPr="002D34E8">
        <w:rPr>
          <w:szCs w:val="24"/>
        </w:rPr>
        <w:t>.</w:t>
      </w:r>
    </w:p>
    <w:p w14:paraId="3CC58C3D" w14:textId="77777777" w:rsidR="00FE3C9B" w:rsidRPr="002D34E8" w:rsidRDefault="00FE3C9B" w:rsidP="00743FBC">
      <w:pPr>
        <w:spacing w:after="0" w:line="240" w:lineRule="auto"/>
        <w:jc w:val="both"/>
        <w:rPr>
          <w:szCs w:val="24"/>
        </w:rPr>
      </w:pPr>
    </w:p>
    <w:p w14:paraId="34F9DF51" w14:textId="1604F49A" w:rsidR="003003BB" w:rsidRPr="002D34E8" w:rsidRDefault="00FE3C9B" w:rsidP="00743FBC">
      <w:pPr>
        <w:spacing w:after="0" w:line="240" w:lineRule="auto"/>
        <w:jc w:val="both"/>
        <w:rPr>
          <w:szCs w:val="24"/>
        </w:rPr>
      </w:pPr>
      <w:r w:rsidRPr="002D34E8">
        <w:rPr>
          <w:szCs w:val="24"/>
        </w:rPr>
        <w:t>(</w:t>
      </w:r>
      <w:r w:rsidR="00626903" w:rsidRPr="002D34E8">
        <w:rPr>
          <w:szCs w:val="24"/>
        </w:rPr>
        <w:t>2</w:t>
      </w:r>
      <w:r w:rsidRPr="002D34E8">
        <w:rPr>
          <w:szCs w:val="24"/>
        </w:rPr>
        <w:t>)</w:t>
      </w:r>
      <w:r w:rsidR="00883BED" w:rsidRPr="002D34E8">
        <w:rPr>
          <w:szCs w:val="24"/>
        </w:rPr>
        <w:t xml:space="preserve"> </w:t>
      </w:r>
      <w:r w:rsidRPr="002D34E8">
        <w:rPr>
          <w:szCs w:val="24"/>
        </w:rPr>
        <w:t>Finantsinspektsioon kinnitab otsusega krediidiasutuse</w:t>
      </w:r>
      <w:r w:rsidR="0060578C" w:rsidRPr="002D34E8">
        <w:rPr>
          <w:szCs w:val="24"/>
        </w:rPr>
        <w:t xml:space="preserve"> õiguse </w:t>
      </w:r>
      <w:r w:rsidRPr="002D34E8">
        <w:rPr>
          <w:szCs w:val="24"/>
        </w:rPr>
        <w:t xml:space="preserve">pakkuda </w:t>
      </w:r>
      <w:r w:rsidR="0060578C" w:rsidRPr="002D34E8">
        <w:rPr>
          <w:szCs w:val="24"/>
        </w:rPr>
        <w:t xml:space="preserve">krediidiasutuse </w:t>
      </w:r>
      <w:r w:rsidRPr="002D34E8">
        <w:rPr>
          <w:szCs w:val="24"/>
        </w:rPr>
        <w:t xml:space="preserve">emiteeritud varapõhist </w:t>
      </w:r>
      <w:r w:rsidR="0060578C" w:rsidRPr="002D34E8">
        <w:rPr>
          <w:szCs w:val="24"/>
        </w:rPr>
        <w:t xml:space="preserve">tokenit või </w:t>
      </w:r>
      <w:r w:rsidRPr="002D34E8">
        <w:rPr>
          <w:szCs w:val="24"/>
        </w:rPr>
        <w:t xml:space="preserve">taotleda selle kauplemisele võtmist, kui krediidiasutus </w:t>
      </w:r>
      <w:r w:rsidR="0060578C" w:rsidRPr="002D34E8">
        <w:rPr>
          <w:szCs w:val="24"/>
        </w:rPr>
        <w:t>vastab Euroopa Parlamendi ja nõukogu määruse (EL) 2023/1114 artiklis</w:t>
      </w:r>
      <w:r w:rsidR="009444A9" w:rsidRPr="002D34E8">
        <w:rPr>
          <w:szCs w:val="24"/>
        </w:rPr>
        <w:t> </w:t>
      </w:r>
      <w:r w:rsidR="0060578C" w:rsidRPr="002D34E8">
        <w:rPr>
          <w:szCs w:val="24"/>
        </w:rPr>
        <w:t>17 sätestatud tingimustele, sealhulgas on krediidiasutus esitanud Finantsinspektsioonile nõuetekohase ja täieliku teabe ning Fi</w:t>
      </w:r>
      <w:r w:rsidR="00B47416" w:rsidRPr="002D34E8">
        <w:rPr>
          <w:szCs w:val="24"/>
        </w:rPr>
        <w:t>n</w:t>
      </w:r>
      <w:r w:rsidR="0060578C" w:rsidRPr="002D34E8">
        <w:rPr>
          <w:szCs w:val="24"/>
        </w:rPr>
        <w:t>antsinspektsioon on krüptovara valge raamatu heaks kiitnud.</w:t>
      </w:r>
    </w:p>
    <w:p w14:paraId="5FBD8707" w14:textId="77777777" w:rsidR="00FE3C9B" w:rsidRPr="002D34E8" w:rsidRDefault="00FE3C9B" w:rsidP="00743FBC">
      <w:pPr>
        <w:spacing w:after="0" w:line="240" w:lineRule="auto"/>
        <w:jc w:val="both"/>
        <w:rPr>
          <w:szCs w:val="24"/>
        </w:rPr>
      </w:pPr>
    </w:p>
    <w:p w14:paraId="75C79E0F" w14:textId="76AD7DE7" w:rsidR="00FE3C9B" w:rsidRPr="002D34E8" w:rsidRDefault="00FE3C9B" w:rsidP="00743FBC">
      <w:pPr>
        <w:spacing w:after="0" w:line="240" w:lineRule="auto"/>
        <w:jc w:val="both"/>
        <w:rPr>
          <w:szCs w:val="24"/>
        </w:rPr>
      </w:pPr>
      <w:r w:rsidRPr="002D34E8">
        <w:rPr>
          <w:szCs w:val="24"/>
        </w:rPr>
        <w:t>(</w:t>
      </w:r>
      <w:r w:rsidR="00626903" w:rsidRPr="002D34E8">
        <w:rPr>
          <w:szCs w:val="24"/>
        </w:rPr>
        <w:t>3</w:t>
      </w:r>
      <w:r w:rsidRPr="002D34E8">
        <w:rPr>
          <w:szCs w:val="24"/>
        </w:rPr>
        <w:t>)</w:t>
      </w:r>
      <w:r w:rsidR="00A168E1" w:rsidRPr="002D34E8">
        <w:rPr>
          <w:szCs w:val="24"/>
        </w:rPr>
        <w:t> </w:t>
      </w:r>
      <w:r w:rsidR="0060578C" w:rsidRPr="002D34E8">
        <w:rPr>
          <w:szCs w:val="24"/>
        </w:rPr>
        <w:t xml:space="preserve">Finantsinspektsioon kinnitab otsusega krediidiasutuse </w:t>
      </w:r>
      <w:r w:rsidR="000B0F4B" w:rsidRPr="002D34E8">
        <w:rPr>
          <w:szCs w:val="24"/>
        </w:rPr>
        <w:t>või</w:t>
      </w:r>
      <w:r w:rsidR="0060578C" w:rsidRPr="002D34E8">
        <w:rPr>
          <w:szCs w:val="24"/>
        </w:rPr>
        <w:t xml:space="preserve"> e-raha asutuse õigus</w:t>
      </w:r>
      <w:r w:rsidR="00315B1A" w:rsidRPr="002D34E8">
        <w:rPr>
          <w:szCs w:val="24"/>
        </w:rPr>
        <w:t>t</w:t>
      </w:r>
      <w:r w:rsidR="0060578C" w:rsidRPr="002D34E8">
        <w:rPr>
          <w:szCs w:val="24"/>
        </w:rPr>
        <w:t xml:space="preserve"> pakkuda enda emiteeritud e-raha tokenit või taotleda selle kauplemisele võtmist, kui krediidiasutus </w:t>
      </w:r>
      <w:r w:rsidR="000B0F4B" w:rsidRPr="002D34E8">
        <w:rPr>
          <w:szCs w:val="24"/>
        </w:rPr>
        <w:t>või</w:t>
      </w:r>
      <w:r w:rsidR="0060578C" w:rsidRPr="002D34E8">
        <w:rPr>
          <w:szCs w:val="24"/>
        </w:rPr>
        <w:t xml:space="preserve"> e-raha asutus vasta</w:t>
      </w:r>
      <w:r w:rsidR="000B0F4B" w:rsidRPr="002D34E8">
        <w:rPr>
          <w:szCs w:val="24"/>
        </w:rPr>
        <w:t>b</w:t>
      </w:r>
      <w:r w:rsidR="0060578C" w:rsidRPr="002D34E8">
        <w:rPr>
          <w:szCs w:val="24"/>
        </w:rPr>
        <w:t xml:space="preserve"> Euroopa Parlamendi ja nõukogu määruse (EL) 2023/1114 artiklis</w:t>
      </w:r>
      <w:r w:rsidR="00A168E1" w:rsidRPr="002D34E8">
        <w:rPr>
          <w:szCs w:val="24"/>
        </w:rPr>
        <w:t> </w:t>
      </w:r>
      <w:r w:rsidR="000B0F4B" w:rsidRPr="002D34E8">
        <w:rPr>
          <w:szCs w:val="24"/>
        </w:rPr>
        <w:t>48</w:t>
      </w:r>
      <w:r w:rsidR="0060578C" w:rsidRPr="002D34E8">
        <w:rPr>
          <w:szCs w:val="24"/>
        </w:rPr>
        <w:t xml:space="preserve"> sätestatud tingimustele</w:t>
      </w:r>
      <w:r w:rsidR="000B0F4B" w:rsidRPr="002D34E8">
        <w:rPr>
          <w:szCs w:val="24"/>
        </w:rPr>
        <w:t>, sealhulgas on teavitanud Finantsinspektsiooni valgest raamatust.</w:t>
      </w:r>
    </w:p>
    <w:p w14:paraId="7DF44437" w14:textId="77777777" w:rsidR="00626903" w:rsidRPr="002D34E8" w:rsidRDefault="00626903" w:rsidP="00743FBC">
      <w:pPr>
        <w:spacing w:after="0" w:line="240" w:lineRule="auto"/>
        <w:jc w:val="both"/>
        <w:rPr>
          <w:szCs w:val="24"/>
        </w:rPr>
      </w:pPr>
    </w:p>
    <w:p w14:paraId="7DB1F478" w14:textId="14BA45C1" w:rsidR="00626903" w:rsidRPr="002D34E8" w:rsidRDefault="00626903" w:rsidP="00743FBC">
      <w:pPr>
        <w:spacing w:after="0" w:line="240" w:lineRule="auto"/>
        <w:jc w:val="both"/>
        <w:rPr>
          <w:rFonts w:cs="Times New Roman"/>
          <w:szCs w:val="24"/>
        </w:rPr>
      </w:pPr>
      <w:r w:rsidRPr="002D34E8">
        <w:rPr>
          <w:rFonts w:cs="Times New Roman"/>
          <w:szCs w:val="24"/>
        </w:rPr>
        <w:t>(4)</w:t>
      </w:r>
      <w:r w:rsidR="00A168E1" w:rsidRPr="002D34E8">
        <w:rPr>
          <w:rFonts w:cs="Times New Roman"/>
          <w:szCs w:val="24"/>
        </w:rPr>
        <w:t> </w:t>
      </w:r>
      <w:r w:rsidRPr="002D34E8">
        <w:rPr>
          <w:rFonts w:cs="Times New Roman"/>
          <w:szCs w:val="24"/>
        </w:rPr>
        <w:t>Muu krüptovara pakku</w:t>
      </w:r>
      <w:r w:rsidR="00C14360" w:rsidRPr="002D34E8">
        <w:rPr>
          <w:rFonts w:cs="Times New Roman"/>
          <w:szCs w:val="24"/>
        </w:rPr>
        <w:t>jal</w:t>
      </w:r>
      <w:r w:rsidRPr="002D34E8">
        <w:rPr>
          <w:rFonts w:cs="Times New Roman"/>
          <w:szCs w:val="24"/>
        </w:rPr>
        <w:t xml:space="preserve"> ja kauplemisele </w:t>
      </w:r>
      <w:r w:rsidR="004B04ED" w:rsidRPr="002D34E8">
        <w:rPr>
          <w:rFonts w:cs="Times New Roman"/>
          <w:szCs w:val="24"/>
        </w:rPr>
        <w:t>võtmise taotlejal</w:t>
      </w:r>
      <w:r w:rsidRPr="002D34E8">
        <w:rPr>
          <w:rFonts w:cs="Times New Roman"/>
          <w:szCs w:val="24"/>
        </w:rPr>
        <w:t xml:space="preserve"> on õigus krüptovaraturu osalisena tegutseda, kui </w:t>
      </w:r>
      <w:r w:rsidRPr="002D34E8">
        <w:rPr>
          <w:szCs w:val="24"/>
        </w:rPr>
        <w:t>Euroopa Parlamendi ja nõukogu määruse (EL) 2023/1114 artikli</w:t>
      </w:r>
      <w:r w:rsidR="00A168E1" w:rsidRPr="002D34E8">
        <w:rPr>
          <w:szCs w:val="24"/>
        </w:rPr>
        <w:t> </w:t>
      </w:r>
      <w:r w:rsidRPr="002D34E8">
        <w:rPr>
          <w:szCs w:val="24"/>
        </w:rPr>
        <w:t>4 lõikes</w:t>
      </w:r>
      <w:r w:rsidR="00220CA2" w:rsidRPr="002D34E8">
        <w:rPr>
          <w:szCs w:val="24"/>
        </w:rPr>
        <w:t> </w:t>
      </w:r>
      <w:r w:rsidRPr="002D34E8">
        <w:rPr>
          <w:szCs w:val="24"/>
        </w:rPr>
        <w:t>1 ja artikli</w:t>
      </w:r>
      <w:r w:rsidR="00B71950" w:rsidRPr="002D34E8">
        <w:rPr>
          <w:szCs w:val="24"/>
        </w:rPr>
        <w:t> </w:t>
      </w:r>
      <w:r w:rsidRPr="002D34E8">
        <w:rPr>
          <w:szCs w:val="24"/>
        </w:rPr>
        <w:t>5 lõikes</w:t>
      </w:r>
      <w:r w:rsidR="00E855EC" w:rsidRPr="002D34E8">
        <w:rPr>
          <w:szCs w:val="24"/>
        </w:rPr>
        <w:t> </w:t>
      </w:r>
      <w:r w:rsidRPr="002D34E8">
        <w:rPr>
          <w:szCs w:val="24"/>
        </w:rPr>
        <w:t>1 sätestatud tingimused on täidetud.</w:t>
      </w:r>
    </w:p>
    <w:p w14:paraId="73FB02D9" w14:textId="77777777" w:rsidR="004D03FC" w:rsidRPr="002D34E8" w:rsidRDefault="004D03FC" w:rsidP="00743FBC">
      <w:pPr>
        <w:spacing w:after="0" w:line="240" w:lineRule="auto"/>
        <w:jc w:val="both"/>
        <w:rPr>
          <w:rFonts w:cs="Times New Roman"/>
          <w:szCs w:val="24"/>
        </w:rPr>
      </w:pPr>
    </w:p>
    <w:p w14:paraId="4F91796C" w14:textId="3B406537" w:rsidR="005C07DB" w:rsidRPr="002D34E8" w:rsidRDefault="003823CA" w:rsidP="00743FBC">
      <w:pPr>
        <w:spacing w:after="0" w:line="240" w:lineRule="auto"/>
        <w:rPr>
          <w:b/>
          <w:bCs/>
          <w:szCs w:val="24"/>
        </w:rPr>
      </w:pPr>
      <w:bookmarkStart w:id="44" w:name="_Hlk134690033"/>
      <w:bookmarkEnd w:id="33"/>
      <w:r w:rsidRPr="002D34E8">
        <w:rPr>
          <w:b/>
          <w:bCs/>
          <w:szCs w:val="24"/>
        </w:rPr>
        <w:t xml:space="preserve">§ </w:t>
      </w:r>
      <w:r w:rsidR="007D1864" w:rsidRPr="002D34E8">
        <w:rPr>
          <w:b/>
          <w:bCs/>
          <w:szCs w:val="24"/>
        </w:rPr>
        <w:t>7</w:t>
      </w:r>
      <w:r w:rsidRPr="002D34E8">
        <w:rPr>
          <w:b/>
          <w:bCs/>
          <w:szCs w:val="24"/>
        </w:rPr>
        <w:t xml:space="preserve">. </w:t>
      </w:r>
      <w:r w:rsidR="00A54CDF" w:rsidRPr="002D34E8">
        <w:rPr>
          <w:b/>
          <w:bCs/>
          <w:szCs w:val="24"/>
        </w:rPr>
        <w:t xml:space="preserve">Nõuded </w:t>
      </w:r>
      <w:r w:rsidR="00B34133" w:rsidRPr="002D34E8">
        <w:rPr>
          <w:b/>
          <w:bCs/>
          <w:szCs w:val="24"/>
        </w:rPr>
        <w:t>krüptovaraturu osalise tegevusele</w:t>
      </w:r>
    </w:p>
    <w:bookmarkEnd w:id="44"/>
    <w:p w14:paraId="7385C90D" w14:textId="77777777" w:rsidR="00465F77" w:rsidRPr="002D34E8" w:rsidRDefault="00465F77" w:rsidP="00743FBC">
      <w:pPr>
        <w:spacing w:after="0" w:line="240" w:lineRule="auto"/>
        <w:rPr>
          <w:b/>
          <w:bCs/>
          <w:szCs w:val="24"/>
        </w:rPr>
      </w:pPr>
    </w:p>
    <w:p w14:paraId="5FF30AF9" w14:textId="2C46844C" w:rsidR="00DE67F1" w:rsidRPr="002D34E8" w:rsidRDefault="00DE67F1" w:rsidP="00743FBC">
      <w:pPr>
        <w:spacing w:after="0" w:line="240" w:lineRule="auto"/>
        <w:jc w:val="both"/>
        <w:rPr>
          <w:rFonts w:cs="Times New Roman"/>
          <w:szCs w:val="24"/>
          <w:shd w:val="clear" w:color="auto" w:fill="FFFFFF"/>
        </w:rPr>
      </w:pPr>
      <w:r w:rsidRPr="002D34E8">
        <w:rPr>
          <w:rFonts w:cs="Times New Roman"/>
          <w:szCs w:val="24"/>
        </w:rPr>
        <w:t xml:space="preserve">(1) </w:t>
      </w:r>
      <w:r w:rsidR="00727B36" w:rsidRPr="002D34E8">
        <w:rPr>
          <w:rFonts w:cs="Times New Roman"/>
          <w:szCs w:val="24"/>
        </w:rPr>
        <w:t>K</w:t>
      </w:r>
      <w:r w:rsidRPr="002D34E8">
        <w:rPr>
          <w:rFonts w:cs="Times New Roman"/>
          <w:szCs w:val="24"/>
        </w:rPr>
        <w:t>rüptovara</w:t>
      </w:r>
      <w:r w:rsidR="008B7FCD" w:rsidRPr="002D34E8">
        <w:rPr>
          <w:rFonts w:cs="Times New Roman"/>
          <w:szCs w:val="24"/>
          <w:shd w:val="clear" w:color="auto" w:fill="FFFFFF"/>
        </w:rPr>
        <w:t>t</w:t>
      </w:r>
      <w:r w:rsidR="003D02D4" w:rsidRPr="002D34E8">
        <w:rPr>
          <w:rFonts w:cs="Times New Roman"/>
          <w:szCs w:val="24"/>
          <w:shd w:val="clear" w:color="auto" w:fill="FFFFFF"/>
        </w:rPr>
        <w:t xml:space="preserve">uru osaline </w:t>
      </w:r>
      <w:r w:rsidRPr="002D34E8">
        <w:rPr>
          <w:rFonts w:cs="Times New Roman"/>
          <w:szCs w:val="24"/>
          <w:shd w:val="clear" w:color="auto" w:fill="FFFFFF"/>
        </w:rPr>
        <w:t xml:space="preserve">võib tegutseda üksnes osaühingu või aktsiaseltsina. </w:t>
      </w:r>
    </w:p>
    <w:p w14:paraId="6C732568" w14:textId="77777777" w:rsidR="0071532F" w:rsidRPr="002D34E8" w:rsidRDefault="0071532F" w:rsidP="00743FBC">
      <w:pPr>
        <w:spacing w:after="0" w:line="240" w:lineRule="auto"/>
        <w:jc w:val="both"/>
        <w:rPr>
          <w:rFonts w:cs="Times New Roman"/>
          <w:szCs w:val="24"/>
        </w:rPr>
      </w:pPr>
    </w:p>
    <w:p w14:paraId="48E87895" w14:textId="2577498F" w:rsidR="0071532F" w:rsidRPr="002D34E8" w:rsidRDefault="0071532F" w:rsidP="00743FBC">
      <w:pPr>
        <w:spacing w:after="0" w:line="240" w:lineRule="auto"/>
        <w:jc w:val="both"/>
        <w:rPr>
          <w:rFonts w:cs="Times New Roman"/>
          <w:szCs w:val="24"/>
        </w:rPr>
      </w:pPr>
      <w:r w:rsidRPr="002D34E8">
        <w:rPr>
          <w:rFonts w:cs="Times New Roman"/>
          <w:szCs w:val="24"/>
        </w:rPr>
        <w:t>(</w:t>
      </w:r>
      <w:r w:rsidR="00F72AB2" w:rsidRPr="002D34E8">
        <w:rPr>
          <w:rFonts w:cs="Times New Roman"/>
          <w:szCs w:val="24"/>
        </w:rPr>
        <w:t>2</w:t>
      </w:r>
      <w:r w:rsidRPr="002D34E8">
        <w:rPr>
          <w:rFonts w:cs="Times New Roman"/>
          <w:szCs w:val="24"/>
        </w:rPr>
        <w:t xml:space="preserve">) </w:t>
      </w:r>
      <w:r w:rsidR="00FE2DBF" w:rsidRPr="002D34E8">
        <w:rPr>
          <w:rFonts w:cs="Times New Roman"/>
          <w:szCs w:val="24"/>
        </w:rPr>
        <w:t>Osaühingust k</w:t>
      </w:r>
      <w:r w:rsidRPr="002D34E8">
        <w:rPr>
          <w:rFonts w:cs="Times New Roman"/>
          <w:szCs w:val="24"/>
        </w:rPr>
        <w:t>rüpto</w:t>
      </w:r>
      <w:r w:rsidR="00B47416" w:rsidRPr="002D34E8">
        <w:rPr>
          <w:rFonts w:cs="Times New Roman"/>
          <w:szCs w:val="24"/>
        </w:rPr>
        <w:t>vara</w:t>
      </w:r>
      <w:r w:rsidR="00532032" w:rsidRPr="002D34E8">
        <w:rPr>
          <w:rFonts w:cs="Times New Roman"/>
          <w:szCs w:val="24"/>
        </w:rPr>
        <w:t>t</w:t>
      </w:r>
      <w:r w:rsidR="003D02D4" w:rsidRPr="002D34E8">
        <w:rPr>
          <w:rFonts w:cs="Times New Roman"/>
          <w:szCs w:val="24"/>
        </w:rPr>
        <w:t xml:space="preserve">uru osalisel </w:t>
      </w:r>
      <w:r w:rsidR="009615FA" w:rsidRPr="007F7719">
        <w:rPr>
          <w:rFonts w:cs="Times New Roman"/>
          <w:szCs w:val="24"/>
          <w:highlight w:val="yellow"/>
          <w:rPrChange w:id="45" w:author="Iivika Sale" w:date="2024-01-18T15:43:00Z">
            <w:rPr>
              <w:rFonts w:cs="Times New Roman"/>
              <w:szCs w:val="24"/>
            </w:rPr>
          </w:rPrChange>
        </w:rPr>
        <w:t>peab olema</w:t>
      </w:r>
      <w:r w:rsidR="002C136E" w:rsidRPr="002D34E8">
        <w:rPr>
          <w:rFonts w:cs="Times New Roman"/>
          <w:szCs w:val="24"/>
        </w:rPr>
        <w:t xml:space="preserve"> </w:t>
      </w:r>
      <w:r w:rsidR="009615FA" w:rsidRPr="002D34E8">
        <w:rPr>
          <w:rFonts w:cs="Times New Roman"/>
          <w:szCs w:val="24"/>
        </w:rPr>
        <w:t xml:space="preserve">vähemalt </w:t>
      </w:r>
      <w:r w:rsidRPr="002D34E8">
        <w:rPr>
          <w:rFonts w:cs="Times New Roman"/>
          <w:szCs w:val="24"/>
        </w:rPr>
        <w:t>kolmeliikmeline nõukogu.</w:t>
      </w:r>
    </w:p>
    <w:p w14:paraId="16DF2360" w14:textId="77777777" w:rsidR="003C05A3" w:rsidRPr="002D34E8" w:rsidRDefault="003C05A3" w:rsidP="00743FBC">
      <w:pPr>
        <w:spacing w:after="0" w:line="240" w:lineRule="auto"/>
        <w:jc w:val="both"/>
        <w:rPr>
          <w:rFonts w:cs="Times New Roman"/>
          <w:szCs w:val="24"/>
        </w:rPr>
      </w:pPr>
    </w:p>
    <w:p w14:paraId="75348093" w14:textId="545A4A8F" w:rsidR="00AB2D9A" w:rsidRPr="002D34E8" w:rsidRDefault="003C05A3" w:rsidP="00743FBC">
      <w:pPr>
        <w:spacing w:after="0" w:line="240" w:lineRule="auto"/>
        <w:jc w:val="both"/>
      </w:pPr>
      <w:r w:rsidRPr="002D34E8">
        <w:rPr>
          <w:rFonts w:cs="Times New Roman"/>
          <w:szCs w:val="24"/>
        </w:rPr>
        <w:t>(</w:t>
      </w:r>
      <w:r w:rsidR="00F72AB2" w:rsidRPr="002D34E8">
        <w:rPr>
          <w:rFonts w:cs="Times New Roman"/>
          <w:szCs w:val="24"/>
        </w:rPr>
        <w:t>3</w:t>
      </w:r>
      <w:r w:rsidRPr="002D34E8">
        <w:rPr>
          <w:rFonts w:cs="Times New Roman"/>
          <w:szCs w:val="24"/>
        </w:rPr>
        <w:t>) Krüpto</w:t>
      </w:r>
      <w:r w:rsidR="00532032" w:rsidRPr="002D34E8">
        <w:rPr>
          <w:rFonts w:cs="Times New Roman"/>
          <w:szCs w:val="24"/>
        </w:rPr>
        <w:t>vara</w:t>
      </w:r>
      <w:r w:rsidR="003D02D4" w:rsidRPr="002D34E8">
        <w:rPr>
          <w:rFonts w:cs="Times New Roman"/>
          <w:szCs w:val="24"/>
        </w:rPr>
        <w:t>t</w:t>
      </w:r>
      <w:r w:rsidR="00BB039F" w:rsidRPr="002D34E8">
        <w:rPr>
          <w:rFonts w:cs="Times New Roman"/>
          <w:szCs w:val="24"/>
        </w:rPr>
        <w:t xml:space="preserve">eenuse osutaja </w:t>
      </w:r>
      <w:r w:rsidRPr="002D34E8">
        <w:t xml:space="preserve">juhatuses </w:t>
      </w:r>
      <w:commentRangeStart w:id="46"/>
      <w:r w:rsidRPr="007F7719">
        <w:rPr>
          <w:highlight w:val="yellow"/>
          <w:rPrChange w:id="47" w:author="Iivika Sale" w:date="2024-01-18T15:43:00Z">
            <w:rPr/>
          </w:rPrChange>
        </w:rPr>
        <w:t>on</w:t>
      </w:r>
      <w:commentRangeEnd w:id="46"/>
      <w:r w:rsidR="007F7719">
        <w:rPr>
          <w:rStyle w:val="Kommentaariviide"/>
        </w:rPr>
        <w:commentReference w:id="46"/>
      </w:r>
      <w:r w:rsidRPr="002D34E8">
        <w:t xml:space="preserve"> vähemalt kaks liiget.</w:t>
      </w:r>
    </w:p>
    <w:p w14:paraId="76AD27C3" w14:textId="366F5062" w:rsidR="002C136E" w:rsidRPr="002D34E8" w:rsidRDefault="002C136E" w:rsidP="00743FBC">
      <w:pPr>
        <w:spacing w:after="0" w:line="240" w:lineRule="auto"/>
        <w:jc w:val="both"/>
        <w:rPr>
          <w:i/>
          <w:iCs/>
          <w:szCs w:val="24"/>
        </w:rPr>
      </w:pPr>
    </w:p>
    <w:p w14:paraId="5F1C971C" w14:textId="521E01BA" w:rsidR="00545B08" w:rsidRPr="002D34E8" w:rsidRDefault="00DB2AB4" w:rsidP="00743FBC">
      <w:pPr>
        <w:spacing w:after="0" w:line="240" w:lineRule="auto"/>
        <w:jc w:val="both"/>
        <w:rPr>
          <w:szCs w:val="24"/>
        </w:rPr>
      </w:pPr>
      <w:r w:rsidRPr="002D34E8">
        <w:rPr>
          <w:szCs w:val="24"/>
        </w:rPr>
        <w:t>(</w:t>
      </w:r>
      <w:r w:rsidR="00367B66" w:rsidRPr="002D34E8">
        <w:rPr>
          <w:szCs w:val="24"/>
        </w:rPr>
        <w:t>4</w:t>
      </w:r>
      <w:r w:rsidRPr="002D34E8">
        <w:rPr>
          <w:szCs w:val="24"/>
        </w:rPr>
        <w:t>)</w:t>
      </w:r>
      <w:r w:rsidR="00FC5902" w:rsidRPr="002D34E8">
        <w:rPr>
          <w:szCs w:val="24"/>
        </w:rPr>
        <w:t xml:space="preserve"> </w:t>
      </w:r>
      <w:r w:rsidR="00F3527A" w:rsidRPr="002D34E8">
        <w:rPr>
          <w:szCs w:val="24"/>
        </w:rPr>
        <w:t xml:space="preserve">Krüptovaraturu osaline järgib </w:t>
      </w:r>
      <w:r w:rsidR="0078188D" w:rsidRPr="002D34E8">
        <w:rPr>
          <w:szCs w:val="24"/>
        </w:rPr>
        <w:t>tegevuse</w:t>
      </w:r>
      <w:r w:rsidR="00E21DDE" w:rsidRPr="002D34E8">
        <w:rPr>
          <w:szCs w:val="24"/>
        </w:rPr>
        <w:t xml:space="preserve"> alustamisel</w:t>
      </w:r>
      <w:r w:rsidR="00F3527A" w:rsidRPr="002D34E8">
        <w:rPr>
          <w:szCs w:val="24"/>
        </w:rPr>
        <w:t>, oma tegevuses ja</w:t>
      </w:r>
      <w:r w:rsidR="002C136E" w:rsidRPr="002D34E8">
        <w:rPr>
          <w:szCs w:val="24"/>
        </w:rPr>
        <w:t xml:space="preserve"> </w:t>
      </w:r>
      <w:r w:rsidR="0078188D" w:rsidRPr="002D34E8">
        <w:rPr>
          <w:szCs w:val="24"/>
        </w:rPr>
        <w:t>teenuse osutamisel</w:t>
      </w:r>
      <w:r w:rsidR="00F32699" w:rsidRPr="002D34E8">
        <w:rPr>
          <w:szCs w:val="24"/>
        </w:rPr>
        <w:t xml:space="preserve"> </w:t>
      </w:r>
      <w:r w:rsidR="00762421" w:rsidRPr="002D34E8">
        <w:rPr>
          <w:szCs w:val="24"/>
        </w:rPr>
        <w:t>Euroopa Parlamendi ja nõukogu määruse</w:t>
      </w:r>
      <w:r w:rsidR="00BD40F5" w:rsidRPr="002D34E8">
        <w:rPr>
          <w:szCs w:val="24"/>
        </w:rPr>
        <w:t xml:space="preserve">s </w:t>
      </w:r>
      <w:r w:rsidR="00762421" w:rsidRPr="002D34E8">
        <w:rPr>
          <w:szCs w:val="24"/>
        </w:rPr>
        <w:t>(EL)</w:t>
      </w:r>
      <w:r w:rsidR="00943ABE" w:rsidRPr="002D34E8">
        <w:rPr>
          <w:szCs w:val="24"/>
        </w:rPr>
        <w:t> </w:t>
      </w:r>
      <w:r w:rsidR="00762421" w:rsidRPr="002D34E8">
        <w:rPr>
          <w:szCs w:val="24"/>
        </w:rPr>
        <w:t>2023/</w:t>
      </w:r>
      <w:r w:rsidR="008B2386" w:rsidRPr="002D34E8">
        <w:rPr>
          <w:szCs w:val="24"/>
        </w:rPr>
        <w:t>1114</w:t>
      </w:r>
      <w:r w:rsidR="00762421" w:rsidRPr="002D34E8">
        <w:rPr>
          <w:szCs w:val="24"/>
        </w:rPr>
        <w:t xml:space="preserve"> </w:t>
      </w:r>
      <w:r w:rsidR="00BD40F5" w:rsidRPr="002D34E8">
        <w:rPr>
          <w:szCs w:val="24"/>
        </w:rPr>
        <w:t>sätestatu</w:t>
      </w:r>
      <w:r w:rsidR="002C136E" w:rsidRPr="002D34E8">
        <w:rPr>
          <w:szCs w:val="24"/>
        </w:rPr>
        <w:t>d</w:t>
      </w:r>
      <w:r w:rsidR="00795D63" w:rsidRPr="002D34E8">
        <w:rPr>
          <w:szCs w:val="24"/>
        </w:rPr>
        <w:t xml:space="preserve"> krüptovaraturul tegutsemise nõudeid</w:t>
      </w:r>
      <w:bookmarkStart w:id="48" w:name="_Hlk140053953"/>
      <w:r w:rsidR="00F3527A" w:rsidRPr="002D34E8">
        <w:rPr>
          <w:szCs w:val="24"/>
        </w:rPr>
        <w:t>.</w:t>
      </w:r>
      <w:r w:rsidR="00762421" w:rsidRPr="002D34E8">
        <w:rPr>
          <w:szCs w:val="24"/>
        </w:rPr>
        <w:t xml:space="preserve"> </w:t>
      </w:r>
      <w:bookmarkEnd w:id="48"/>
    </w:p>
    <w:p w14:paraId="2E79F6F4" w14:textId="77777777" w:rsidR="00912FBD" w:rsidRPr="002D34E8" w:rsidRDefault="00912FBD" w:rsidP="00743FBC">
      <w:pPr>
        <w:spacing w:after="0" w:line="240" w:lineRule="auto"/>
        <w:jc w:val="both"/>
        <w:rPr>
          <w:szCs w:val="24"/>
        </w:rPr>
      </w:pPr>
    </w:p>
    <w:p w14:paraId="1BD783F4" w14:textId="5CE8F56B" w:rsidR="00912FBD" w:rsidRPr="002D34E8" w:rsidRDefault="00367B66" w:rsidP="00743FBC">
      <w:pPr>
        <w:spacing w:after="0" w:line="240" w:lineRule="auto"/>
        <w:jc w:val="both"/>
        <w:rPr>
          <w:rFonts w:cs="Times New Roman"/>
          <w:szCs w:val="24"/>
          <w:shd w:val="clear" w:color="auto" w:fill="FFFFFF"/>
        </w:rPr>
      </w:pPr>
      <w:r w:rsidRPr="002D34E8">
        <w:rPr>
          <w:rFonts w:cs="Times New Roman"/>
          <w:szCs w:val="24"/>
        </w:rPr>
        <w:t>(5</w:t>
      </w:r>
      <w:r w:rsidR="00912FBD" w:rsidRPr="002D34E8">
        <w:rPr>
          <w:rFonts w:cs="Times New Roman"/>
          <w:szCs w:val="24"/>
        </w:rPr>
        <w:t>)</w:t>
      </w:r>
      <w:r w:rsidR="00C0252B" w:rsidRPr="002D34E8">
        <w:rPr>
          <w:rFonts w:cs="Times New Roman"/>
          <w:szCs w:val="24"/>
        </w:rPr>
        <w:t> </w:t>
      </w:r>
      <w:r w:rsidR="00912FBD" w:rsidRPr="002D34E8">
        <w:rPr>
          <w:rFonts w:cs="Times New Roman"/>
          <w:szCs w:val="24"/>
        </w:rPr>
        <w:t>Krüptovarateenuse osutaja järgib</w:t>
      </w:r>
      <w:r w:rsidR="002020BA" w:rsidRPr="002D34E8">
        <w:rPr>
          <w:rFonts w:cs="Times New Roman"/>
          <w:szCs w:val="24"/>
        </w:rPr>
        <w:t xml:space="preserve"> lisaks käesolevas seaduses sätestatule</w:t>
      </w:r>
      <w:r w:rsidR="00912FBD" w:rsidRPr="002D34E8">
        <w:rPr>
          <w:rFonts w:cs="Times New Roman"/>
          <w:szCs w:val="24"/>
        </w:rPr>
        <w:t xml:space="preserve"> </w:t>
      </w:r>
      <w:bookmarkStart w:id="49" w:name="_Hlk141347068"/>
      <w:r w:rsidR="00912FBD" w:rsidRPr="002D34E8">
        <w:rPr>
          <w:rFonts w:cs="Times New Roman"/>
          <w:szCs w:val="24"/>
          <w:shd w:val="clear" w:color="auto" w:fill="FFFFFF"/>
        </w:rPr>
        <w:t>Euroopa Parlamendi ja nõukogu määruses (EL) 2023/1113, mis käsitleb rahaülekannetes ja teatavates krüptovaraülekannetes edastatavat teavet ning millega muudetakse direktiivi (EL)</w:t>
      </w:r>
      <w:r w:rsidR="00C0252B" w:rsidRPr="002D34E8">
        <w:rPr>
          <w:rFonts w:cs="Times New Roman"/>
          <w:szCs w:val="24"/>
          <w:shd w:val="clear" w:color="auto" w:fill="FFFFFF"/>
        </w:rPr>
        <w:t> </w:t>
      </w:r>
      <w:r w:rsidR="00912FBD" w:rsidRPr="002D34E8">
        <w:rPr>
          <w:rFonts w:cs="Times New Roman"/>
          <w:szCs w:val="24"/>
          <w:shd w:val="clear" w:color="auto" w:fill="FFFFFF"/>
        </w:rPr>
        <w:t>2015/849 (</w:t>
      </w:r>
      <w:r w:rsidR="00912FBD" w:rsidRPr="002D34E8">
        <w:rPr>
          <w:rStyle w:val="Rhutus"/>
          <w:rFonts w:cs="Times New Roman"/>
          <w:i w:val="0"/>
          <w:iCs w:val="0"/>
          <w:szCs w:val="24"/>
          <w:shd w:val="clear" w:color="auto" w:fill="FFFFFF"/>
        </w:rPr>
        <w:t xml:space="preserve">ELT L 150, </w:t>
      </w:r>
      <w:ins w:id="50" w:author="Iivika Sale" w:date="2024-01-18T16:21:00Z">
        <w:r w:rsidR="00E76624">
          <w:rPr>
            <w:rStyle w:val="Rhutus"/>
            <w:rFonts w:cs="Times New Roman"/>
            <w:i w:val="0"/>
            <w:iCs w:val="0"/>
            <w:szCs w:val="24"/>
            <w:shd w:val="clear" w:color="auto" w:fill="FFFFFF"/>
          </w:rPr>
          <w:t>0</w:t>
        </w:r>
      </w:ins>
      <w:r w:rsidR="00912FBD" w:rsidRPr="002D34E8">
        <w:rPr>
          <w:rStyle w:val="Rhutus"/>
          <w:rFonts w:cs="Times New Roman"/>
          <w:i w:val="0"/>
          <w:iCs w:val="0"/>
          <w:szCs w:val="24"/>
          <w:shd w:val="clear" w:color="auto" w:fill="FFFFFF"/>
        </w:rPr>
        <w:t>9.</w:t>
      </w:r>
      <w:ins w:id="51" w:author="Iivika Sale" w:date="2024-01-18T16:21:00Z">
        <w:r w:rsidR="00E76624">
          <w:rPr>
            <w:rStyle w:val="Rhutus"/>
            <w:rFonts w:cs="Times New Roman"/>
            <w:i w:val="0"/>
            <w:iCs w:val="0"/>
            <w:szCs w:val="24"/>
            <w:shd w:val="clear" w:color="auto" w:fill="FFFFFF"/>
          </w:rPr>
          <w:t>0</w:t>
        </w:r>
      </w:ins>
      <w:r w:rsidR="00912FBD" w:rsidRPr="002D34E8">
        <w:rPr>
          <w:rStyle w:val="Rhutus"/>
          <w:rFonts w:cs="Times New Roman"/>
          <w:i w:val="0"/>
          <w:iCs w:val="0"/>
          <w:szCs w:val="24"/>
          <w:shd w:val="clear" w:color="auto" w:fill="FFFFFF"/>
        </w:rPr>
        <w:t>6.2023, lk 1–39)</w:t>
      </w:r>
      <w:bookmarkEnd w:id="49"/>
      <w:r w:rsidR="00315B1A" w:rsidRPr="002D34E8">
        <w:rPr>
          <w:rStyle w:val="Rhutus"/>
          <w:rFonts w:cs="Times New Roman"/>
          <w:i w:val="0"/>
          <w:iCs w:val="0"/>
          <w:szCs w:val="24"/>
          <w:shd w:val="clear" w:color="auto" w:fill="FFFFFF"/>
        </w:rPr>
        <w:t>,</w:t>
      </w:r>
      <w:r w:rsidR="00912FBD" w:rsidRPr="002D34E8">
        <w:rPr>
          <w:rStyle w:val="Rhutus"/>
          <w:rFonts w:cs="Times New Roman"/>
          <w:i w:val="0"/>
          <w:iCs w:val="0"/>
          <w:szCs w:val="24"/>
          <w:shd w:val="clear" w:color="auto" w:fill="FFFFFF"/>
        </w:rPr>
        <w:t xml:space="preserve"> </w:t>
      </w:r>
      <w:r w:rsidR="00912FBD" w:rsidRPr="002D34E8">
        <w:rPr>
          <w:rFonts w:cs="Times New Roman"/>
          <w:szCs w:val="24"/>
          <w:shd w:val="clear" w:color="auto" w:fill="FFFFFF"/>
        </w:rPr>
        <w:t>sätestatud nõudeid.</w:t>
      </w:r>
    </w:p>
    <w:p w14:paraId="07DB08E7" w14:textId="77777777" w:rsidR="00367B66" w:rsidRPr="002D34E8" w:rsidRDefault="00367B66" w:rsidP="00743FBC">
      <w:pPr>
        <w:spacing w:after="0" w:line="240" w:lineRule="auto"/>
        <w:jc w:val="both"/>
        <w:rPr>
          <w:rFonts w:cs="Times New Roman"/>
          <w:szCs w:val="24"/>
          <w:shd w:val="clear" w:color="auto" w:fill="FFFFFF"/>
        </w:rPr>
      </w:pPr>
    </w:p>
    <w:p w14:paraId="42225D20" w14:textId="345CF823" w:rsidR="00367B66" w:rsidRPr="002D34E8" w:rsidRDefault="00367B66" w:rsidP="00743FBC">
      <w:pPr>
        <w:spacing w:after="0" w:line="240" w:lineRule="auto"/>
        <w:jc w:val="both"/>
        <w:rPr>
          <w:szCs w:val="24"/>
        </w:rPr>
      </w:pPr>
      <w:r w:rsidRPr="002D34E8">
        <w:t>(6)</w:t>
      </w:r>
      <w:r w:rsidR="00EC3A4F" w:rsidRPr="002D34E8">
        <w:t> </w:t>
      </w:r>
      <w:r w:rsidRPr="002D34E8">
        <w:t xml:space="preserve">Varapõhise tokeni emitent või krüptovarateenuse osutaja teavitab Finantsinspektsiooni kooskõlas </w:t>
      </w:r>
      <w:r w:rsidRPr="002D34E8">
        <w:rPr>
          <w:szCs w:val="24"/>
        </w:rPr>
        <w:t>Euroopa Parlamendi ja nõukogu määruse (EL) 2023/1114 artikliga</w:t>
      </w:r>
      <w:r w:rsidR="0077694D" w:rsidRPr="002D34E8">
        <w:rPr>
          <w:szCs w:val="24"/>
        </w:rPr>
        <w:t> </w:t>
      </w:r>
      <w:r w:rsidRPr="002D34E8">
        <w:rPr>
          <w:szCs w:val="24"/>
        </w:rPr>
        <w:t xml:space="preserve">33 või 69 </w:t>
      </w:r>
      <w:r w:rsidRPr="002D34E8">
        <w:rPr>
          <w:szCs w:val="24"/>
        </w:rPr>
        <w:lastRenderedPageBreak/>
        <w:t>muudatusest juhtorganis vähemalt 30 päeva enne uue juhtorgani liikme tegevuse alustamist, välja arvatud</w:t>
      </w:r>
      <w:r w:rsidR="00FD1F25" w:rsidRPr="002D34E8">
        <w:rPr>
          <w:szCs w:val="24"/>
        </w:rPr>
        <w:t xml:space="preserve"> juhul</w:t>
      </w:r>
      <w:r w:rsidRPr="002D34E8">
        <w:rPr>
          <w:szCs w:val="24"/>
        </w:rPr>
        <w:t>, kui teavitamine ei ole mõjuval põhjusel enne nimetatud tähtaega võimalik.</w:t>
      </w:r>
    </w:p>
    <w:p w14:paraId="0FC436D3" w14:textId="0971AD37" w:rsidR="00C53742" w:rsidRPr="002D34E8" w:rsidRDefault="00C53742" w:rsidP="00743FBC">
      <w:pPr>
        <w:spacing w:after="0" w:line="240" w:lineRule="auto"/>
        <w:jc w:val="both"/>
        <w:rPr>
          <w:szCs w:val="24"/>
        </w:rPr>
      </w:pPr>
    </w:p>
    <w:p w14:paraId="20928598" w14:textId="13385BAC" w:rsidR="00951032" w:rsidRPr="002D34E8" w:rsidRDefault="00951032" w:rsidP="00743FBC">
      <w:pPr>
        <w:spacing w:after="0" w:line="240" w:lineRule="auto"/>
        <w:jc w:val="both"/>
        <w:rPr>
          <w:b/>
          <w:bCs/>
          <w:szCs w:val="24"/>
        </w:rPr>
      </w:pPr>
      <w:bookmarkStart w:id="52" w:name="_Hlk134690044"/>
      <w:r w:rsidRPr="002D34E8">
        <w:rPr>
          <w:b/>
          <w:bCs/>
          <w:szCs w:val="24"/>
        </w:rPr>
        <w:t xml:space="preserve">§ </w:t>
      </w:r>
      <w:r w:rsidR="007D1864" w:rsidRPr="002D34E8">
        <w:rPr>
          <w:b/>
          <w:bCs/>
          <w:szCs w:val="24"/>
        </w:rPr>
        <w:t>8</w:t>
      </w:r>
      <w:r w:rsidRPr="002D34E8">
        <w:rPr>
          <w:b/>
          <w:bCs/>
          <w:szCs w:val="24"/>
        </w:rPr>
        <w:t xml:space="preserve">. Nõuded </w:t>
      </w:r>
      <w:r w:rsidR="00FE1808" w:rsidRPr="002D34E8">
        <w:rPr>
          <w:b/>
          <w:bCs/>
          <w:szCs w:val="24"/>
        </w:rPr>
        <w:t>krüptovara</w:t>
      </w:r>
      <w:r w:rsidR="00C06479" w:rsidRPr="002D34E8">
        <w:rPr>
          <w:b/>
          <w:bCs/>
          <w:szCs w:val="24"/>
        </w:rPr>
        <w:t xml:space="preserve"> kohta nõu andmisele </w:t>
      </w:r>
    </w:p>
    <w:bookmarkEnd w:id="52"/>
    <w:p w14:paraId="377BF447" w14:textId="3EEB5E7F" w:rsidR="00951032" w:rsidRPr="002D34E8" w:rsidRDefault="00951032" w:rsidP="00743FBC">
      <w:pPr>
        <w:spacing w:after="0" w:line="240" w:lineRule="auto"/>
        <w:jc w:val="both"/>
        <w:rPr>
          <w:szCs w:val="24"/>
        </w:rPr>
      </w:pPr>
    </w:p>
    <w:p w14:paraId="69DFC293" w14:textId="5CC8C3E2" w:rsidR="00FC6D3D" w:rsidRPr="002D34E8" w:rsidRDefault="00754E8B" w:rsidP="00743FBC">
      <w:pPr>
        <w:spacing w:after="0" w:line="240" w:lineRule="auto"/>
        <w:jc w:val="both"/>
        <w:rPr>
          <w:szCs w:val="24"/>
        </w:rPr>
      </w:pPr>
      <w:r w:rsidRPr="002D34E8">
        <w:rPr>
          <w:szCs w:val="24"/>
        </w:rPr>
        <w:t>(1)</w:t>
      </w:r>
      <w:r w:rsidR="00BF6E81" w:rsidRPr="002D34E8">
        <w:rPr>
          <w:szCs w:val="24"/>
        </w:rPr>
        <w:t> </w:t>
      </w:r>
      <w:r w:rsidR="00951032" w:rsidRPr="002D34E8">
        <w:rPr>
          <w:szCs w:val="24"/>
        </w:rPr>
        <w:t>Krüptovarateenuse osutaja tagab, et isik</w:t>
      </w:r>
      <w:r w:rsidR="00FC6D3D" w:rsidRPr="002D34E8">
        <w:rPr>
          <w:szCs w:val="24"/>
        </w:rPr>
        <w:t>ul</w:t>
      </w:r>
      <w:r w:rsidR="00951032" w:rsidRPr="002D34E8">
        <w:rPr>
          <w:szCs w:val="24"/>
        </w:rPr>
        <w:t>, kes annab tema nimel krüptovara või krüptovarateenuse koht</w:t>
      </w:r>
      <w:r w:rsidR="00FC6D3D" w:rsidRPr="002D34E8">
        <w:rPr>
          <w:szCs w:val="24"/>
        </w:rPr>
        <w:t>a</w:t>
      </w:r>
      <w:r w:rsidR="00951032" w:rsidRPr="002D34E8">
        <w:rPr>
          <w:szCs w:val="24"/>
        </w:rPr>
        <w:t xml:space="preserve"> nõu või teavet, </w:t>
      </w:r>
      <w:r w:rsidR="00FC6D3D" w:rsidRPr="002D34E8">
        <w:rPr>
          <w:szCs w:val="24"/>
        </w:rPr>
        <w:t xml:space="preserve">on </w:t>
      </w:r>
      <w:r w:rsidR="00130A05" w:rsidRPr="002D34E8">
        <w:rPr>
          <w:szCs w:val="24"/>
        </w:rPr>
        <w:t xml:space="preserve">selleks </w:t>
      </w:r>
      <w:r w:rsidR="00FC6D3D" w:rsidRPr="002D34E8">
        <w:rPr>
          <w:szCs w:val="24"/>
        </w:rPr>
        <w:t>vajalikud teadmised ja oskused, sealhulgas</w:t>
      </w:r>
      <w:r w:rsidR="0025137F" w:rsidRPr="002D34E8">
        <w:rPr>
          <w:szCs w:val="24"/>
        </w:rPr>
        <w:t xml:space="preserve"> see isik</w:t>
      </w:r>
      <w:r w:rsidR="00FC6D3D" w:rsidRPr="002D34E8">
        <w:rPr>
          <w:szCs w:val="24"/>
        </w:rPr>
        <w:t>:</w:t>
      </w:r>
    </w:p>
    <w:p w14:paraId="0FEA7859" w14:textId="7910E38A" w:rsidR="00FC6D3D" w:rsidRPr="002D34E8" w:rsidRDefault="00FC6D3D" w:rsidP="00743FBC">
      <w:pPr>
        <w:spacing w:after="0" w:line="240" w:lineRule="auto"/>
        <w:jc w:val="both"/>
        <w:rPr>
          <w:szCs w:val="24"/>
        </w:rPr>
      </w:pPr>
      <w:r w:rsidRPr="002D34E8">
        <w:rPr>
          <w:szCs w:val="24"/>
        </w:rPr>
        <w:t>1)</w:t>
      </w:r>
      <w:r w:rsidR="00BF6E81" w:rsidRPr="002D34E8">
        <w:rPr>
          <w:szCs w:val="24"/>
        </w:rPr>
        <w:t> </w:t>
      </w:r>
      <w:r w:rsidR="00730829" w:rsidRPr="002D34E8">
        <w:rPr>
          <w:szCs w:val="24"/>
        </w:rPr>
        <w:t xml:space="preserve">tunneb </w:t>
      </w:r>
      <w:r w:rsidRPr="002D34E8">
        <w:rPr>
          <w:szCs w:val="24"/>
        </w:rPr>
        <w:t>krüptovarateenuse</w:t>
      </w:r>
      <w:r w:rsidR="00730829" w:rsidRPr="002D34E8">
        <w:rPr>
          <w:szCs w:val="24"/>
        </w:rPr>
        <w:t xml:space="preserve"> osutamisega seotud põhimõtteid</w:t>
      </w:r>
      <w:r w:rsidR="00971255" w:rsidRPr="002D34E8">
        <w:rPr>
          <w:szCs w:val="24"/>
        </w:rPr>
        <w:t xml:space="preserve"> ja </w:t>
      </w:r>
      <w:r w:rsidR="00130A05" w:rsidRPr="002D34E8">
        <w:rPr>
          <w:szCs w:val="24"/>
        </w:rPr>
        <w:t>krüptovara</w:t>
      </w:r>
      <w:r w:rsidR="0025137F" w:rsidRPr="002D34E8">
        <w:rPr>
          <w:szCs w:val="24"/>
        </w:rPr>
        <w:t xml:space="preserve">teenuse olemust ning </w:t>
      </w:r>
      <w:r w:rsidR="002033A7" w:rsidRPr="002D34E8">
        <w:rPr>
          <w:szCs w:val="24"/>
        </w:rPr>
        <w:t>krüptovara liike</w:t>
      </w:r>
      <w:r w:rsidR="00971255" w:rsidRPr="002D34E8">
        <w:rPr>
          <w:szCs w:val="24"/>
        </w:rPr>
        <w:t>, mille kohta nõu antakse</w:t>
      </w:r>
      <w:r w:rsidR="0025137F" w:rsidRPr="002D34E8">
        <w:rPr>
          <w:szCs w:val="24"/>
        </w:rPr>
        <w:t>, sealhulgas</w:t>
      </w:r>
      <w:r w:rsidR="00262E03" w:rsidRPr="002D34E8">
        <w:rPr>
          <w:szCs w:val="24"/>
        </w:rPr>
        <w:t xml:space="preserve"> oskab </w:t>
      </w:r>
      <w:r w:rsidR="0025137F" w:rsidRPr="002D34E8">
        <w:rPr>
          <w:szCs w:val="24"/>
        </w:rPr>
        <w:t>selgitada</w:t>
      </w:r>
      <w:r w:rsidR="00262E03" w:rsidRPr="002D34E8">
        <w:rPr>
          <w:szCs w:val="24"/>
        </w:rPr>
        <w:t xml:space="preserve"> krüptovaraga </w:t>
      </w:r>
      <w:r w:rsidR="0025137F" w:rsidRPr="002D34E8">
        <w:rPr>
          <w:szCs w:val="24"/>
        </w:rPr>
        <w:t>seotud</w:t>
      </w:r>
      <w:r w:rsidR="00262E03" w:rsidRPr="002D34E8">
        <w:rPr>
          <w:szCs w:val="24"/>
        </w:rPr>
        <w:t xml:space="preserve"> riske</w:t>
      </w:r>
      <w:r w:rsidRPr="002D34E8">
        <w:rPr>
          <w:szCs w:val="24"/>
        </w:rPr>
        <w:t>;</w:t>
      </w:r>
    </w:p>
    <w:p w14:paraId="6FC5170B" w14:textId="626EE9CF" w:rsidR="0025137F" w:rsidRPr="002D34E8" w:rsidRDefault="00FC6D3D" w:rsidP="00743FBC">
      <w:pPr>
        <w:spacing w:after="0" w:line="240" w:lineRule="auto"/>
        <w:jc w:val="both"/>
        <w:rPr>
          <w:szCs w:val="24"/>
        </w:rPr>
      </w:pPr>
      <w:r w:rsidRPr="002D34E8">
        <w:rPr>
          <w:szCs w:val="24"/>
        </w:rPr>
        <w:t xml:space="preserve">2) </w:t>
      </w:r>
      <w:r w:rsidR="0025137F" w:rsidRPr="002D34E8">
        <w:rPr>
          <w:szCs w:val="24"/>
        </w:rPr>
        <w:t xml:space="preserve">oskab täita kliendi korraldust parimal viisil ja vastavalt </w:t>
      </w:r>
      <w:commentRangeStart w:id="53"/>
      <w:r w:rsidR="0025137F" w:rsidRPr="002D34E8">
        <w:rPr>
          <w:szCs w:val="24"/>
        </w:rPr>
        <w:t>õigusaktides</w:t>
      </w:r>
      <w:commentRangeEnd w:id="53"/>
      <w:r w:rsidR="00FA365F">
        <w:rPr>
          <w:rStyle w:val="Kommentaariviide"/>
        </w:rPr>
        <w:commentReference w:id="53"/>
      </w:r>
      <w:r w:rsidR="0025137F" w:rsidRPr="002D34E8">
        <w:rPr>
          <w:szCs w:val="24"/>
        </w:rPr>
        <w:t xml:space="preserve"> sätestatule;</w:t>
      </w:r>
    </w:p>
    <w:p w14:paraId="540C8FF3" w14:textId="788CF2C5" w:rsidR="0065238A" w:rsidRPr="002D34E8" w:rsidRDefault="0065238A" w:rsidP="00743FBC">
      <w:pPr>
        <w:spacing w:after="0" w:line="240" w:lineRule="auto"/>
        <w:jc w:val="both"/>
        <w:rPr>
          <w:szCs w:val="24"/>
        </w:rPr>
      </w:pPr>
      <w:r w:rsidRPr="002D34E8">
        <w:rPr>
          <w:szCs w:val="24"/>
        </w:rPr>
        <w:t>3) tunneb huvide konflikti tuvastamise, vältimise ja maandamise põhimõtteid;</w:t>
      </w:r>
    </w:p>
    <w:p w14:paraId="15012EF9" w14:textId="0905947A" w:rsidR="00FC6D3D" w:rsidRPr="002D34E8" w:rsidRDefault="0065238A" w:rsidP="00743FBC">
      <w:pPr>
        <w:spacing w:after="0" w:line="240" w:lineRule="auto"/>
        <w:jc w:val="both"/>
        <w:rPr>
          <w:szCs w:val="24"/>
        </w:rPr>
      </w:pPr>
      <w:r w:rsidRPr="002D34E8">
        <w:rPr>
          <w:szCs w:val="24"/>
        </w:rPr>
        <w:t>4</w:t>
      </w:r>
      <w:r w:rsidR="0025137F" w:rsidRPr="002D34E8">
        <w:rPr>
          <w:szCs w:val="24"/>
        </w:rPr>
        <w:t xml:space="preserve">) </w:t>
      </w:r>
      <w:r w:rsidR="00730829" w:rsidRPr="002D34E8">
        <w:rPr>
          <w:szCs w:val="24"/>
        </w:rPr>
        <w:t>tunneb isikuandmete kaitse nõudeid;</w:t>
      </w:r>
    </w:p>
    <w:p w14:paraId="30E0A2E4" w14:textId="1D0EF839" w:rsidR="007F7B70" w:rsidRPr="002D34E8" w:rsidRDefault="0065238A" w:rsidP="00743FBC">
      <w:pPr>
        <w:spacing w:after="0" w:line="240" w:lineRule="auto"/>
        <w:jc w:val="both"/>
        <w:rPr>
          <w:szCs w:val="24"/>
        </w:rPr>
      </w:pPr>
      <w:r w:rsidRPr="002D34E8">
        <w:rPr>
          <w:szCs w:val="24"/>
        </w:rPr>
        <w:t>5</w:t>
      </w:r>
      <w:r w:rsidR="0025137F" w:rsidRPr="002D34E8">
        <w:rPr>
          <w:szCs w:val="24"/>
        </w:rPr>
        <w:t xml:space="preserve">) oskab </w:t>
      </w:r>
      <w:r w:rsidR="00A730F6" w:rsidRPr="002D34E8">
        <w:rPr>
          <w:szCs w:val="24"/>
        </w:rPr>
        <w:t xml:space="preserve">selgitada, kuidas lahendatakse </w:t>
      </w:r>
      <w:r w:rsidR="007F7B70" w:rsidRPr="002D34E8">
        <w:rPr>
          <w:szCs w:val="24"/>
        </w:rPr>
        <w:t>kooskõlas Euroopa Parlamendi ja nõukogu määruse (EL)</w:t>
      </w:r>
      <w:r w:rsidR="005A1448" w:rsidRPr="002D34E8">
        <w:rPr>
          <w:szCs w:val="24"/>
        </w:rPr>
        <w:t> </w:t>
      </w:r>
      <w:r w:rsidR="007F7B70" w:rsidRPr="002D34E8">
        <w:rPr>
          <w:szCs w:val="24"/>
        </w:rPr>
        <w:t>2023/</w:t>
      </w:r>
      <w:r w:rsidR="008B2386" w:rsidRPr="002D34E8">
        <w:rPr>
          <w:szCs w:val="24"/>
        </w:rPr>
        <w:t>1114</w:t>
      </w:r>
      <w:r w:rsidR="007F7B70" w:rsidRPr="002D34E8">
        <w:rPr>
          <w:szCs w:val="24"/>
        </w:rPr>
        <w:t xml:space="preserve"> artiklis</w:t>
      </w:r>
      <w:r w:rsidR="008B0F80" w:rsidRPr="002D34E8">
        <w:rPr>
          <w:szCs w:val="24"/>
        </w:rPr>
        <w:t> </w:t>
      </w:r>
      <w:r w:rsidR="007F7B70" w:rsidRPr="002D34E8">
        <w:rPr>
          <w:szCs w:val="24"/>
        </w:rPr>
        <w:t>71 sätestatuga</w:t>
      </w:r>
      <w:r w:rsidR="0025137F" w:rsidRPr="002D34E8">
        <w:rPr>
          <w:szCs w:val="24"/>
        </w:rPr>
        <w:t xml:space="preserve"> kliendi kaebuse</w:t>
      </w:r>
      <w:r w:rsidR="00A730F6" w:rsidRPr="002D34E8">
        <w:rPr>
          <w:szCs w:val="24"/>
        </w:rPr>
        <w:t>d</w:t>
      </w:r>
      <w:r w:rsidR="0025137F" w:rsidRPr="002D34E8">
        <w:rPr>
          <w:szCs w:val="24"/>
        </w:rPr>
        <w:t xml:space="preserve"> seoses </w:t>
      </w:r>
      <w:r w:rsidR="00130A05" w:rsidRPr="002D34E8">
        <w:rPr>
          <w:szCs w:val="24"/>
        </w:rPr>
        <w:t>krüptovara</w:t>
      </w:r>
      <w:r w:rsidR="0025137F" w:rsidRPr="002D34E8">
        <w:rPr>
          <w:szCs w:val="24"/>
        </w:rPr>
        <w:t>teenuse osutamisega võimalikult kiiresti ja läbipaistvalt</w:t>
      </w:r>
      <w:r w:rsidR="007F7B70" w:rsidRPr="002D34E8">
        <w:rPr>
          <w:szCs w:val="24"/>
        </w:rPr>
        <w:t>;</w:t>
      </w:r>
    </w:p>
    <w:p w14:paraId="63E62607" w14:textId="2703E5C5" w:rsidR="0025137F" w:rsidRPr="002D34E8" w:rsidRDefault="007F7B70" w:rsidP="00743FBC">
      <w:pPr>
        <w:spacing w:after="0" w:line="240" w:lineRule="auto"/>
        <w:jc w:val="both"/>
        <w:rPr>
          <w:szCs w:val="24"/>
        </w:rPr>
      </w:pPr>
      <w:r w:rsidRPr="002D34E8">
        <w:rPr>
          <w:szCs w:val="24"/>
        </w:rPr>
        <w:t>6)</w:t>
      </w:r>
      <w:r w:rsidR="0025137F" w:rsidRPr="002D34E8">
        <w:rPr>
          <w:szCs w:val="24"/>
        </w:rPr>
        <w:t xml:space="preserve"> </w:t>
      </w:r>
      <w:r w:rsidRPr="002D34E8">
        <w:rPr>
          <w:szCs w:val="24"/>
        </w:rPr>
        <w:t xml:space="preserve">oskab </w:t>
      </w:r>
      <w:r w:rsidR="00E12FB5" w:rsidRPr="002D34E8">
        <w:rPr>
          <w:szCs w:val="24"/>
        </w:rPr>
        <w:t>soovitada</w:t>
      </w:r>
      <w:r w:rsidRPr="002D34E8">
        <w:rPr>
          <w:szCs w:val="24"/>
        </w:rPr>
        <w:t>, kelle poole saab klient pöörduda</w:t>
      </w:r>
      <w:r w:rsidR="0025137F" w:rsidRPr="002D34E8">
        <w:rPr>
          <w:szCs w:val="24"/>
        </w:rPr>
        <w:t xml:space="preserve"> vaidluste lahendamise</w:t>
      </w:r>
      <w:r w:rsidRPr="002D34E8">
        <w:rPr>
          <w:szCs w:val="24"/>
        </w:rPr>
        <w:t>ks</w:t>
      </w:r>
      <w:r w:rsidR="0025137F" w:rsidRPr="002D34E8">
        <w:rPr>
          <w:szCs w:val="24"/>
        </w:rPr>
        <w:t>;</w:t>
      </w:r>
    </w:p>
    <w:p w14:paraId="4ECCD407" w14:textId="48B8D317" w:rsidR="003E0AE6" w:rsidRPr="002D34E8" w:rsidRDefault="007F7B70" w:rsidP="00743FBC">
      <w:pPr>
        <w:spacing w:after="0" w:line="240" w:lineRule="auto"/>
        <w:jc w:val="both"/>
        <w:rPr>
          <w:szCs w:val="24"/>
        </w:rPr>
      </w:pPr>
      <w:r w:rsidRPr="002D34E8">
        <w:rPr>
          <w:szCs w:val="24"/>
        </w:rPr>
        <w:t>7</w:t>
      </w:r>
      <w:r w:rsidR="0025137F" w:rsidRPr="002D34E8">
        <w:rPr>
          <w:szCs w:val="24"/>
        </w:rPr>
        <w:t xml:space="preserve">) </w:t>
      </w:r>
      <w:r w:rsidR="00730829" w:rsidRPr="002D34E8">
        <w:rPr>
          <w:szCs w:val="24"/>
        </w:rPr>
        <w:t>tunneb</w:t>
      </w:r>
      <w:r w:rsidR="00262E03" w:rsidRPr="002D34E8">
        <w:rPr>
          <w:szCs w:val="24"/>
        </w:rPr>
        <w:t xml:space="preserve"> </w:t>
      </w:r>
      <w:r w:rsidR="003E0AE6" w:rsidRPr="002D34E8">
        <w:rPr>
          <w:szCs w:val="24"/>
        </w:rPr>
        <w:t xml:space="preserve">krüptovaraga seotud </w:t>
      </w:r>
      <w:r w:rsidR="00262E03" w:rsidRPr="002D34E8">
        <w:rPr>
          <w:szCs w:val="24"/>
        </w:rPr>
        <w:t xml:space="preserve">turu kuritarvitamise </w:t>
      </w:r>
      <w:r w:rsidR="003E0AE6" w:rsidRPr="002D34E8">
        <w:rPr>
          <w:szCs w:val="24"/>
        </w:rPr>
        <w:t>ärahoidmise korda;</w:t>
      </w:r>
    </w:p>
    <w:p w14:paraId="75BC6E61" w14:textId="7E06BA4C" w:rsidR="00730829" w:rsidRPr="002D34E8" w:rsidRDefault="007F7B70" w:rsidP="00743FBC">
      <w:pPr>
        <w:spacing w:after="0" w:line="240" w:lineRule="auto"/>
        <w:jc w:val="both"/>
        <w:rPr>
          <w:szCs w:val="24"/>
        </w:rPr>
      </w:pPr>
      <w:r w:rsidRPr="002D34E8">
        <w:rPr>
          <w:szCs w:val="24"/>
        </w:rPr>
        <w:t>8</w:t>
      </w:r>
      <w:r w:rsidR="003E0AE6" w:rsidRPr="002D34E8">
        <w:rPr>
          <w:szCs w:val="24"/>
        </w:rPr>
        <w:t>) tunneb</w:t>
      </w:r>
      <w:r w:rsidR="00262E03" w:rsidRPr="002D34E8">
        <w:rPr>
          <w:szCs w:val="24"/>
        </w:rPr>
        <w:t xml:space="preserve"> </w:t>
      </w:r>
      <w:r w:rsidR="00730829" w:rsidRPr="002D34E8">
        <w:rPr>
          <w:szCs w:val="24"/>
        </w:rPr>
        <w:t>rahapesu ja terrorismi rahastamise tõkestamise korda;</w:t>
      </w:r>
    </w:p>
    <w:p w14:paraId="06AD9A9C" w14:textId="42D2D38D" w:rsidR="00262E03" w:rsidRPr="002D34E8" w:rsidRDefault="007F7B70" w:rsidP="00743FBC">
      <w:pPr>
        <w:spacing w:after="0" w:line="240" w:lineRule="auto"/>
        <w:jc w:val="both"/>
        <w:rPr>
          <w:szCs w:val="24"/>
        </w:rPr>
      </w:pPr>
      <w:r w:rsidRPr="002D34E8">
        <w:rPr>
          <w:szCs w:val="24"/>
        </w:rPr>
        <w:t>9</w:t>
      </w:r>
      <w:r w:rsidR="00262E03" w:rsidRPr="002D34E8">
        <w:rPr>
          <w:szCs w:val="24"/>
        </w:rPr>
        <w:t xml:space="preserve">) </w:t>
      </w:r>
      <w:r w:rsidR="0025137F" w:rsidRPr="002D34E8">
        <w:rPr>
          <w:szCs w:val="24"/>
        </w:rPr>
        <w:t xml:space="preserve">oskab selgitada poolte õigusi ja kohustusi, sealhulgas </w:t>
      </w:r>
      <w:r w:rsidR="00AD2CA0" w:rsidRPr="002D34E8">
        <w:rPr>
          <w:szCs w:val="24"/>
        </w:rPr>
        <w:t xml:space="preserve">krüptovarateenusega </w:t>
      </w:r>
      <w:r w:rsidR="00E67138" w:rsidRPr="002D34E8">
        <w:rPr>
          <w:szCs w:val="24"/>
        </w:rPr>
        <w:t>kliendile kaasnevaid</w:t>
      </w:r>
      <w:r w:rsidR="0025137F" w:rsidRPr="002D34E8">
        <w:rPr>
          <w:szCs w:val="24"/>
        </w:rPr>
        <w:t xml:space="preserve"> kulu</w:t>
      </w:r>
      <w:r w:rsidR="003E0AE6" w:rsidRPr="002D34E8">
        <w:rPr>
          <w:szCs w:val="24"/>
        </w:rPr>
        <w:t>sid ja teenustasusid kokku</w:t>
      </w:r>
      <w:r w:rsidR="0025137F" w:rsidRPr="002D34E8">
        <w:rPr>
          <w:szCs w:val="24"/>
        </w:rPr>
        <w:t xml:space="preserve">, </w:t>
      </w:r>
      <w:r w:rsidR="00CB29C7" w:rsidRPr="002D34E8">
        <w:rPr>
          <w:szCs w:val="24"/>
        </w:rPr>
        <w:t xml:space="preserve">ning </w:t>
      </w:r>
      <w:r w:rsidR="0025137F" w:rsidRPr="002D34E8">
        <w:rPr>
          <w:szCs w:val="24"/>
        </w:rPr>
        <w:t>lepingust taganemise ja lepingu ülesütlemise tingimusi</w:t>
      </w:r>
      <w:r w:rsidR="00364AD2" w:rsidRPr="002D34E8">
        <w:rPr>
          <w:szCs w:val="24"/>
        </w:rPr>
        <w:t>.</w:t>
      </w:r>
    </w:p>
    <w:p w14:paraId="0B97BC16" w14:textId="69BD1AB1" w:rsidR="00262E03" w:rsidRPr="002D34E8" w:rsidRDefault="00262E03" w:rsidP="00743FBC">
      <w:pPr>
        <w:spacing w:after="0" w:line="240" w:lineRule="auto"/>
        <w:jc w:val="both"/>
        <w:rPr>
          <w:szCs w:val="24"/>
        </w:rPr>
      </w:pPr>
    </w:p>
    <w:p w14:paraId="7F4543F2" w14:textId="62A5A57A" w:rsidR="00754E8B" w:rsidRPr="002D34E8" w:rsidRDefault="00754E8B" w:rsidP="00743FBC">
      <w:pPr>
        <w:spacing w:after="0" w:line="240" w:lineRule="auto"/>
        <w:jc w:val="both"/>
        <w:rPr>
          <w:rFonts w:cs="Times New Roman"/>
          <w:szCs w:val="24"/>
        </w:rPr>
      </w:pPr>
      <w:r w:rsidRPr="002D34E8">
        <w:rPr>
          <w:szCs w:val="24"/>
        </w:rPr>
        <w:t>(2)</w:t>
      </w:r>
      <w:r w:rsidR="0078644F" w:rsidRPr="002D34E8">
        <w:rPr>
          <w:szCs w:val="24"/>
        </w:rPr>
        <w:t> </w:t>
      </w:r>
      <w:r w:rsidRPr="002D34E8">
        <w:rPr>
          <w:rFonts w:cs="Times New Roman"/>
          <w:szCs w:val="24"/>
        </w:rPr>
        <w:t>Valdkonna eest vastutav minister võib</w:t>
      </w:r>
      <w:r w:rsidR="00130A05" w:rsidRPr="002D34E8">
        <w:rPr>
          <w:rFonts w:cs="Times New Roman"/>
          <w:szCs w:val="24"/>
        </w:rPr>
        <w:t xml:space="preserve"> oma määrusega</w:t>
      </w:r>
      <w:r w:rsidRPr="002D34E8">
        <w:rPr>
          <w:rFonts w:cs="Times New Roman"/>
          <w:szCs w:val="24"/>
        </w:rPr>
        <w:t xml:space="preserve"> kehtestada täpsemad nõuded käesoleva paragrahvi lõikes 1 nimetatud isiku teadmistele ja oskustele.</w:t>
      </w:r>
    </w:p>
    <w:p w14:paraId="601AD303" w14:textId="77777777" w:rsidR="003C05A3" w:rsidRPr="002D34E8" w:rsidRDefault="003C05A3" w:rsidP="00743FBC">
      <w:pPr>
        <w:spacing w:after="0" w:line="240" w:lineRule="auto"/>
        <w:jc w:val="both"/>
        <w:rPr>
          <w:rFonts w:cs="Times New Roman"/>
          <w:szCs w:val="24"/>
        </w:rPr>
      </w:pPr>
    </w:p>
    <w:p w14:paraId="71662CAF" w14:textId="4F5B5070" w:rsidR="002110A9" w:rsidRPr="002D34E8" w:rsidRDefault="002110A9" w:rsidP="00743FBC">
      <w:pPr>
        <w:spacing w:after="0" w:line="240" w:lineRule="auto"/>
        <w:rPr>
          <w:rFonts w:cs="Times New Roman"/>
          <w:b/>
          <w:bCs/>
          <w:szCs w:val="24"/>
          <w:shd w:val="clear" w:color="auto" w:fill="FFFFFF"/>
        </w:rPr>
      </w:pPr>
      <w:bookmarkStart w:id="54" w:name="_Hlk134690053"/>
      <w:r w:rsidRPr="002D34E8">
        <w:rPr>
          <w:b/>
          <w:bCs/>
          <w:szCs w:val="24"/>
        </w:rPr>
        <w:t xml:space="preserve">§ </w:t>
      </w:r>
      <w:r w:rsidR="007D1864" w:rsidRPr="002D34E8">
        <w:rPr>
          <w:b/>
          <w:bCs/>
          <w:szCs w:val="24"/>
        </w:rPr>
        <w:t>9</w:t>
      </w:r>
      <w:r w:rsidRPr="002D34E8">
        <w:rPr>
          <w:b/>
          <w:bCs/>
          <w:szCs w:val="24"/>
        </w:rPr>
        <w:t xml:space="preserve">. </w:t>
      </w:r>
      <w:r w:rsidR="009C5344" w:rsidRPr="002D34E8">
        <w:rPr>
          <w:rFonts w:cs="Times New Roman"/>
          <w:b/>
          <w:bCs/>
          <w:szCs w:val="24"/>
          <w:shd w:val="clear" w:color="auto" w:fill="FFFFFF"/>
        </w:rPr>
        <w:t>Nõuded digitaalsele tegevuskerksusele</w:t>
      </w:r>
    </w:p>
    <w:bookmarkEnd w:id="54"/>
    <w:p w14:paraId="58E8DFAE" w14:textId="77777777" w:rsidR="00785BB6" w:rsidRPr="002D34E8" w:rsidRDefault="00785BB6" w:rsidP="00743FBC">
      <w:pPr>
        <w:spacing w:after="0" w:line="240" w:lineRule="auto"/>
        <w:rPr>
          <w:rFonts w:cs="Times New Roman"/>
          <w:b/>
          <w:bCs/>
          <w:szCs w:val="24"/>
          <w:shd w:val="clear" w:color="auto" w:fill="FFFFFF"/>
        </w:rPr>
      </w:pPr>
    </w:p>
    <w:p w14:paraId="329A4A06" w14:textId="4979795E" w:rsidR="009C5344" w:rsidRPr="002D34E8" w:rsidRDefault="009C5344" w:rsidP="00743FBC">
      <w:pPr>
        <w:spacing w:after="0" w:line="240" w:lineRule="auto"/>
        <w:jc w:val="both"/>
        <w:rPr>
          <w:rFonts w:cs="Times New Roman"/>
          <w:szCs w:val="24"/>
          <w:shd w:val="clear" w:color="auto" w:fill="FFFFFF"/>
        </w:rPr>
      </w:pPr>
      <w:r w:rsidRPr="002D34E8">
        <w:rPr>
          <w:rFonts w:cs="Times New Roman"/>
          <w:szCs w:val="24"/>
          <w:lang w:val="pt-PT"/>
        </w:rPr>
        <w:t>(1)</w:t>
      </w:r>
      <w:r w:rsidR="00D365F5" w:rsidRPr="002D34E8">
        <w:rPr>
          <w:rFonts w:cs="Times New Roman"/>
          <w:szCs w:val="24"/>
          <w:lang w:val="pt-PT"/>
        </w:rPr>
        <w:t> </w:t>
      </w:r>
      <w:r w:rsidR="00785BB6" w:rsidRPr="002D34E8">
        <w:rPr>
          <w:rFonts w:cs="Times New Roman"/>
          <w:szCs w:val="24"/>
          <w:lang w:val="pt-PT"/>
        </w:rPr>
        <w:t>Krüptovarateenuse osutaja</w:t>
      </w:r>
      <w:r w:rsidR="0020724A" w:rsidRPr="002D34E8">
        <w:rPr>
          <w:rFonts w:cs="Times New Roman"/>
          <w:szCs w:val="24"/>
          <w:lang w:val="pt-PT"/>
        </w:rPr>
        <w:t xml:space="preserve"> ja </w:t>
      </w:r>
      <w:r w:rsidR="003D3314" w:rsidRPr="002D34E8">
        <w:rPr>
          <w:rFonts w:cs="Times New Roman"/>
          <w:szCs w:val="24"/>
          <w:lang w:val="pt-PT"/>
        </w:rPr>
        <w:t>varapõhise tokeni emiten</w:t>
      </w:r>
      <w:r w:rsidR="00611598" w:rsidRPr="002D34E8">
        <w:rPr>
          <w:rFonts w:cs="Times New Roman"/>
          <w:szCs w:val="24"/>
          <w:lang w:val="pt-PT"/>
        </w:rPr>
        <w:t>t</w:t>
      </w:r>
      <w:r w:rsidRPr="002D34E8">
        <w:rPr>
          <w:rFonts w:cs="Times New Roman"/>
          <w:szCs w:val="24"/>
          <w:lang w:val="pt-PT"/>
        </w:rPr>
        <w:t xml:space="preserve"> järgib </w:t>
      </w:r>
      <w:r w:rsidR="001F53EE" w:rsidRPr="002D34E8">
        <w:rPr>
          <w:rFonts w:cs="Times New Roman"/>
          <w:szCs w:val="24"/>
          <w:shd w:val="clear" w:color="auto" w:fill="FFFFFF"/>
        </w:rPr>
        <w:t>Euroopa Parlamendi ja nõukogu määruses (EL) 2022/2554</w:t>
      </w:r>
      <w:r w:rsidR="001E428A" w:rsidRPr="002D34E8">
        <w:rPr>
          <w:rFonts w:cs="Times New Roman"/>
          <w:szCs w:val="24"/>
          <w:shd w:val="clear" w:color="auto" w:fill="FFFFFF"/>
        </w:rPr>
        <w:t xml:space="preserve"> </w:t>
      </w:r>
      <w:r w:rsidRPr="002D34E8">
        <w:rPr>
          <w:rFonts w:cs="Times New Roman"/>
          <w:szCs w:val="24"/>
          <w:shd w:val="clear" w:color="auto" w:fill="FFFFFF"/>
        </w:rPr>
        <w:t xml:space="preserve">sätestatud </w:t>
      </w:r>
      <w:r w:rsidR="003D3314" w:rsidRPr="002D34E8">
        <w:rPr>
          <w:rFonts w:cs="Times New Roman"/>
          <w:szCs w:val="24"/>
          <w:shd w:val="clear" w:color="auto" w:fill="FFFFFF"/>
        </w:rPr>
        <w:t xml:space="preserve">digitaalse tegevuskerksuse </w:t>
      </w:r>
      <w:r w:rsidRPr="002D34E8">
        <w:rPr>
          <w:rFonts w:cs="Times New Roman"/>
          <w:szCs w:val="24"/>
          <w:shd w:val="clear" w:color="auto" w:fill="FFFFFF"/>
        </w:rPr>
        <w:t xml:space="preserve">nõudeid. </w:t>
      </w:r>
    </w:p>
    <w:p w14:paraId="66AA175B" w14:textId="77777777" w:rsidR="00785BB6" w:rsidRPr="002D34E8" w:rsidRDefault="00785BB6" w:rsidP="00743FBC">
      <w:pPr>
        <w:spacing w:after="0" w:line="240" w:lineRule="auto"/>
        <w:jc w:val="both"/>
        <w:rPr>
          <w:rFonts w:cs="Times New Roman"/>
          <w:szCs w:val="24"/>
          <w:shd w:val="clear" w:color="auto" w:fill="FFFFFF"/>
        </w:rPr>
      </w:pPr>
    </w:p>
    <w:p w14:paraId="50500E26" w14:textId="036DFC1F" w:rsidR="009C5344" w:rsidRPr="002D34E8" w:rsidRDefault="009C5344" w:rsidP="00743FBC">
      <w:pPr>
        <w:spacing w:after="0" w:line="240" w:lineRule="auto"/>
        <w:jc w:val="both"/>
        <w:rPr>
          <w:rFonts w:cs="Times New Roman"/>
          <w:szCs w:val="24"/>
        </w:rPr>
      </w:pPr>
      <w:r w:rsidRPr="002D34E8">
        <w:rPr>
          <w:rFonts w:cs="Times New Roman"/>
          <w:szCs w:val="24"/>
          <w:shd w:val="clear" w:color="auto" w:fill="FFFFFF"/>
        </w:rPr>
        <w:t>(2)</w:t>
      </w:r>
      <w:r w:rsidR="00D365F5" w:rsidRPr="002D34E8">
        <w:rPr>
          <w:rFonts w:cs="Times New Roman"/>
          <w:szCs w:val="24"/>
          <w:shd w:val="clear" w:color="auto" w:fill="FFFFFF"/>
        </w:rPr>
        <w:t> </w:t>
      </w:r>
      <w:r w:rsidR="00785BB6" w:rsidRPr="002D34E8">
        <w:rPr>
          <w:rFonts w:cs="Times New Roman"/>
          <w:szCs w:val="24"/>
          <w:lang w:val="pt-PT"/>
        </w:rPr>
        <w:t>Krüptovarateenuse osutaja</w:t>
      </w:r>
      <w:r w:rsidR="0020724A" w:rsidRPr="002D34E8">
        <w:rPr>
          <w:rFonts w:cs="Times New Roman"/>
          <w:szCs w:val="24"/>
          <w:lang w:val="pt-PT"/>
        </w:rPr>
        <w:t xml:space="preserve"> ja varapõhise tokeni emitent </w:t>
      </w:r>
      <w:r w:rsidRPr="002D34E8">
        <w:rPr>
          <w:rFonts w:cs="Times New Roman"/>
          <w:szCs w:val="24"/>
        </w:rPr>
        <w:t xml:space="preserve">teavitab tõsisest info- ja kommunikatsioonitehnoloogiaga seotud intsidendist Finantsinspektsiooni ja Riigi Infosüsteemi Ametit vastavalt Euroopa Parlamendi ja nõukogu määruse </w:t>
      </w:r>
      <w:r w:rsidRPr="002D34E8">
        <w:rPr>
          <w:rFonts w:cs="Times New Roman"/>
          <w:szCs w:val="24"/>
          <w:shd w:val="clear" w:color="auto" w:fill="FFFFFF"/>
        </w:rPr>
        <w:t xml:space="preserve">(EL) 2022/2554 </w:t>
      </w:r>
      <w:r w:rsidRPr="002D34E8">
        <w:rPr>
          <w:rFonts w:cs="Times New Roman"/>
          <w:szCs w:val="24"/>
        </w:rPr>
        <w:t>artiklis</w:t>
      </w:r>
      <w:r w:rsidR="00D365F5" w:rsidRPr="002D34E8">
        <w:rPr>
          <w:rFonts w:cs="Times New Roman"/>
          <w:szCs w:val="24"/>
        </w:rPr>
        <w:t> </w:t>
      </w:r>
      <w:r w:rsidRPr="002D34E8">
        <w:rPr>
          <w:rFonts w:cs="Times New Roman"/>
          <w:szCs w:val="24"/>
        </w:rPr>
        <w:t xml:space="preserve">19 sätestatule. </w:t>
      </w:r>
    </w:p>
    <w:p w14:paraId="02C378A0" w14:textId="77777777" w:rsidR="00785BB6" w:rsidRPr="002D34E8" w:rsidRDefault="00785BB6" w:rsidP="00743FBC">
      <w:pPr>
        <w:spacing w:after="0" w:line="240" w:lineRule="auto"/>
        <w:jc w:val="both"/>
        <w:rPr>
          <w:rFonts w:cs="Times New Roman"/>
          <w:szCs w:val="24"/>
        </w:rPr>
      </w:pPr>
    </w:p>
    <w:p w14:paraId="4B6D575B" w14:textId="2ABFFCDB" w:rsidR="009C5344" w:rsidRPr="002D34E8" w:rsidRDefault="009C5344" w:rsidP="00743FBC">
      <w:pPr>
        <w:spacing w:after="0" w:line="240" w:lineRule="auto"/>
        <w:jc w:val="both"/>
        <w:rPr>
          <w:rFonts w:cs="Times New Roman"/>
          <w:szCs w:val="24"/>
        </w:rPr>
      </w:pPr>
      <w:r w:rsidRPr="002D34E8">
        <w:rPr>
          <w:rFonts w:cs="Times New Roman"/>
          <w:szCs w:val="24"/>
        </w:rPr>
        <w:t>(3)</w:t>
      </w:r>
      <w:r w:rsidR="00D365F5" w:rsidRPr="002D34E8">
        <w:rPr>
          <w:rFonts w:cs="Times New Roman"/>
          <w:szCs w:val="24"/>
        </w:rPr>
        <w:t> </w:t>
      </w:r>
      <w:r w:rsidR="00785BB6" w:rsidRPr="002D34E8">
        <w:rPr>
          <w:rFonts w:cs="Times New Roman"/>
          <w:szCs w:val="24"/>
          <w:lang w:val="pt-PT"/>
        </w:rPr>
        <w:t>Krüptovarateenuse osutaja</w:t>
      </w:r>
      <w:r w:rsidR="0020724A" w:rsidRPr="002D34E8">
        <w:rPr>
          <w:rFonts w:cs="Times New Roman"/>
          <w:szCs w:val="24"/>
          <w:lang w:val="pt-PT"/>
        </w:rPr>
        <w:t xml:space="preserve"> ja varapõhise tokeni emitent </w:t>
      </w:r>
      <w:r w:rsidRPr="002D34E8">
        <w:rPr>
          <w:rFonts w:cs="Times New Roman"/>
          <w:szCs w:val="24"/>
        </w:rPr>
        <w:t xml:space="preserve">kasutab esialgse teate ja raportite edastamisel </w:t>
      </w:r>
      <w:r w:rsidR="006453C7" w:rsidRPr="002D34E8">
        <w:rPr>
          <w:rFonts w:cs="Times New Roman"/>
          <w:szCs w:val="24"/>
          <w:shd w:val="clear" w:color="auto" w:fill="FFFFFF"/>
        </w:rPr>
        <w:t xml:space="preserve">Euroopa Parlamendi ja nõukogu määruse (EL) 2022/2554 </w:t>
      </w:r>
      <w:r w:rsidRPr="002D34E8">
        <w:rPr>
          <w:rFonts w:cs="Times New Roman"/>
          <w:szCs w:val="24"/>
        </w:rPr>
        <w:t>artikli</w:t>
      </w:r>
      <w:r w:rsidR="000D7D11" w:rsidRPr="002D34E8">
        <w:rPr>
          <w:rFonts w:cs="Times New Roman"/>
          <w:szCs w:val="24"/>
        </w:rPr>
        <w:t> </w:t>
      </w:r>
      <w:r w:rsidRPr="002D34E8">
        <w:rPr>
          <w:rFonts w:cs="Times New Roman"/>
          <w:szCs w:val="24"/>
        </w:rPr>
        <w:t xml:space="preserve">20 alusel kehtestatud teavitusvorme </w:t>
      </w:r>
      <w:r w:rsidR="00FD1F25" w:rsidRPr="002D34E8">
        <w:rPr>
          <w:rFonts w:cs="Times New Roman"/>
          <w:szCs w:val="24"/>
        </w:rPr>
        <w:t>ning</w:t>
      </w:r>
      <w:r w:rsidRPr="002D34E8">
        <w:rPr>
          <w:rFonts w:cs="Times New Roman"/>
          <w:szCs w:val="24"/>
        </w:rPr>
        <w:t xml:space="preserve"> lähtub kehtestatud tähtaegadest, välja arvatud</w:t>
      </w:r>
      <w:r w:rsidR="00FD1F25" w:rsidRPr="002D34E8">
        <w:rPr>
          <w:rFonts w:cs="Times New Roman"/>
          <w:szCs w:val="24"/>
        </w:rPr>
        <w:t xml:space="preserve"> juhul</w:t>
      </w:r>
      <w:r w:rsidRPr="002D34E8">
        <w:rPr>
          <w:rFonts w:cs="Times New Roman"/>
          <w:szCs w:val="24"/>
        </w:rPr>
        <w:t>, kui tehnilistel põhjustel ei ole võimalik esialgset teadet edastada asjakohast vormi kasutades.</w:t>
      </w:r>
    </w:p>
    <w:p w14:paraId="6A95295F" w14:textId="77777777" w:rsidR="00785BB6" w:rsidRPr="002D34E8" w:rsidRDefault="00785BB6" w:rsidP="00743FBC">
      <w:pPr>
        <w:spacing w:after="0" w:line="240" w:lineRule="auto"/>
        <w:jc w:val="both"/>
        <w:rPr>
          <w:rFonts w:cs="Times New Roman"/>
          <w:szCs w:val="24"/>
        </w:rPr>
      </w:pPr>
    </w:p>
    <w:p w14:paraId="3EA394B5" w14:textId="5C6D4787" w:rsidR="009C5344" w:rsidRPr="002D34E8" w:rsidRDefault="009C5344" w:rsidP="00743FBC">
      <w:pPr>
        <w:spacing w:after="0" w:line="240" w:lineRule="auto"/>
      </w:pPr>
      <w:r w:rsidRPr="002D34E8">
        <w:t>(4)</w:t>
      </w:r>
      <w:r w:rsidR="003E1C28" w:rsidRPr="002D34E8">
        <w:t> </w:t>
      </w:r>
      <w:r w:rsidRPr="002D34E8">
        <w:t xml:space="preserve">Kui </w:t>
      </w:r>
      <w:r w:rsidR="00785BB6" w:rsidRPr="002D34E8">
        <w:rPr>
          <w:lang w:val="pt-PT"/>
        </w:rPr>
        <w:t>krüptovarateenuse osutaja</w:t>
      </w:r>
      <w:r w:rsidR="0020724A" w:rsidRPr="002D34E8">
        <w:rPr>
          <w:lang w:val="pt-PT"/>
        </w:rPr>
        <w:t xml:space="preserve"> ja varapõhise tokeni emitent </w:t>
      </w:r>
      <w:r w:rsidR="00CA02D8" w:rsidRPr="002D34E8">
        <w:rPr>
          <w:lang w:val="pt-PT"/>
        </w:rPr>
        <w:t xml:space="preserve">otsustab </w:t>
      </w:r>
      <w:r w:rsidRPr="002D34E8">
        <w:t xml:space="preserve">Euroopa Parlamendi ja nõukogu määruse </w:t>
      </w:r>
      <w:r w:rsidRPr="002D34E8">
        <w:rPr>
          <w:shd w:val="clear" w:color="auto" w:fill="FFFFFF"/>
        </w:rPr>
        <w:t>(EL) 2022/2554 artikli 19 lõike</w:t>
      </w:r>
      <w:r w:rsidR="00D365F5" w:rsidRPr="002D34E8">
        <w:rPr>
          <w:shd w:val="clear" w:color="auto" w:fill="FFFFFF"/>
        </w:rPr>
        <w:t> </w:t>
      </w:r>
      <w:r w:rsidRPr="002D34E8">
        <w:rPr>
          <w:shd w:val="clear" w:color="auto" w:fill="FFFFFF"/>
        </w:rPr>
        <w:t xml:space="preserve">2 kohaselt teavitada Finantsinspektsiooni olulisest küberohust, edastab ta vastava teavituse ühtlasi </w:t>
      </w:r>
      <w:r w:rsidRPr="002D34E8">
        <w:t>Riigi Infosüsteemi Ametile.</w:t>
      </w:r>
    </w:p>
    <w:p w14:paraId="59A14039" w14:textId="1A29ADEA" w:rsidR="00671E6A" w:rsidRPr="002D34E8" w:rsidRDefault="00671E6A" w:rsidP="00743FBC">
      <w:pPr>
        <w:spacing w:after="0" w:line="240" w:lineRule="auto"/>
        <w:rPr>
          <w:strike/>
        </w:rPr>
      </w:pPr>
    </w:p>
    <w:p w14:paraId="57641D1B" w14:textId="77777777" w:rsidR="00821BAE" w:rsidRPr="002D34E8" w:rsidRDefault="00821BAE" w:rsidP="00743FBC">
      <w:pPr>
        <w:spacing w:after="0"/>
        <w:jc w:val="center"/>
        <w:rPr>
          <w:b/>
          <w:bCs/>
        </w:rPr>
      </w:pPr>
      <w:bookmarkStart w:id="55" w:name="_Toc108170582"/>
      <w:bookmarkStart w:id="56" w:name="_Hlk134690085"/>
      <w:r w:rsidRPr="002D34E8">
        <w:rPr>
          <w:b/>
          <w:bCs/>
        </w:rPr>
        <w:t>3. peatükk</w:t>
      </w:r>
      <w:bookmarkEnd w:id="55"/>
    </w:p>
    <w:p w14:paraId="36BD6C40" w14:textId="553890F1" w:rsidR="00821BAE" w:rsidRPr="002D34E8" w:rsidRDefault="00CB49AC" w:rsidP="00743FBC">
      <w:pPr>
        <w:spacing w:after="0"/>
        <w:rPr>
          <w:rFonts w:cs="Times New Roman"/>
          <w:b/>
          <w:bCs/>
          <w:szCs w:val="24"/>
        </w:rPr>
      </w:pPr>
      <w:bookmarkStart w:id="57" w:name="_Toc108170583"/>
      <w:bookmarkStart w:id="58" w:name="_Hlk131515669"/>
      <w:r w:rsidRPr="002D34E8">
        <w:rPr>
          <w:rFonts w:cs="Times New Roman"/>
          <w:b/>
          <w:bCs/>
          <w:szCs w:val="24"/>
        </w:rPr>
        <w:t>Krüptovaraturu osalise t</w:t>
      </w:r>
      <w:r w:rsidR="00821BAE" w:rsidRPr="002D34E8">
        <w:rPr>
          <w:rFonts w:cs="Times New Roman"/>
          <w:b/>
          <w:bCs/>
          <w:szCs w:val="24"/>
        </w:rPr>
        <w:t xml:space="preserve">egevus </w:t>
      </w:r>
      <w:r w:rsidR="0084611C" w:rsidRPr="002D34E8">
        <w:rPr>
          <w:rFonts w:cs="Times New Roman"/>
          <w:b/>
          <w:bCs/>
          <w:szCs w:val="24"/>
        </w:rPr>
        <w:t>kolmandas riigis</w:t>
      </w:r>
      <w:bookmarkEnd w:id="57"/>
      <w:r w:rsidR="00F06628" w:rsidRPr="002D34E8">
        <w:rPr>
          <w:rFonts w:cs="Times New Roman"/>
          <w:b/>
          <w:bCs/>
          <w:szCs w:val="24"/>
        </w:rPr>
        <w:t xml:space="preserve"> ja lepinguriigi </w:t>
      </w:r>
      <w:r w:rsidRPr="002D34E8">
        <w:rPr>
          <w:rFonts w:cs="Times New Roman"/>
          <w:b/>
          <w:bCs/>
          <w:szCs w:val="24"/>
        </w:rPr>
        <w:t>krüptovaraturu osalise</w:t>
      </w:r>
      <w:r w:rsidR="00F06628" w:rsidRPr="002D34E8">
        <w:rPr>
          <w:rFonts w:cs="Times New Roman"/>
          <w:b/>
          <w:bCs/>
          <w:szCs w:val="24"/>
        </w:rPr>
        <w:t xml:space="preserve"> tegevus Eestis</w:t>
      </w:r>
    </w:p>
    <w:bookmarkEnd w:id="56"/>
    <w:bookmarkEnd w:id="58"/>
    <w:p w14:paraId="1BEEAC1E" w14:textId="77777777" w:rsidR="00821BAE" w:rsidRPr="002D34E8" w:rsidRDefault="00821BAE" w:rsidP="00743FBC">
      <w:pPr>
        <w:spacing w:after="0" w:line="240" w:lineRule="auto"/>
        <w:jc w:val="both"/>
        <w:rPr>
          <w:rFonts w:cs="Times New Roman"/>
          <w:b/>
          <w:szCs w:val="24"/>
        </w:rPr>
      </w:pPr>
    </w:p>
    <w:p w14:paraId="2E4DBEB6" w14:textId="24A3970D" w:rsidR="00821BAE" w:rsidRPr="002D34E8" w:rsidRDefault="00821BAE" w:rsidP="00743FBC">
      <w:pPr>
        <w:spacing w:after="0" w:line="240" w:lineRule="auto"/>
        <w:jc w:val="both"/>
        <w:rPr>
          <w:rFonts w:cs="Times New Roman"/>
          <w:b/>
          <w:szCs w:val="24"/>
        </w:rPr>
      </w:pPr>
      <w:bookmarkStart w:id="59" w:name="_Hlk134690126"/>
      <w:r w:rsidRPr="002D34E8">
        <w:rPr>
          <w:rFonts w:cs="Times New Roman"/>
          <w:b/>
          <w:szCs w:val="24"/>
        </w:rPr>
        <w:t xml:space="preserve">§ </w:t>
      </w:r>
      <w:r w:rsidR="006E25FB" w:rsidRPr="002D34E8">
        <w:rPr>
          <w:rFonts w:cs="Times New Roman"/>
          <w:b/>
          <w:szCs w:val="24"/>
        </w:rPr>
        <w:t>10</w:t>
      </w:r>
      <w:r w:rsidR="002C136E" w:rsidRPr="002D34E8">
        <w:rPr>
          <w:rFonts w:cs="Times New Roman"/>
          <w:b/>
          <w:szCs w:val="24"/>
        </w:rPr>
        <w:t>.</w:t>
      </w:r>
      <w:r w:rsidRPr="002D34E8">
        <w:rPr>
          <w:rFonts w:cs="Times New Roman"/>
          <w:b/>
          <w:szCs w:val="24"/>
        </w:rPr>
        <w:t xml:space="preserve"> </w:t>
      </w:r>
      <w:r w:rsidR="00881638" w:rsidRPr="002D34E8">
        <w:rPr>
          <w:rFonts w:cs="Times New Roman"/>
          <w:b/>
          <w:szCs w:val="24"/>
        </w:rPr>
        <w:t>Krüptovarat</w:t>
      </w:r>
      <w:r w:rsidR="00433FF3" w:rsidRPr="002D34E8">
        <w:rPr>
          <w:rFonts w:cs="Times New Roman"/>
          <w:b/>
          <w:szCs w:val="24"/>
        </w:rPr>
        <w:t>uru osalise</w:t>
      </w:r>
      <w:r w:rsidRPr="002D34E8">
        <w:rPr>
          <w:rFonts w:cs="Times New Roman"/>
          <w:b/>
          <w:szCs w:val="24"/>
        </w:rPr>
        <w:t xml:space="preserve"> </w:t>
      </w:r>
      <w:r w:rsidR="00881638" w:rsidRPr="002D34E8">
        <w:rPr>
          <w:rFonts w:cs="Times New Roman"/>
          <w:b/>
          <w:szCs w:val="24"/>
        </w:rPr>
        <w:t>kolmandas riigis</w:t>
      </w:r>
      <w:r w:rsidR="00FD424E" w:rsidRPr="002D34E8">
        <w:rPr>
          <w:rFonts w:cs="Times New Roman"/>
          <w:b/>
          <w:szCs w:val="24"/>
        </w:rPr>
        <w:t xml:space="preserve"> tegutsemise </w:t>
      </w:r>
      <w:r w:rsidR="00951F55" w:rsidRPr="002D34E8">
        <w:rPr>
          <w:rFonts w:cs="Times New Roman"/>
          <w:b/>
          <w:szCs w:val="24"/>
        </w:rPr>
        <w:t xml:space="preserve">luba </w:t>
      </w:r>
      <w:r w:rsidR="00FD424E" w:rsidRPr="002D34E8">
        <w:rPr>
          <w:rFonts w:cs="Times New Roman"/>
          <w:b/>
          <w:szCs w:val="24"/>
        </w:rPr>
        <w:t xml:space="preserve">ja </w:t>
      </w:r>
      <w:r w:rsidR="00951F55" w:rsidRPr="002D34E8">
        <w:rPr>
          <w:rFonts w:cs="Times New Roman"/>
          <w:b/>
          <w:szCs w:val="24"/>
        </w:rPr>
        <w:t>nõuded</w:t>
      </w:r>
    </w:p>
    <w:bookmarkEnd w:id="59"/>
    <w:p w14:paraId="779A0E5A" w14:textId="77777777" w:rsidR="00821BAE" w:rsidRPr="002D34E8" w:rsidRDefault="00821BAE" w:rsidP="00743FBC">
      <w:pPr>
        <w:pStyle w:val="Normaallaadveeb"/>
        <w:shd w:val="clear" w:color="auto" w:fill="FFFFFF"/>
        <w:spacing w:before="0" w:beforeAutospacing="0" w:after="0" w:afterAutospacing="0"/>
        <w:jc w:val="both"/>
      </w:pPr>
    </w:p>
    <w:p w14:paraId="3D817A3B" w14:textId="6451B41E" w:rsidR="00013D06" w:rsidRPr="002D34E8" w:rsidRDefault="00821BAE" w:rsidP="00743FBC">
      <w:pPr>
        <w:pStyle w:val="Normaallaadveeb"/>
        <w:shd w:val="clear" w:color="auto" w:fill="FFFFFF"/>
        <w:spacing w:before="0" w:beforeAutospacing="0" w:after="0" w:afterAutospacing="0"/>
        <w:jc w:val="both"/>
      </w:pPr>
      <w:r w:rsidRPr="002D34E8">
        <w:lastRenderedPageBreak/>
        <w:t>(1)</w:t>
      </w:r>
      <w:r w:rsidR="00317B83" w:rsidRPr="002D34E8">
        <w:t> </w:t>
      </w:r>
      <w:r w:rsidRPr="002D34E8">
        <w:t>Kui</w:t>
      </w:r>
      <w:r w:rsidR="00743FBC" w:rsidRPr="002D34E8">
        <w:t xml:space="preserve"> </w:t>
      </w:r>
      <w:r w:rsidR="009F1D7D" w:rsidRPr="002D34E8">
        <w:t>käesoleva seaduse §</w:t>
      </w:r>
      <w:r w:rsidR="00317B83" w:rsidRPr="002D34E8">
        <w:t> </w:t>
      </w:r>
      <w:r w:rsidR="009F1D7D" w:rsidRPr="002D34E8">
        <w:t>5 kohaselt krüptovaraturul tegutsemiseks õigust omav</w:t>
      </w:r>
      <w:r w:rsidR="009F1D7D" w:rsidRPr="002D34E8">
        <w:rPr>
          <w:u w:val="single"/>
        </w:rPr>
        <w:t xml:space="preserve"> </w:t>
      </w:r>
      <w:r w:rsidR="00013D06" w:rsidRPr="002D34E8">
        <w:t xml:space="preserve">krüptovaraturu osaline </w:t>
      </w:r>
      <w:r w:rsidRPr="002D34E8">
        <w:t xml:space="preserve">soovib </w:t>
      </w:r>
      <w:r w:rsidR="00881638" w:rsidRPr="002D34E8">
        <w:t>asutada</w:t>
      </w:r>
      <w:r w:rsidRPr="002D34E8">
        <w:t xml:space="preserve"> </w:t>
      </w:r>
      <w:r w:rsidR="00881638" w:rsidRPr="002D34E8">
        <w:t>välisriigis, mis ei ole</w:t>
      </w:r>
      <w:r w:rsidR="00B61118" w:rsidRPr="002D34E8">
        <w:t xml:space="preserve"> </w:t>
      </w:r>
      <w:r w:rsidR="00B7429C" w:rsidRPr="002D34E8">
        <w:rPr>
          <w:color w:val="202020"/>
          <w:shd w:val="clear" w:color="auto" w:fill="FFFFFF"/>
        </w:rPr>
        <w:t>lepinguriik</w:t>
      </w:r>
      <w:r w:rsidR="00B61118" w:rsidRPr="002D34E8">
        <w:t xml:space="preserve"> </w:t>
      </w:r>
      <w:r w:rsidR="00881638" w:rsidRPr="002D34E8">
        <w:t xml:space="preserve">(edaspidi </w:t>
      </w:r>
      <w:r w:rsidR="00881638" w:rsidRPr="002D34E8">
        <w:rPr>
          <w:i/>
          <w:iCs/>
        </w:rPr>
        <w:t>kolmas riik</w:t>
      </w:r>
      <w:r w:rsidR="00881638" w:rsidRPr="002D34E8">
        <w:t>)</w:t>
      </w:r>
      <w:r w:rsidR="005B08BD" w:rsidRPr="002D34E8">
        <w:t>,</w:t>
      </w:r>
      <w:r w:rsidR="00881638" w:rsidRPr="002D34E8">
        <w:t xml:space="preserve"> </w:t>
      </w:r>
      <w:r w:rsidRPr="002D34E8">
        <w:t xml:space="preserve">filiaali või </w:t>
      </w:r>
      <w:r w:rsidR="001277D8" w:rsidRPr="002D34E8">
        <w:t xml:space="preserve">osutada </w:t>
      </w:r>
      <w:r w:rsidR="00881638" w:rsidRPr="002D34E8">
        <w:t>kolmandas riigis</w:t>
      </w:r>
      <w:r w:rsidRPr="002D34E8">
        <w:t xml:space="preserve"> piiriüleselt</w:t>
      </w:r>
      <w:r w:rsidR="001277D8" w:rsidRPr="002D34E8">
        <w:t xml:space="preserve"> krüptovarateenust või pakkuda kolmandas riigis</w:t>
      </w:r>
      <w:r w:rsidR="006C04FE" w:rsidRPr="002D34E8">
        <w:t xml:space="preserve"> </w:t>
      </w:r>
      <w:r w:rsidR="001277D8" w:rsidRPr="002D34E8">
        <w:t>krüptovara</w:t>
      </w:r>
      <w:r w:rsidR="008438C1" w:rsidRPr="002D34E8">
        <w:t xml:space="preserve"> või taotleda krüptovara kauplemisele võtmist</w:t>
      </w:r>
      <w:r w:rsidRPr="002D34E8">
        <w:t xml:space="preserve">, </w:t>
      </w:r>
      <w:r w:rsidR="00013D06" w:rsidRPr="002D34E8">
        <w:t xml:space="preserve">taotleb ta </w:t>
      </w:r>
      <w:r w:rsidR="00013D06" w:rsidRPr="002D34E8">
        <w:rPr>
          <w:shd w:val="clear" w:color="auto" w:fill="FFFFFF"/>
        </w:rPr>
        <w:t>Finantsinspektsioonilt l</w:t>
      </w:r>
      <w:r w:rsidR="00CB29C7" w:rsidRPr="002D34E8">
        <w:rPr>
          <w:shd w:val="clear" w:color="auto" w:fill="FFFFFF"/>
        </w:rPr>
        <w:t>uba</w:t>
      </w:r>
      <w:r w:rsidR="00013D06" w:rsidRPr="002D34E8">
        <w:rPr>
          <w:shd w:val="clear" w:color="auto" w:fill="FFFFFF"/>
        </w:rPr>
        <w:t xml:space="preserve"> (edaspidi käesolevas peatükis </w:t>
      </w:r>
      <w:r w:rsidR="00013D06" w:rsidRPr="002D34E8">
        <w:rPr>
          <w:i/>
          <w:iCs/>
          <w:shd w:val="clear" w:color="auto" w:fill="FFFFFF"/>
        </w:rPr>
        <w:t>kolmandas riigis tegutsemise</w:t>
      </w:r>
      <w:r w:rsidR="00013D06" w:rsidRPr="002D34E8">
        <w:rPr>
          <w:i/>
          <w:iCs/>
          <w:bdr w:val="none" w:sz="0" w:space="0" w:color="auto" w:frame="1"/>
          <w:shd w:val="clear" w:color="auto" w:fill="FFFFFF"/>
        </w:rPr>
        <w:t xml:space="preserve"> luba</w:t>
      </w:r>
      <w:r w:rsidR="00013D06" w:rsidRPr="002D34E8">
        <w:rPr>
          <w:shd w:val="clear" w:color="auto" w:fill="FFFFFF"/>
        </w:rPr>
        <w:t>).</w:t>
      </w:r>
    </w:p>
    <w:p w14:paraId="1F7EFBE4" w14:textId="77777777" w:rsidR="00013D06" w:rsidRPr="002D34E8" w:rsidRDefault="00013D06" w:rsidP="00743FBC">
      <w:pPr>
        <w:pStyle w:val="Normaallaadveeb"/>
        <w:shd w:val="clear" w:color="auto" w:fill="FFFFFF"/>
        <w:spacing w:before="0" w:beforeAutospacing="0" w:after="0" w:afterAutospacing="0"/>
        <w:jc w:val="both"/>
      </w:pPr>
    </w:p>
    <w:p w14:paraId="6C258269" w14:textId="692E06B0" w:rsidR="00821BAE" w:rsidRPr="002D34E8" w:rsidRDefault="00013D06" w:rsidP="00743FBC">
      <w:pPr>
        <w:pStyle w:val="Normaallaadveeb"/>
        <w:shd w:val="clear" w:color="auto" w:fill="FFFFFF"/>
        <w:spacing w:before="0" w:beforeAutospacing="0" w:after="0" w:afterAutospacing="0"/>
        <w:jc w:val="both"/>
      </w:pPr>
      <w:r w:rsidRPr="002D34E8">
        <w:rPr>
          <w:shd w:val="clear" w:color="auto" w:fill="FFFFFF"/>
        </w:rPr>
        <w:t>(2)</w:t>
      </w:r>
      <w:r w:rsidR="00317B83" w:rsidRPr="002D34E8">
        <w:rPr>
          <w:shd w:val="clear" w:color="auto" w:fill="FFFFFF"/>
        </w:rPr>
        <w:t> </w:t>
      </w:r>
      <w:r w:rsidRPr="002D34E8">
        <w:rPr>
          <w:shd w:val="clear" w:color="auto" w:fill="FFFFFF"/>
        </w:rPr>
        <w:t>Kolmandas riigis tegu</w:t>
      </w:r>
      <w:r w:rsidR="00614564" w:rsidRPr="002D34E8">
        <w:rPr>
          <w:shd w:val="clear" w:color="auto" w:fill="FFFFFF"/>
        </w:rPr>
        <w:t>t</w:t>
      </w:r>
      <w:r w:rsidRPr="002D34E8">
        <w:rPr>
          <w:shd w:val="clear" w:color="auto" w:fill="FFFFFF"/>
        </w:rPr>
        <w:t xml:space="preserve">semise loa taotlemiseks </w:t>
      </w:r>
      <w:r w:rsidR="008C71AE" w:rsidRPr="002D34E8">
        <w:rPr>
          <w:shd w:val="clear" w:color="auto" w:fill="FFFFFF"/>
        </w:rPr>
        <w:t>esitab krüptovaraturu osaline</w:t>
      </w:r>
      <w:r w:rsidRPr="002D34E8">
        <w:rPr>
          <w:shd w:val="clear" w:color="auto" w:fill="FFFFFF"/>
        </w:rPr>
        <w:t xml:space="preserve"> Finantsinspektsioonile kirjalik</w:t>
      </w:r>
      <w:r w:rsidR="008C71AE" w:rsidRPr="002D34E8">
        <w:rPr>
          <w:shd w:val="clear" w:color="auto" w:fill="FFFFFF"/>
        </w:rPr>
        <w:t>u</w:t>
      </w:r>
      <w:r w:rsidRPr="002D34E8">
        <w:rPr>
          <w:shd w:val="clear" w:color="auto" w:fill="FFFFFF"/>
        </w:rPr>
        <w:t xml:space="preserve"> taotlus</w:t>
      </w:r>
      <w:r w:rsidR="008C71AE" w:rsidRPr="002D34E8">
        <w:rPr>
          <w:shd w:val="clear" w:color="auto" w:fill="FFFFFF"/>
        </w:rPr>
        <w:t>e</w:t>
      </w:r>
      <w:r w:rsidRPr="002D34E8">
        <w:rPr>
          <w:shd w:val="clear" w:color="auto" w:fill="FFFFFF"/>
        </w:rPr>
        <w:t xml:space="preserve"> </w:t>
      </w:r>
      <w:r w:rsidR="008C71AE" w:rsidRPr="002D34E8">
        <w:rPr>
          <w:shd w:val="clear" w:color="auto" w:fill="FFFFFF"/>
        </w:rPr>
        <w:t>koos</w:t>
      </w:r>
      <w:r w:rsidR="00821BAE" w:rsidRPr="002D34E8">
        <w:t xml:space="preserve"> järgmis</w:t>
      </w:r>
      <w:r w:rsidR="008C71AE" w:rsidRPr="002D34E8">
        <w:t>te</w:t>
      </w:r>
      <w:r w:rsidR="00821BAE" w:rsidRPr="002D34E8">
        <w:t xml:space="preserve"> andme</w:t>
      </w:r>
      <w:r w:rsidR="008C71AE" w:rsidRPr="002D34E8">
        <w:t xml:space="preserve">te </w:t>
      </w:r>
      <w:r w:rsidR="00821BAE" w:rsidRPr="002D34E8">
        <w:t>ja dokumen</w:t>
      </w:r>
      <w:r w:rsidR="008C71AE" w:rsidRPr="002D34E8">
        <w:t xml:space="preserve">tidega </w:t>
      </w:r>
      <w:r w:rsidR="008C71AE" w:rsidRPr="002D34E8">
        <w:rPr>
          <w:shd w:val="clear" w:color="auto" w:fill="FFFFFF"/>
        </w:rPr>
        <w:t>(edaspidi käesolevas peatükis </w:t>
      </w:r>
      <w:r w:rsidR="008C71AE" w:rsidRPr="002D34E8">
        <w:rPr>
          <w:i/>
          <w:iCs/>
          <w:bdr w:val="none" w:sz="0" w:space="0" w:color="auto" w:frame="1"/>
          <w:shd w:val="clear" w:color="auto" w:fill="FFFFFF"/>
        </w:rPr>
        <w:t>taotlus</w:t>
      </w:r>
      <w:r w:rsidR="008C71AE" w:rsidRPr="002D34E8">
        <w:rPr>
          <w:shd w:val="clear" w:color="auto" w:fill="FFFFFF"/>
        </w:rPr>
        <w:t>)</w:t>
      </w:r>
      <w:r w:rsidR="00821BAE" w:rsidRPr="002D34E8">
        <w:t>:</w:t>
      </w:r>
    </w:p>
    <w:p w14:paraId="33955249" w14:textId="284F663B" w:rsidR="00A30E89" w:rsidRPr="002D34E8" w:rsidRDefault="00821BAE" w:rsidP="00743FBC">
      <w:pPr>
        <w:pStyle w:val="Normaallaadveeb"/>
        <w:shd w:val="clear" w:color="auto" w:fill="FFFFFF"/>
        <w:spacing w:before="0" w:beforeAutospacing="0" w:after="0" w:afterAutospacing="0"/>
        <w:jc w:val="both"/>
      </w:pPr>
      <w:r w:rsidRPr="002D34E8">
        <w:t>1)</w:t>
      </w:r>
      <w:r w:rsidRPr="002D34E8">
        <w:rPr>
          <w:rStyle w:val="tyhik"/>
          <w:rFonts w:eastAsiaTheme="majorEastAsia"/>
          <w:bdr w:val="none" w:sz="0" w:space="0" w:color="auto" w:frame="1"/>
        </w:rPr>
        <w:t> </w:t>
      </w:r>
      <w:r w:rsidRPr="002D34E8">
        <w:t xml:space="preserve">selle </w:t>
      </w:r>
      <w:r w:rsidR="00881638" w:rsidRPr="002D34E8">
        <w:t>kolmanda riigi</w:t>
      </w:r>
      <w:r w:rsidRPr="002D34E8">
        <w:t xml:space="preserve"> nimi, kus kavatsetakse filiaal </w:t>
      </w:r>
      <w:r w:rsidR="00881638" w:rsidRPr="002D34E8">
        <w:t>asutada</w:t>
      </w:r>
      <w:r w:rsidRPr="002D34E8">
        <w:t xml:space="preserve"> või piiriüle</w:t>
      </w:r>
      <w:r w:rsidR="00A432EE" w:rsidRPr="002D34E8">
        <w:t>sel</w:t>
      </w:r>
      <w:r w:rsidRPr="002D34E8">
        <w:t xml:space="preserve">t </w:t>
      </w:r>
      <w:r w:rsidR="006C04FE" w:rsidRPr="002D34E8">
        <w:t>teenust osutada või krüptovara pakkuda</w:t>
      </w:r>
      <w:r w:rsidR="008438C1" w:rsidRPr="002D34E8">
        <w:t xml:space="preserve"> või krüptovara kauplemisele võtmist taotleda</w:t>
      </w:r>
      <w:r w:rsidRPr="002D34E8">
        <w:t>;</w:t>
      </w:r>
    </w:p>
    <w:p w14:paraId="5E0505A3" w14:textId="65F0B5D0" w:rsidR="00013D06" w:rsidRPr="002D34E8" w:rsidRDefault="00821BAE" w:rsidP="00743FBC">
      <w:pPr>
        <w:pStyle w:val="Normaallaadveeb"/>
        <w:shd w:val="clear" w:color="auto" w:fill="FFFFFF"/>
        <w:spacing w:before="0" w:beforeAutospacing="0" w:after="0" w:afterAutospacing="0"/>
        <w:jc w:val="both"/>
      </w:pPr>
      <w:r w:rsidRPr="002D34E8">
        <w:t>2)</w:t>
      </w:r>
      <w:r w:rsidRPr="002D34E8">
        <w:rPr>
          <w:rStyle w:val="tyhik"/>
          <w:rFonts w:eastAsiaTheme="majorEastAsia"/>
          <w:bdr w:val="none" w:sz="0" w:space="0" w:color="auto" w:frame="1"/>
        </w:rPr>
        <w:t> </w:t>
      </w:r>
      <w:r w:rsidRPr="002D34E8">
        <w:t xml:space="preserve">tegevuskava, mis sisaldab andmeid kõigi </w:t>
      </w:r>
      <w:r w:rsidR="00A4374D" w:rsidRPr="002D34E8">
        <w:t xml:space="preserve">kolmandas riigis </w:t>
      </w:r>
      <w:r w:rsidRPr="002D34E8">
        <w:t>osutatavate teenuste</w:t>
      </w:r>
      <w:r w:rsidR="001A0440" w:rsidRPr="002D34E8">
        <w:t xml:space="preserve"> ja tegevuste</w:t>
      </w:r>
      <w:r w:rsidRPr="002D34E8">
        <w:t xml:space="preserve"> kohta, sealhulgas teave</w:t>
      </w:r>
      <w:r w:rsidR="002C3EE7" w:rsidRPr="002D34E8">
        <w:t>t</w:t>
      </w:r>
      <w:r w:rsidRPr="002D34E8">
        <w:t xml:space="preserve"> selle kohta, kas seoses filiaali </w:t>
      </w:r>
      <w:r w:rsidR="00881638" w:rsidRPr="002D34E8">
        <w:t>asutamise</w:t>
      </w:r>
      <w:r w:rsidRPr="002D34E8">
        <w:t xml:space="preserve"> või piiriülese</w:t>
      </w:r>
      <w:r w:rsidR="008438C1" w:rsidRPr="002D34E8">
        <w:t xml:space="preserve">lt tegutsemisega </w:t>
      </w:r>
      <w:r w:rsidRPr="002D34E8">
        <w:t>antakse</w:t>
      </w:r>
      <w:r w:rsidR="00A730F6" w:rsidRPr="002D34E8">
        <w:t xml:space="preserve"> selles</w:t>
      </w:r>
      <w:r w:rsidR="00A4374D" w:rsidRPr="002D34E8">
        <w:t xml:space="preserve"> riigis</w:t>
      </w:r>
      <w:r w:rsidRPr="002D34E8">
        <w:t xml:space="preserve"> tegevusi või ülesandeid edasi kolmandale isikule</w:t>
      </w:r>
      <w:r w:rsidR="00013D06" w:rsidRPr="002D34E8">
        <w:t>;</w:t>
      </w:r>
    </w:p>
    <w:p w14:paraId="2B8F09E3" w14:textId="7E8A14F1" w:rsidR="00013D06" w:rsidRPr="002D34E8" w:rsidRDefault="00013D06" w:rsidP="00743FBC">
      <w:pPr>
        <w:pStyle w:val="Normaallaadveeb"/>
        <w:shd w:val="clear" w:color="auto" w:fill="FFFFFF"/>
        <w:spacing w:before="0" w:beforeAutospacing="0" w:after="0" w:afterAutospacing="0"/>
        <w:jc w:val="both"/>
      </w:pPr>
      <w:r w:rsidRPr="002D34E8">
        <w:t>3)</w:t>
      </w:r>
      <w:r w:rsidR="007339E6" w:rsidRPr="002D34E8">
        <w:t> </w:t>
      </w:r>
      <w:r w:rsidRPr="002D34E8">
        <w:t xml:space="preserve">filiaali asutamise korral filiaali asukoha aadress </w:t>
      </w:r>
      <w:r w:rsidR="000F7BB0" w:rsidRPr="002D34E8">
        <w:t>kolmandas riigis</w:t>
      </w:r>
      <w:r w:rsidRPr="002D34E8">
        <w:t>, organisatsioonilise struktuuri kirjeldus</w:t>
      </w:r>
      <w:r w:rsidR="00135437" w:rsidRPr="002D34E8">
        <w:t xml:space="preserve"> ja</w:t>
      </w:r>
      <w:r w:rsidRPr="002D34E8">
        <w:t xml:space="preserve"> juhtimise eest vastutava isiku </w:t>
      </w:r>
      <w:r w:rsidR="00135437" w:rsidRPr="002D34E8">
        <w:t xml:space="preserve">nimi, </w:t>
      </w:r>
      <w:r w:rsidRPr="002D34E8">
        <w:t xml:space="preserve">isikukood või </w:t>
      </w:r>
      <w:r w:rsidR="00135437" w:rsidRPr="002D34E8">
        <w:t>is</w:t>
      </w:r>
      <w:ins w:id="60" w:author="Iivika Sale" w:date="2024-01-18T15:44:00Z">
        <w:r w:rsidR="00BB7851">
          <w:t>i</w:t>
        </w:r>
      </w:ins>
      <w:r w:rsidR="00135437" w:rsidRPr="002D34E8">
        <w:t xml:space="preserve">kukoodi </w:t>
      </w:r>
      <w:r w:rsidRPr="002D34E8">
        <w:t>puudumise</w:t>
      </w:r>
      <w:r w:rsidR="00FD1F25" w:rsidRPr="002D34E8">
        <w:t xml:space="preserve"> korral</w:t>
      </w:r>
      <w:r w:rsidRPr="002D34E8">
        <w:t xml:space="preserve"> sünnia</w:t>
      </w:r>
      <w:r w:rsidR="00135437" w:rsidRPr="002D34E8">
        <w:t>eg</w:t>
      </w:r>
      <w:r w:rsidRPr="002D34E8">
        <w:t xml:space="preserve"> </w:t>
      </w:r>
      <w:r w:rsidR="00135437" w:rsidRPr="002D34E8">
        <w:t xml:space="preserve">ning </w:t>
      </w:r>
      <w:r w:rsidRPr="002D34E8">
        <w:t>elukoh</w:t>
      </w:r>
      <w:r w:rsidR="00135437" w:rsidRPr="002D34E8">
        <w:t>t</w:t>
      </w:r>
      <w:r w:rsidR="000F7BB0" w:rsidRPr="002D34E8">
        <w:t>.</w:t>
      </w:r>
    </w:p>
    <w:p w14:paraId="3E053F75" w14:textId="77777777" w:rsidR="00013D06" w:rsidRPr="002D34E8" w:rsidRDefault="00013D06" w:rsidP="00743FBC">
      <w:pPr>
        <w:pStyle w:val="Normaallaadveeb"/>
        <w:shd w:val="clear" w:color="auto" w:fill="FFFFFF"/>
        <w:spacing w:before="0" w:beforeAutospacing="0" w:after="0" w:afterAutospacing="0"/>
        <w:jc w:val="both"/>
        <w:rPr>
          <w:shd w:val="clear" w:color="auto" w:fill="FFFFFF"/>
        </w:rPr>
      </w:pPr>
    </w:p>
    <w:p w14:paraId="41F32752" w14:textId="31DDF4D6" w:rsidR="00821BAE" w:rsidRPr="002D34E8" w:rsidRDefault="00821BAE" w:rsidP="00743FBC">
      <w:pPr>
        <w:pStyle w:val="Normaallaadveeb"/>
        <w:shd w:val="clear" w:color="auto" w:fill="FFFFFF"/>
        <w:spacing w:before="0" w:beforeAutospacing="0" w:after="0" w:afterAutospacing="0"/>
        <w:jc w:val="both"/>
      </w:pPr>
      <w:bookmarkStart w:id="61" w:name="_Hlk149142828"/>
      <w:r w:rsidRPr="002D34E8">
        <w:t>(</w:t>
      </w:r>
      <w:r w:rsidR="001F4C51" w:rsidRPr="002D34E8">
        <w:t>3</w:t>
      </w:r>
      <w:r w:rsidRPr="002D34E8">
        <w:t>)</w:t>
      </w:r>
      <w:r w:rsidR="00B45119" w:rsidRPr="002D34E8">
        <w:t> </w:t>
      </w:r>
      <w:bookmarkStart w:id="62" w:name="_Hlk156827681"/>
      <w:r w:rsidR="008C71AE" w:rsidRPr="002D34E8">
        <w:t xml:space="preserve">Krüptovaraturu osaline </w:t>
      </w:r>
      <w:bookmarkEnd w:id="62"/>
      <w:r w:rsidR="008C71AE" w:rsidRPr="002D34E8">
        <w:t>võib k</w:t>
      </w:r>
      <w:r w:rsidR="00A4374D" w:rsidRPr="002D34E8">
        <w:t xml:space="preserve">olmandas riigis </w:t>
      </w:r>
      <w:r w:rsidRPr="002D34E8">
        <w:t xml:space="preserve">filiaali </w:t>
      </w:r>
      <w:r w:rsidR="00A432EE" w:rsidRPr="002D34E8">
        <w:t>asutada</w:t>
      </w:r>
      <w:r w:rsidR="008438C1" w:rsidRPr="002D34E8">
        <w:t>,</w:t>
      </w:r>
      <w:r w:rsidRPr="002D34E8">
        <w:t xml:space="preserve"> piiriüles</w:t>
      </w:r>
      <w:r w:rsidR="00A432EE" w:rsidRPr="002D34E8">
        <w:t>elt</w:t>
      </w:r>
      <w:r w:rsidRPr="002D34E8">
        <w:t xml:space="preserve"> </w:t>
      </w:r>
      <w:r w:rsidR="006C04FE" w:rsidRPr="002D34E8">
        <w:t>teenust osutada</w:t>
      </w:r>
      <w:r w:rsidR="008438C1" w:rsidRPr="002D34E8">
        <w:t>,</w:t>
      </w:r>
      <w:r w:rsidR="006C04FE" w:rsidRPr="002D34E8">
        <w:t xml:space="preserve"> krüptovara pakkuda </w:t>
      </w:r>
      <w:r w:rsidR="008438C1" w:rsidRPr="002D34E8">
        <w:t xml:space="preserve">ja kauplemisele võtmist taotleda </w:t>
      </w:r>
      <w:r w:rsidRPr="002D34E8">
        <w:t>vast</w:t>
      </w:r>
      <w:r w:rsidR="00E90077" w:rsidRPr="002D34E8">
        <w:t>a</w:t>
      </w:r>
      <w:r w:rsidRPr="002D34E8">
        <w:t xml:space="preserve">valt </w:t>
      </w:r>
      <w:r w:rsidR="00A4374D" w:rsidRPr="002D34E8">
        <w:t xml:space="preserve">selle riigi </w:t>
      </w:r>
      <w:commentRangeStart w:id="63"/>
      <w:r w:rsidRPr="002D34E8">
        <w:t>õigusaktides</w:t>
      </w:r>
      <w:commentRangeEnd w:id="63"/>
      <w:r w:rsidR="00FA365F">
        <w:rPr>
          <w:rStyle w:val="Kommentaariviide"/>
          <w:rFonts w:eastAsiaTheme="minorHAnsi" w:cstheme="minorBidi"/>
          <w:lang w:eastAsia="en-US"/>
        </w:rPr>
        <w:commentReference w:id="63"/>
      </w:r>
      <w:r w:rsidR="008D5F05" w:rsidRPr="002D34E8">
        <w:t>,</w:t>
      </w:r>
      <w:r w:rsidR="008D5F05" w:rsidRPr="002D34E8">
        <w:rPr>
          <w:sz w:val="22"/>
          <w:szCs w:val="22"/>
        </w:rPr>
        <w:t xml:space="preserve"> </w:t>
      </w:r>
      <w:r w:rsidR="008D5F05" w:rsidRPr="002D34E8">
        <w:t>käesolevas seaduses ja selle alusel antud õigusaktides</w:t>
      </w:r>
      <w:r w:rsidR="008D5F05" w:rsidRPr="002D34E8">
        <w:rPr>
          <w:sz w:val="22"/>
        </w:rPr>
        <w:t xml:space="preserve"> </w:t>
      </w:r>
      <w:r w:rsidRPr="002D34E8">
        <w:t xml:space="preserve">sätestatule </w:t>
      </w:r>
      <w:r w:rsidR="006E7C9E" w:rsidRPr="002D34E8">
        <w:t>ning</w:t>
      </w:r>
      <w:r w:rsidRPr="002D34E8">
        <w:t xml:space="preserve"> võttes </w:t>
      </w:r>
      <w:r w:rsidR="002B6DA2" w:rsidRPr="002D34E8">
        <w:t xml:space="preserve">arvesse Finantsinspektsiooni ja </w:t>
      </w:r>
      <w:r w:rsidRPr="002D34E8">
        <w:t xml:space="preserve">asjakohasel juhul </w:t>
      </w:r>
      <w:r w:rsidR="00A730F6" w:rsidRPr="002D34E8">
        <w:t>kolmanda</w:t>
      </w:r>
      <w:r w:rsidRPr="002D34E8">
        <w:t xml:space="preserve"> riigi </w:t>
      </w:r>
      <w:r w:rsidR="00F5553C" w:rsidRPr="002D34E8">
        <w:t>pädeva asutuse</w:t>
      </w:r>
      <w:r w:rsidRPr="002D34E8">
        <w:t xml:space="preserve"> kehtestatud nõudeid.</w:t>
      </w:r>
    </w:p>
    <w:p w14:paraId="28959C75" w14:textId="77777777" w:rsidR="0092349A" w:rsidRPr="002D34E8" w:rsidRDefault="0092349A" w:rsidP="00743FBC">
      <w:pPr>
        <w:pStyle w:val="Normaallaadveeb"/>
        <w:shd w:val="clear" w:color="auto" w:fill="FFFFFF"/>
        <w:spacing w:before="0" w:beforeAutospacing="0" w:after="0" w:afterAutospacing="0"/>
        <w:jc w:val="both"/>
      </w:pPr>
    </w:p>
    <w:p w14:paraId="1FC7AE1D" w14:textId="6D833655" w:rsidR="0092349A" w:rsidRPr="002D34E8" w:rsidRDefault="0092349A" w:rsidP="00743FBC">
      <w:pPr>
        <w:spacing w:after="0"/>
        <w:rPr>
          <w:color w:val="202020"/>
          <w:szCs w:val="24"/>
        </w:rPr>
      </w:pPr>
      <w:commentRangeStart w:id="64"/>
      <w:r w:rsidRPr="002D34E8">
        <w:rPr>
          <w:color w:val="202020"/>
          <w:szCs w:val="24"/>
        </w:rPr>
        <w:t xml:space="preserve">(4) </w:t>
      </w:r>
      <w:commentRangeEnd w:id="64"/>
      <w:r w:rsidR="002E66BF">
        <w:rPr>
          <w:rStyle w:val="Kommentaariviide"/>
        </w:rPr>
        <w:commentReference w:id="64"/>
      </w:r>
      <w:r w:rsidRPr="002D34E8">
        <w:rPr>
          <w:color w:val="202020"/>
          <w:szCs w:val="24"/>
        </w:rPr>
        <w:t xml:space="preserve">Filiaali </w:t>
      </w:r>
      <w:bookmarkStart w:id="65" w:name="_Hlk156827706"/>
      <w:r w:rsidRPr="002D34E8">
        <w:rPr>
          <w:color w:val="202020"/>
          <w:szCs w:val="24"/>
        </w:rPr>
        <w:t xml:space="preserve">juhtimise eest vastutavaks </w:t>
      </w:r>
      <w:bookmarkEnd w:id="65"/>
      <w:r w:rsidRPr="002D34E8">
        <w:rPr>
          <w:color w:val="202020"/>
          <w:szCs w:val="24"/>
        </w:rPr>
        <w:t>isikuks ei või olla isik:</w:t>
      </w:r>
    </w:p>
    <w:p w14:paraId="4A6F5AD0" w14:textId="069B1FAE" w:rsidR="0092349A" w:rsidRPr="002D34E8" w:rsidRDefault="0092349A" w:rsidP="00743FBC">
      <w:pPr>
        <w:spacing w:after="0"/>
        <w:jc w:val="both"/>
        <w:rPr>
          <w:color w:val="202020"/>
          <w:szCs w:val="24"/>
        </w:rPr>
      </w:pPr>
      <w:r w:rsidRPr="002D34E8">
        <w:rPr>
          <w:color w:val="202020"/>
          <w:szCs w:val="24"/>
        </w:rPr>
        <w:t>1)</w:t>
      </w:r>
      <w:r w:rsidR="008B4A48" w:rsidRPr="002D34E8">
        <w:rPr>
          <w:color w:val="202020"/>
          <w:szCs w:val="24"/>
        </w:rPr>
        <w:t> </w:t>
      </w:r>
      <w:r w:rsidRPr="002D34E8">
        <w:rPr>
          <w:color w:val="202020"/>
          <w:szCs w:val="24"/>
        </w:rPr>
        <w:t>kelle tegevus või tegevusetus on kaasa toonud krüptovaraturu osalise või muu finantsjärelevalve alla kuuluva isiku pankroti või sundlikvideerimise või tegevusloa kehtetuks tunnistamise finantsjärelevalve asutuse algatusel;</w:t>
      </w:r>
    </w:p>
    <w:p w14:paraId="2CFBB3F5" w14:textId="3DD5F188" w:rsidR="0092349A" w:rsidRPr="002D34E8" w:rsidRDefault="0092349A" w:rsidP="00743FBC">
      <w:pPr>
        <w:pStyle w:val="Normaallaadveeb"/>
        <w:shd w:val="clear" w:color="auto" w:fill="FFFFFF"/>
        <w:spacing w:before="0" w:beforeAutospacing="0" w:after="0" w:afterAutospacing="0"/>
        <w:jc w:val="both"/>
        <w:rPr>
          <w:color w:val="202020"/>
        </w:rPr>
      </w:pPr>
      <w:r w:rsidRPr="002D34E8">
        <w:rPr>
          <w:color w:val="202020"/>
        </w:rPr>
        <w:t>2)</w:t>
      </w:r>
      <w:r w:rsidRPr="002D34E8">
        <w:rPr>
          <w:rFonts w:eastAsia="Arial"/>
        </w:rPr>
        <w:t> </w:t>
      </w:r>
      <w:bookmarkStart w:id="66" w:name="_Hlk156827741"/>
      <w:r w:rsidRPr="002D34E8">
        <w:rPr>
          <w:color w:val="202020"/>
        </w:rPr>
        <w:t>kes on pannud toime esimese astme kuriteo</w:t>
      </w:r>
      <w:bookmarkEnd w:id="66"/>
      <w:r w:rsidRPr="002D34E8">
        <w:rPr>
          <w:color w:val="202020"/>
        </w:rPr>
        <w:t>;</w:t>
      </w:r>
    </w:p>
    <w:p w14:paraId="4F33820A" w14:textId="15F0CAE9" w:rsidR="0092349A" w:rsidRPr="002D34E8" w:rsidRDefault="0092349A" w:rsidP="00743FBC">
      <w:pPr>
        <w:pStyle w:val="Normaallaadveeb"/>
        <w:shd w:val="clear" w:color="auto" w:fill="FFFFFF"/>
        <w:spacing w:before="0" w:beforeAutospacing="0" w:after="0" w:afterAutospacing="0"/>
        <w:jc w:val="both"/>
        <w:rPr>
          <w:color w:val="202020"/>
        </w:rPr>
      </w:pPr>
      <w:r w:rsidRPr="002D34E8">
        <w:rPr>
          <w:color w:val="202020"/>
        </w:rPr>
        <w:t>3)</w:t>
      </w:r>
      <w:r w:rsidRPr="002D34E8">
        <w:rPr>
          <w:rFonts w:eastAsia="Arial"/>
        </w:rPr>
        <w:t> </w:t>
      </w:r>
      <w:r w:rsidRPr="002D34E8">
        <w:rPr>
          <w:color w:val="202020"/>
        </w:rPr>
        <w:t>kelle suhtes on kohus vastavalt karistusseadustiku §-le 49 kohaldanud tegutsemiskeeldu või §-le 49</w:t>
      </w:r>
      <w:r w:rsidRPr="002D34E8">
        <w:rPr>
          <w:color w:val="202020"/>
          <w:vertAlign w:val="superscript"/>
        </w:rPr>
        <w:t>1</w:t>
      </w:r>
      <w:r w:rsidRPr="002D34E8">
        <w:rPr>
          <w:color w:val="202020"/>
        </w:rPr>
        <w:t> ettevõtluskeeldu</w:t>
      </w:r>
      <w:r w:rsidR="00FD1F25" w:rsidRPr="002D34E8">
        <w:rPr>
          <w:color w:val="202020"/>
        </w:rPr>
        <w:t xml:space="preserve"> või kelle</w:t>
      </w:r>
      <w:r w:rsidRPr="002D34E8">
        <w:rPr>
          <w:color w:val="202020"/>
        </w:rPr>
        <w:t xml:space="preserve"> suhtes kehtib ärikeeld või teataval erialal või ametikohal töötamise keeld või </w:t>
      </w:r>
      <w:r w:rsidR="00FD1F25" w:rsidRPr="002D34E8">
        <w:rPr>
          <w:color w:val="202020"/>
        </w:rPr>
        <w:t>keda</w:t>
      </w:r>
      <w:r w:rsidRPr="002D34E8">
        <w:rPr>
          <w:color w:val="202020"/>
        </w:rPr>
        <w:t xml:space="preserve"> on karistatud sellise keelu rikkumise eest;</w:t>
      </w:r>
    </w:p>
    <w:p w14:paraId="061090C7" w14:textId="0F8F654B" w:rsidR="0092349A" w:rsidRPr="002D34E8" w:rsidRDefault="0092349A" w:rsidP="00743FBC">
      <w:pPr>
        <w:pStyle w:val="Normaallaadveeb"/>
        <w:shd w:val="clear" w:color="auto" w:fill="FFFFFF"/>
        <w:spacing w:before="0" w:beforeAutospacing="0" w:after="0" w:afterAutospacing="0"/>
        <w:jc w:val="both"/>
        <w:rPr>
          <w:color w:val="202020"/>
        </w:rPr>
      </w:pPr>
      <w:r w:rsidRPr="002D34E8">
        <w:rPr>
          <w:color w:val="202020"/>
        </w:rPr>
        <w:t>4)</w:t>
      </w:r>
      <w:r w:rsidRPr="002D34E8">
        <w:rPr>
          <w:rFonts w:eastAsia="Arial"/>
        </w:rPr>
        <w:t> </w:t>
      </w:r>
      <w:r w:rsidRPr="002D34E8">
        <w:rPr>
          <w:color w:val="202020"/>
        </w:rPr>
        <w:t>kes ei ole suuteline korraldama krüptovaraga seotud tegevust selliselt, et tema klientide huvid oleksid piisavalt kaitstud;</w:t>
      </w:r>
    </w:p>
    <w:p w14:paraId="2D2682C6" w14:textId="77777777" w:rsidR="00600C6E" w:rsidRPr="002D34E8" w:rsidRDefault="0092349A" w:rsidP="00743FBC">
      <w:pPr>
        <w:pStyle w:val="Normaallaadveeb"/>
        <w:shd w:val="clear" w:color="auto" w:fill="FFFFFF"/>
        <w:spacing w:before="0" w:beforeAutospacing="0" w:after="0" w:afterAutospacing="0"/>
        <w:jc w:val="both"/>
        <w:rPr>
          <w:color w:val="202020"/>
        </w:rPr>
      </w:pPr>
      <w:r w:rsidRPr="002D34E8">
        <w:rPr>
          <w:color w:val="202020"/>
        </w:rPr>
        <w:t>5)</w:t>
      </w:r>
      <w:r w:rsidRPr="002D34E8">
        <w:rPr>
          <w:rFonts w:eastAsia="Arial"/>
        </w:rPr>
        <w:t> </w:t>
      </w:r>
      <w:r w:rsidRPr="002D34E8">
        <w:rPr>
          <w:color w:val="202020"/>
        </w:rPr>
        <w:t>kes on esitanud Finantsinspektsioonile valeinfot või jätnud olulise info esitamata;</w:t>
      </w:r>
    </w:p>
    <w:p w14:paraId="448EDF49" w14:textId="44B349E4" w:rsidR="0092349A" w:rsidRPr="002D34E8" w:rsidRDefault="0092349A" w:rsidP="00743FBC">
      <w:pPr>
        <w:pStyle w:val="Normaallaadveeb"/>
        <w:shd w:val="clear" w:color="auto" w:fill="FFFFFF"/>
        <w:spacing w:before="0" w:beforeAutospacing="0" w:after="0" w:afterAutospacing="0"/>
        <w:jc w:val="both"/>
        <w:rPr>
          <w:color w:val="202020"/>
        </w:rPr>
      </w:pPr>
      <w:r w:rsidRPr="002D34E8">
        <w:rPr>
          <w:color w:val="202020"/>
        </w:rPr>
        <w:t>6)</w:t>
      </w:r>
      <w:r w:rsidRPr="002D34E8">
        <w:rPr>
          <w:rFonts w:eastAsia="Arial"/>
        </w:rPr>
        <w:t> </w:t>
      </w:r>
      <w:r w:rsidRPr="002D34E8">
        <w:rPr>
          <w:color w:val="202020"/>
        </w:rPr>
        <w:t>keda on karistatud majandusalase, ametialase, varavastase või avaliku usalduse vastase süüteo eest või terrorikuriteo või selle toimepanemisele suunatud tegevuse rahastamise või toetamise eest ning tema vastavad karistusandmed ei ole karistusregistri seaduse kohaselt karistusregistrist kustutatud või tema suhtes on kohaldatud rahvusvahelist sanktsiooni.</w:t>
      </w:r>
    </w:p>
    <w:bookmarkEnd w:id="61"/>
    <w:p w14:paraId="3AC0C34A" w14:textId="77777777" w:rsidR="008D5F05" w:rsidRPr="002D34E8" w:rsidRDefault="008D5F05" w:rsidP="00743FBC">
      <w:pPr>
        <w:pStyle w:val="Normaallaadveeb"/>
        <w:shd w:val="clear" w:color="auto" w:fill="FFFFFF"/>
        <w:spacing w:before="0" w:beforeAutospacing="0" w:after="0" w:afterAutospacing="0"/>
        <w:jc w:val="both"/>
        <w:rPr>
          <w:bdr w:val="none" w:sz="0" w:space="0" w:color="auto" w:frame="1"/>
        </w:rPr>
      </w:pPr>
    </w:p>
    <w:p w14:paraId="12ABEDFC" w14:textId="1BF9C869" w:rsidR="00821BAE" w:rsidRPr="002D34E8" w:rsidRDefault="00821BAE" w:rsidP="00743FBC">
      <w:pPr>
        <w:pStyle w:val="Normaallaadveeb"/>
        <w:shd w:val="clear" w:color="auto" w:fill="FFFFFF"/>
        <w:spacing w:before="0" w:beforeAutospacing="0" w:after="0" w:afterAutospacing="0"/>
        <w:jc w:val="both"/>
      </w:pPr>
      <w:r w:rsidRPr="002D34E8">
        <w:t>(</w:t>
      </w:r>
      <w:r w:rsidR="0092349A" w:rsidRPr="002D34E8">
        <w:t>5</w:t>
      </w:r>
      <w:r w:rsidRPr="002D34E8">
        <w:t>)</w:t>
      </w:r>
      <w:r w:rsidR="00B65772" w:rsidRPr="002D34E8">
        <w:t> </w:t>
      </w:r>
      <w:r w:rsidRPr="002D34E8">
        <w:t xml:space="preserve">Finantsinspektsioon võib </w:t>
      </w:r>
      <w:r w:rsidR="00206E4F" w:rsidRPr="002D34E8">
        <w:t>keel</w:t>
      </w:r>
      <w:r w:rsidR="008C71AE" w:rsidRPr="002D34E8">
        <w:t xml:space="preserve">duda </w:t>
      </w:r>
      <w:r w:rsidR="00881638" w:rsidRPr="002D34E8">
        <w:t xml:space="preserve">kolmandas riigis </w:t>
      </w:r>
      <w:r w:rsidR="00206E4F" w:rsidRPr="002D34E8">
        <w:t>tegutsemis</w:t>
      </w:r>
      <w:r w:rsidR="0011194E" w:rsidRPr="002D34E8">
        <w:t>e</w:t>
      </w:r>
      <w:r w:rsidR="00206E4F" w:rsidRPr="002D34E8">
        <w:t xml:space="preserve"> loa andmisest</w:t>
      </w:r>
      <w:r w:rsidRPr="002D34E8">
        <w:t>, kui tema hinnangul esineb vähemalt üks järgmistest asjaoludest:</w:t>
      </w:r>
    </w:p>
    <w:p w14:paraId="68D58934" w14:textId="6A578433" w:rsidR="00821BAE" w:rsidRPr="002D34E8" w:rsidRDefault="00821BAE" w:rsidP="00743FBC">
      <w:pPr>
        <w:pStyle w:val="Normaallaadveeb"/>
        <w:shd w:val="clear" w:color="auto" w:fill="FFFFFF"/>
        <w:spacing w:before="0" w:beforeAutospacing="0" w:after="0" w:afterAutospacing="0"/>
        <w:jc w:val="both"/>
      </w:pPr>
      <w:r w:rsidRPr="002D34E8">
        <w:t>1)</w:t>
      </w:r>
      <w:r w:rsidRPr="002D34E8">
        <w:rPr>
          <w:rStyle w:val="tyhik"/>
          <w:rFonts w:eastAsiaTheme="majorEastAsia"/>
          <w:bdr w:val="none" w:sz="0" w:space="0" w:color="auto" w:frame="1"/>
        </w:rPr>
        <w:t> </w:t>
      </w:r>
      <w:r w:rsidR="001A0440" w:rsidRPr="002D34E8">
        <w:rPr>
          <w:rStyle w:val="tyhik"/>
          <w:rFonts w:eastAsiaTheme="majorEastAsia"/>
          <w:bdr w:val="none" w:sz="0" w:space="0" w:color="auto" w:frame="1"/>
        </w:rPr>
        <w:t>krüptovaraturu osalise</w:t>
      </w:r>
      <w:r w:rsidRPr="002D34E8">
        <w:rPr>
          <w:rStyle w:val="tyhik"/>
          <w:rFonts w:eastAsiaTheme="majorEastAsia"/>
          <w:bdr w:val="none" w:sz="0" w:space="0" w:color="auto" w:frame="1"/>
        </w:rPr>
        <w:t xml:space="preserve"> tegevus </w:t>
      </w:r>
      <w:r w:rsidR="00A4374D" w:rsidRPr="002D34E8">
        <w:rPr>
          <w:rStyle w:val="tyhik"/>
          <w:rFonts w:eastAsiaTheme="majorEastAsia"/>
          <w:bdr w:val="none" w:sz="0" w:space="0" w:color="auto" w:frame="1"/>
        </w:rPr>
        <w:t xml:space="preserve">kolmandas riigis </w:t>
      </w:r>
      <w:r w:rsidRPr="002D34E8">
        <w:t xml:space="preserve">filiaali </w:t>
      </w:r>
      <w:r w:rsidR="00A432EE" w:rsidRPr="002D34E8">
        <w:t xml:space="preserve">kaudu </w:t>
      </w:r>
      <w:r w:rsidRPr="002D34E8">
        <w:t>või piiriülese</w:t>
      </w:r>
      <w:r w:rsidR="003A5707" w:rsidRPr="002D34E8">
        <w:t>lt</w:t>
      </w:r>
      <w:r w:rsidRPr="002D34E8">
        <w:t xml:space="preserve"> kahjustab </w:t>
      </w:r>
      <w:r w:rsidR="00A432EE" w:rsidRPr="002D34E8">
        <w:t xml:space="preserve">tema </w:t>
      </w:r>
      <w:r w:rsidRPr="002D34E8">
        <w:t>klientide huve, finantsseisundit või tegevuse usaldusväärsust;</w:t>
      </w:r>
    </w:p>
    <w:p w14:paraId="10A35242" w14:textId="72D35BBB" w:rsidR="00AD2CA0" w:rsidRPr="002D34E8" w:rsidRDefault="00206E4F" w:rsidP="00743FBC">
      <w:pPr>
        <w:pStyle w:val="Normaallaadveeb"/>
        <w:shd w:val="clear" w:color="auto" w:fill="FFFFFF"/>
        <w:spacing w:before="0" w:beforeAutospacing="0" w:after="0" w:afterAutospacing="0"/>
        <w:jc w:val="both"/>
      </w:pPr>
      <w:bookmarkStart w:id="67" w:name="_Hlk140055982"/>
      <w:r w:rsidRPr="002D34E8">
        <w:t>2)</w:t>
      </w:r>
      <w:r w:rsidR="00FF2F40" w:rsidRPr="002D34E8">
        <w:t> </w:t>
      </w:r>
      <w:r w:rsidRPr="002D34E8">
        <w:t>krüptovaraturu osalise finantsseisund</w:t>
      </w:r>
      <w:r w:rsidR="00AD2CA0" w:rsidRPr="002D34E8">
        <w:t xml:space="preserve"> ja</w:t>
      </w:r>
      <w:r w:rsidRPr="002D34E8">
        <w:t xml:space="preserve"> organisatsiooniline ülesehitus ei ole piisavad tegevuskavas nimetatud </w:t>
      </w:r>
      <w:r w:rsidR="00921286" w:rsidRPr="002D34E8">
        <w:t>krüptovara</w:t>
      </w:r>
      <w:r w:rsidRPr="002D34E8">
        <w:t>teenuste</w:t>
      </w:r>
      <w:r w:rsidR="00AD2CA0" w:rsidRPr="002D34E8">
        <w:t xml:space="preserve"> osutamiseks</w:t>
      </w:r>
      <w:r w:rsidR="00921286" w:rsidRPr="002D34E8">
        <w:t>, krüptovara pakkumiseks või krüptovara kauplemisele võtmise taotlemiseks kolmandas riigis;</w:t>
      </w:r>
    </w:p>
    <w:p w14:paraId="0C4056D9" w14:textId="2782EB84" w:rsidR="0092349A" w:rsidRPr="002D34E8" w:rsidRDefault="0092349A" w:rsidP="00743FBC">
      <w:pPr>
        <w:pStyle w:val="Normaallaadveeb"/>
        <w:shd w:val="clear" w:color="auto" w:fill="FFFFFF"/>
        <w:spacing w:before="0" w:beforeAutospacing="0" w:after="0" w:afterAutospacing="0"/>
        <w:jc w:val="both"/>
      </w:pPr>
      <w:r w:rsidRPr="002D34E8">
        <w:t>3)</w:t>
      </w:r>
      <w:r w:rsidR="00FF2F40" w:rsidRPr="002D34E8">
        <w:t> </w:t>
      </w:r>
      <w:r w:rsidRPr="002D34E8">
        <w:t>filiaali juhtimise eest vastutav isik ei vasta käesoleva paragrahvi lõikes 4 sätestatud tingimustele;</w:t>
      </w:r>
    </w:p>
    <w:p w14:paraId="1006E78B" w14:textId="23DEDD21" w:rsidR="000C1524" w:rsidRPr="002D34E8" w:rsidRDefault="00CF6907" w:rsidP="00743FBC">
      <w:pPr>
        <w:pStyle w:val="Normaallaadveeb"/>
        <w:shd w:val="clear" w:color="auto" w:fill="FFFFFF"/>
        <w:spacing w:before="0" w:beforeAutospacing="0" w:after="0" w:afterAutospacing="0"/>
        <w:jc w:val="both"/>
      </w:pPr>
      <w:bookmarkStart w:id="68" w:name="_Hlk142569638"/>
      <w:bookmarkEnd w:id="67"/>
      <w:r w:rsidRPr="002D34E8">
        <w:t>4</w:t>
      </w:r>
      <w:r w:rsidR="00821BAE" w:rsidRPr="002D34E8">
        <w:t>)</w:t>
      </w:r>
      <w:r w:rsidR="00821BAE" w:rsidRPr="002D34E8">
        <w:rPr>
          <w:rStyle w:val="tyhik"/>
          <w:rFonts w:eastAsiaTheme="majorEastAsia"/>
          <w:bdr w:val="none" w:sz="0" w:space="0" w:color="auto" w:frame="1"/>
        </w:rPr>
        <w:t> </w:t>
      </w:r>
      <w:r w:rsidR="000C1524" w:rsidRPr="002D34E8">
        <w:rPr>
          <w:rStyle w:val="tyhik"/>
          <w:rFonts w:eastAsiaTheme="majorEastAsia"/>
          <w:bdr w:val="none" w:sz="0" w:space="0" w:color="auto" w:frame="1"/>
        </w:rPr>
        <w:t xml:space="preserve">krüptovaraturu osalise tegevus kolmandas riigis </w:t>
      </w:r>
      <w:r w:rsidR="000C1524" w:rsidRPr="002D34E8">
        <w:t>filiaali kaudu või piiriüleselt on seotud rahapesu või terrorismi rahastamise või selle katsega või rahvusvahelise sanktsiooni rikkumise või sellest kõrvalehiilimise või selle katsega või suurendab selliseid riske;</w:t>
      </w:r>
    </w:p>
    <w:bookmarkEnd w:id="68"/>
    <w:p w14:paraId="038861D3" w14:textId="104F68D8" w:rsidR="00206E4F" w:rsidRPr="002D34E8" w:rsidRDefault="00CF6907" w:rsidP="00743FBC">
      <w:pPr>
        <w:pStyle w:val="Normaallaadveeb"/>
        <w:shd w:val="clear" w:color="auto" w:fill="FFFFFF"/>
        <w:spacing w:before="0" w:beforeAutospacing="0" w:after="0" w:afterAutospacing="0"/>
        <w:jc w:val="both"/>
      </w:pPr>
      <w:r w:rsidRPr="002D34E8">
        <w:lastRenderedPageBreak/>
        <w:t>5</w:t>
      </w:r>
      <w:r w:rsidR="00821BAE" w:rsidRPr="002D34E8">
        <w:t>)</w:t>
      </w:r>
      <w:r w:rsidR="00FF2F40" w:rsidRPr="002D34E8">
        <w:t> </w:t>
      </w:r>
      <w:r w:rsidR="001A0440" w:rsidRPr="002D34E8">
        <w:rPr>
          <w:rStyle w:val="tyhik"/>
          <w:rFonts w:eastAsiaTheme="majorEastAsia"/>
          <w:bdr w:val="none" w:sz="0" w:space="0" w:color="auto" w:frame="1"/>
        </w:rPr>
        <w:t>krüptovaraturu osaline</w:t>
      </w:r>
      <w:r w:rsidR="00A432EE" w:rsidRPr="002D34E8">
        <w:rPr>
          <w:rStyle w:val="tyhik"/>
          <w:rFonts w:eastAsiaTheme="majorEastAsia"/>
          <w:bdr w:val="none" w:sz="0" w:space="0" w:color="auto" w:frame="1"/>
        </w:rPr>
        <w:t xml:space="preserve"> </w:t>
      </w:r>
      <w:r w:rsidR="00821BAE" w:rsidRPr="002D34E8">
        <w:t xml:space="preserve">ei ole võimeline täitma </w:t>
      </w:r>
      <w:r w:rsidR="00A4374D" w:rsidRPr="002D34E8">
        <w:t xml:space="preserve">kolmandas riigis </w:t>
      </w:r>
      <w:r w:rsidR="001A0440" w:rsidRPr="002D34E8">
        <w:t>tegutsemiseks</w:t>
      </w:r>
      <w:r w:rsidR="00821BAE" w:rsidRPr="002D34E8">
        <w:t xml:space="preserve"> </w:t>
      </w:r>
      <w:r w:rsidR="001A0440" w:rsidRPr="002D34E8">
        <w:t>ette</w:t>
      </w:r>
      <w:r w:rsidR="00687C52" w:rsidRPr="002D34E8">
        <w:t xml:space="preserve"> </w:t>
      </w:r>
      <w:r w:rsidR="001A0440" w:rsidRPr="002D34E8">
        <w:t>nähtud</w:t>
      </w:r>
      <w:r w:rsidR="00821BAE" w:rsidRPr="002D34E8">
        <w:t xml:space="preserve"> nõudeid</w:t>
      </w:r>
      <w:r w:rsidR="00206E4F" w:rsidRPr="002D34E8">
        <w:t>;</w:t>
      </w:r>
    </w:p>
    <w:p w14:paraId="220663E3" w14:textId="72371778" w:rsidR="0096325B" w:rsidRPr="002D34E8" w:rsidRDefault="00CF6907" w:rsidP="00743FBC">
      <w:pPr>
        <w:pStyle w:val="Normaallaadveeb"/>
        <w:shd w:val="clear" w:color="auto" w:fill="FFFFFF"/>
        <w:spacing w:before="0" w:beforeAutospacing="0" w:after="0" w:afterAutospacing="0"/>
        <w:jc w:val="both"/>
      </w:pPr>
      <w:bookmarkStart w:id="69" w:name="_Hlk140056025"/>
      <w:r w:rsidRPr="002D34E8">
        <w:t>6</w:t>
      </w:r>
      <w:r w:rsidR="00206E4F" w:rsidRPr="002D34E8">
        <w:t>)</w:t>
      </w:r>
      <w:r w:rsidR="00FF2F40" w:rsidRPr="002D34E8">
        <w:t> </w:t>
      </w:r>
      <w:r w:rsidR="00206E4F" w:rsidRPr="002D34E8">
        <w:t>krüptovaraturu osalise esitatud andmed või dokumendid on ebaõiged või eksitavad või ei vasta käesolevas seaduses sätestatud nõuetele</w:t>
      </w:r>
      <w:r w:rsidR="0096325B" w:rsidRPr="002D34E8">
        <w:t>;</w:t>
      </w:r>
    </w:p>
    <w:p w14:paraId="6CB89D28" w14:textId="4BC5D080" w:rsidR="00206E4F" w:rsidRPr="002D34E8" w:rsidRDefault="00CF6907" w:rsidP="00743FBC">
      <w:pPr>
        <w:pStyle w:val="Normaallaadveeb"/>
        <w:shd w:val="clear" w:color="auto" w:fill="FFFFFF"/>
        <w:spacing w:before="0" w:beforeAutospacing="0" w:after="0" w:afterAutospacing="0"/>
        <w:jc w:val="both"/>
        <w:rPr>
          <w:shd w:val="clear" w:color="auto" w:fill="FFFFFF"/>
        </w:rPr>
      </w:pPr>
      <w:r w:rsidRPr="002D34E8">
        <w:t>7</w:t>
      </w:r>
      <w:r w:rsidR="0096325B" w:rsidRPr="002D34E8">
        <w:t>)</w:t>
      </w:r>
      <w:r w:rsidR="00FF2F40" w:rsidRPr="002D34E8">
        <w:t> </w:t>
      </w:r>
      <w:r w:rsidR="0096325B" w:rsidRPr="002D34E8">
        <w:rPr>
          <w:color w:val="202020"/>
        </w:rPr>
        <w:t>kolmanda riigi pädeval asutusel ei ole õiguslikku alust või võimalusi Finantsinspektsiooniga koostöö tegemiseks, mille tõttu ei ole Finantsinspektsioonil võimalik teostada vajalikul tasemel järelevalvet kolmandas riigis asutatud filiaali või seal osutatavate teenuste üle</w:t>
      </w:r>
      <w:r w:rsidR="00206E4F" w:rsidRPr="002D34E8">
        <w:t>.</w:t>
      </w:r>
    </w:p>
    <w:bookmarkEnd w:id="69"/>
    <w:p w14:paraId="1C63B9D3" w14:textId="77777777" w:rsidR="00230213" w:rsidRPr="002D34E8" w:rsidRDefault="00230213" w:rsidP="00743FBC">
      <w:pPr>
        <w:pStyle w:val="Normaallaadveeb"/>
        <w:shd w:val="clear" w:color="auto" w:fill="FFFFFF"/>
        <w:spacing w:before="0" w:beforeAutospacing="0" w:after="0" w:afterAutospacing="0"/>
        <w:jc w:val="both"/>
      </w:pPr>
    </w:p>
    <w:p w14:paraId="0F304850" w14:textId="2A028673" w:rsidR="00D64F7F" w:rsidRPr="002D34E8" w:rsidRDefault="00D64F7F" w:rsidP="00743FBC">
      <w:pPr>
        <w:pStyle w:val="Normaallaadveeb"/>
        <w:shd w:val="clear" w:color="auto" w:fill="FFFFFF"/>
        <w:spacing w:before="0" w:beforeAutospacing="0" w:after="0" w:afterAutospacing="0"/>
        <w:jc w:val="both"/>
        <w:rPr>
          <w:shd w:val="clear" w:color="auto" w:fill="FFFFFF"/>
        </w:rPr>
      </w:pPr>
      <w:r w:rsidRPr="002D34E8">
        <w:t>(</w:t>
      </w:r>
      <w:r w:rsidR="0092349A" w:rsidRPr="002D34E8">
        <w:t>6</w:t>
      </w:r>
      <w:r w:rsidRPr="002D34E8">
        <w:t>)</w:t>
      </w:r>
      <w:r w:rsidR="00B148BC" w:rsidRPr="002D34E8">
        <w:t> </w:t>
      </w:r>
      <w:r w:rsidRPr="002D34E8">
        <w:t xml:space="preserve">Finantsinspektsioon teeb otsuse kolmandas riigis tegutsemise loa andmise või selle andmisest keeldumise kohta kahe kuu jooksul </w:t>
      </w:r>
      <w:r w:rsidR="002507E0" w:rsidRPr="002D34E8">
        <w:t>pärast</w:t>
      </w:r>
      <w:r w:rsidRPr="002D34E8">
        <w:t xml:space="preserve"> krüptovaraturu osaliselt täielike andmete ja dokumentide kättesaamist. </w:t>
      </w:r>
      <w:r w:rsidRPr="002D34E8">
        <w:rPr>
          <w:shd w:val="clear" w:color="auto" w:fill="FFFFFF"/>
        </w:rPr>
        <w:t>Finantsinspektsioon teeb otsuse viivitamata krüptovaraturu osalisele teatavaks.</w:t>
      </w:r>
    </w:p>
    <w:p w14:paraId="78DC7FCF" w14:textId="77777777" w:rsidR="00D64F7F" w:rsidRPr="002D34E8" w:rsidRDefault="00D64F7F" w:rsidP="00743FBC">
      <w:pPr>
        <w:pStyle w:val="Normaallaadveeb"/>
        <w:shd w:val="clear" w:color="auto" w:fill="FFFFFF"/>
        <w:spacing w:before="0" w:beforeAutospacing="0" w:after="0" w:afterAutospacing="0"/>
        <w:jc w:val="both"/>
        <w:rPr>
          <w:shd w:val="clear" w:color="auto" w:fill="FFFFFF"/>
        </w:rPr>
      </w:pPr>
    </w:p>
    <w:p w14:paraId="62FCCDBE" w14:textId="17E5C448" w:rsidR="00612AB0" w:rsidRPr="002D34E8" w:rsidRDefault="00821BAE" w:rsidP="00743FBC">
      <w:pPr>
        <w:pStyle w:val="Normaallaadveeb"/>
        <w:shd w:val="clear" w:color="auto" w:fill="FFFFFF"/>
        <w:spacing w:before="0" w:beforeAutospacing="0" w:after="0" w:afterAutospacing="0"/>
        <w:jc w:val="both"/>
      </w:pPr>
      <w:r w:rsidRPr="002D34E8">
        <w:t>(</w:t>
      </w:r>
      <w:r w:rsidR="0092349A" w:rsidRPr="002D34E8">
        <w:t>7</w:t>
      </w:r>
      <w:r w:rsidRPr="002D34E8">
        <w:t xml:space="preserve">) </w:t>
      </w:r>
      <w:r w:rsidR="00612AB0" w:rsidRPr="002D34E8">
        <w:rPr>
          <w:shd w:val="clear" w:color="auto" w:fill="FFFFFF"/>
        </w:rPr>
        <w:t xml:space="preserve">Krüptovaraturu osaline võib alustada kolmandas riigis tegevust pärast käesoleva paragrahvi lõikes </w:t>
      </w:r>
      <w:r w:rsidR="00011868" w:rsidRPr="002D34E8">
        <w:rPr>
          <w:shd w:val="clear" w:color="auto" w:fill="FFFFFF"/>
        </w:rPr>
        <w:t>6</w:t>
      </w:r>
      <w:r w:rsidR="00612AB0" w:rsidRPr="002D34E8">
        <w:rPr>
          <w:shd w:val="clear" w:color="auto" w:fill="FFFFFF"/>
        </w:rPr>
        <w:t xml:space="preserve"> nimetatud loa andmise otsuse kättesaamist</w:t>
      </w:r>
      <w:r w:rsidR="00612AB0" w:rsidRPr="002D34E8">
        <w:rPr>
          <w:rFonts w:ascii="Arial" w:hAnsi="Arial" w:cs="Arial"/>
          <w:sz w:val="21"/>
          <w:szCs w:val="21"/>
          <w:shd w:val="clear" w:color="auto" w:fill="FFFFFF"/>
        </w:rPr>
        <w:t xml:space="preserve">. </w:t>
      </w:r>
      <w:r w:rsidRPr="002D34E8">
        <w:t xml:space="preserve">Enne </w:t>
      </w:r>
      <w:r w:rsidR="00A4374D" w:rsidRPr="002D34E8">
        <w:t xml:space="preserve">kolmandas riigis </w:t>
      </w:r>
      <w:r w:rsidRPr="002D34E8">
        <w:t xml:space="preserve">tegevuse alustamist teatab </w:t>
      </w:r>
      <w:r w:rsidR="00881638" w:rsidRPr="002D34E8">
        <w:rPr>
          <w:rStyle w:val="tyhik"/>
          <w:rFonts w:eastAsiaTheme="majorEastAsia"/>
          <w:bdr w:val="none" w:sz="0" w:space="0" w:color="auto" w:frame="1"/>
        </w:rPr>
        <w:t>krüptovarat</w:t>
      </w:r>
      <w:r w:rsidR="006C04FE" w:rsidRPr="002D34E8">
        <w:rPr>
          <w:rStyle w:val="tyhik"/>
          <w:rFonts w:eastAsiaTheme="majorEastAsia"/>
          <w:bdr w:val="none" w:sz="0" w:space="0" w:color="auto" w:frame="1"/>
        </w:rPr>
        <w:t>uru osaline</w:t>
      </w:r>
      <w:r w:rsidRPr="002D34E8">
        <w:t xml:space="preserve"> Finantsinspektsioonile kuupäeva, millal s</w:t>
      </w:r>
      <w:r w:rsidR="00A4374D" w:rsidRPr="002D34E8">
        <w:t>elles riigis</w:t>
      </w:r>
      <w:r w:rsidRPr="002D34E8">
        <w:t xml:space="preserve"> </w:t>
      </w:r>
      <w:r w:rsidR="001A0440" w:rsidRPr="002D34E8">
        <w:t>teg</w:t>
      </w:r>
      <w:r w:rsidR="003A5707" w:rsidRPr="002D34E8">
        <w:t>utsemist</w:t>
      </w:r>
      <w:r w:rsidRPr="002D34E8">
        <w:t xml:space="preserve"> alustatakse. </w:t>
      </w:r>
    </w:p>
    <w:p w14:paraId="6FAAE268" w14:textId="77777777" w:rsidR="008C71AE" w:rsidRPr="002D34E8" w:rsidRDefault="008C71AE" w:rsidP="00743FBC">
      <w:pPr>
        <w:pStyle w:val="Normaallaadveeb"/>
        <w:shd w:val="clear" w:color="auto" w:fill="FFFFFF"/>
        <w:spacing w:before="0" w:beforeAutospacing="0" w:after="0" w:afterAutospacing="0"/>
        <w:jc w:val="both"/>
      </w:pPr>
    </w:p>
    <w:p w14:paraId="337139AE" w14:textId="29EC04B9" w:rsidR="003A7774" w:rsidRPr="002D34E8" w:rsidRDefault="00821BAE" w:rsidP="00743FBC">
      <w:pPr>
        <w:pStyle w:val="Normaallaadveeb"/>
        <w:shd w:val="clear" w:color="auto" w:fill="FFFFFF"/>
        <w:spacing w:before="0" w:beforeAutospacing="0" w:after="0" w:afterAutospacing="0"/>
        <w:jc w:val="both"/>
      </w:pPr>
      <w:r w:rsidRPr="002D34E8">
        <w:t>(</w:t>
      </w:r>
      <w:r w:rsidR="0092349A" w:rsidRPr="002D34E8">
        <w:t>8</w:t>
      </w:r>
      <w:r w:rsidRPr="002D34E8">
        <w:t xml:space="preserve">) </w:t>
      </w:r>
      <w:r w:rsidR="00881638" w:rsidRPr="002D34E8">
        <w:rPr>
          <w:rStyle w:val="tyhik"/>
          <w:rFonts w:eastAsiaTheme="majorEastAsia"/>
          <w:bdr w:val="none" w:sz="0" w:space="0" w:color="auto" w:frame="1"/>
        </w:rPr>
        <w:t>Krüptovara</w:t>
      </w:r>
      <w:r w:rsidR="00A432EE" w:rsidRPr="002D34E8">
        <w:rPr>
          <w:rStyle w:val="tyhik"/>
          <w:rFonts w:eastAsiaTheme="majorEastAsia"/>
          <w:bdr w:val="none" w:sz="0" w:space="0" w:color="auto" w:frame="1"/>
        </w:rPr>
        <w:t>t</w:t>
      </w:r>
      <w:r w:rsidR="001A0440" w:rsidRPr="002D34E8">
        <w:rPr>
          <w:rStyle w:val="tyhik"/>
          <w:rFonts w:eastAsiaTheme="majorEastAsia"/>
          <w:bdr w:val="none" w:sz="0" w:space="0" w:color="auto" w:frame="1"/>
        </w:rPr>
        <w:t xml:space="preserve">uru osaline </w:t>
      </w:r>
      <w:r w:rsidRPr="002D34E8">
        <w:t>teavitab viivitamata Finantsinspektsiooni muudatusest käesoleva paragrahvi lõikes </w:t>
      </w:r>
      <w:r w:rsidR="008C16EA" w:rsidRPr="002D34E8">
        <w:t>2</w:t>
      </w:r>
      <w:r w:rsidRPr="002D34E8">
        <w:t xml:space="preserve"> nimetatud andmetes või dokumentides</w:t>
      </w:r>
      <w:r w:rsidR="002B727E" w:rsidRPr="002D34E8">
        <w:t>, kuid</w:t>
      </w:r>
      <w:r w:rsidRPr="002D34E8">
        <w:t xml:space="preserve"> vähemalt üks kuu enne muudatuse rakendumist.</w:t>
      </w:r>
      <w:r w:rsidR="00612AB0" w:rsidRPr="002D34E8">
        <w:t xml:space="preserve"> </w:t>
      </w:r>
      <w:r w:rsidR="00612AB0" w:rsidRPr="002D34E8">
        <w:rPr>
          <w:shd w:val="clear" w:color="auto" w:fill="FFFFFF"/>
        </w:rPr>
        <w:t xml:space="preserve">Finantsinspektsioon võib teha ettekirjutuse muudatuse keelamiseks käesoleva </w:t>
      </w:r>
      <w:r w:rsidR="008C71AE" w:rsidRPr="002D34E8">
        <w:rPr>
          <w:shd w:val="clear" w:color="auto" w:fill="FFFFFF"/>
        </w:rPr>
        <w:t>paragr</w:t>
      </w:r>
      <w:r w:rsidR="00995F67" w:rsidRPr="002D34E8">
        <w:rPr>
          <w:shd w:val="clear" w:color="auto" w:fill="FFFFFF"/>
        </w:rPr>
        <w:t>a</w:t>
      </w:r>
      <w:r w:rsidR="008C71AE" w:rsidRPr="002D34E8">
        <w:rPr>
          <w:shd w:val="clear" w:color="auto" w:fill="FFFFFF"/>
        </w:rPr>
        <w:t>hvi</w:t>
      </w:r>
      <w:r w:rsidR="00612AB0" w:rsidRPr="002D34E8">
        <w:rPr>
          <w:shd w:val="clear" w:color="auto" w:fill="FFFFFF"/>
        </w:rPr>
        <w:t xml:space="preserve"> lõikes </w:t>
      </w:r>
      <w:r w:rsidR="0092349A" w:rsidRPr="002D34E8">
        <w:rPr>
          <w:shd w:val="clear" w:color="auto" w:fill="FFFFFF"/>
        </w:rPr>
        <w:t xml:space="preserve">5 </w:t>
      </w:r>
      <w:r w:rsidR="00612AB0" w:rsidRPr="002D34E8">
        <w:rPr>
          <w:shd w:val="clear" w:color="auto" w:fill="FFFFFF"/>
        </w:rPr>
        <w:t>nimetatud alustel.</w:t>
      </w:r>
      <w:r w:rsidRPr="002D34E8">
        <w:t xml:space="preserve"> </w:t>
      </w:r>
    </w:p>
    <w:p w14:paraId="243BCAF6" w14:textId="77777777" w:rsidR="00312514" w:rsidRPr="002D34E8" w:rsidRDefault="00312514" w:rsidP="00743FBC">
      <w:pPr>
        <w:pStyle w:val="Normaallaadveeb"/>
        <w:shd w:val="clear" w:color="auto" w:fill="FFFFFF"/>
        <w:spacing w:before="0" w:beforeAutospacing="0" w:after="0" w:afterAutospacing="0"/>
        <w:jc w:val="both"/>
      </w:pPr>
    </w:p>
    <w:p w14:paraId="409D4AAF" w14:textId="1DCD79E0" w:rsidR="00312514" w:rsidRPr="002D34E8" w:rsidRDefault="00312514" w:rsidP="00743FBC">
      <w:pPr>
        <w:pStyle w:val="Normaallaadveeb"/>
        <w:shd w:val="clear" w:color="auto" w:fill="FFFFFF"/>
        <w:spacing w:before="0" w:beforeAutospacing="0" w:after="0" w:afterAutospacing="0"/>
        <w:jc w:val="both"/>
        <w:rPr>
          <w:b/>
          <w:bCs/>
        </w:rPr>
      </w:pPr>
      <w:r w:rsidRPr="002D34E8">
        <w:rPr>
          <w:b/>
          <w:bCs/>
        </w:rPr>
        <w:t xml:space="preserve">§ </w:t>
      </w:r>
      <w:r w:rsidR="006E25FB" w:rsidRPr="002D34E8">
        <w:rPr>
          <w:b/>
          <w:bCs/>
        </w:rPr>
        <w:t>11</w:t>
      </w:r>
      <w:r w:rsidRPr="002D34E8">
        <w:rPr>
          <w:b/>
          <w:bCs/>
        </w:rPr>
        <w:t xml:space="preserve">. </w:t>
      </w:r>
      <w:bookmarkStart w:id="70" w:name="_Hlk140056936"/>
      <w:r w:rsidRPr="002D34E8">
        <w:rPr>
          <w:b/>
          <w:bCs/>
        </w:rPr>
        <w:t>Kolmandas riigis tegutsemise loa kehtetuks tunnistamine</w:t>
      </w:r>
      <w:bookmarkEnd w:id="70"/>
    </w:p>
    <w:p w14:paraId="489594A9" w14:textId="77777777" w:rsidR="00312514" w:rsidRPr="002D34E8" w:rsidRDefault="00312514" w:rsidP="00743FBC">
      <w:pPr>
        <w:pStyle w:val="Normaallaadveeb"/>
        <w:shd w:val="clear" w:color="auto" w:fill="FFFFFF"/>
        <w:spacing w:before="0" w:beforeAutospacing="0" w:after="0" w:afterAutospacing="0"/>
        <w:jc w:val="both"/>
      </w:pPr>
    </w:p>
    <w:p w14:paraId="619DB183" w14:textId="77777777" w:rsidR="00312514" w:rsidRPr="002D34E8" w:rsidRDefault="00312514" w:rsidP="00743FBC">
      <w:pPr>
        <w:pStyle w:val="Normaallaadveeb"/>
        <w:shd w:val="clear" w:color="auto" w:fill="FFFFFF"/>
        <w:spacing w:before="0" w:beforeAutospacing="0" w:after="0" w:afterAutospacing="0"/>
        <w:jc w:val="both"/>
      </w:pPr>
      <w:r w:rsidRPr="002D34E8">
        <w:t>(1) Finantsinspektsioon võib tunnistada kolmandas riigis tegutsemise loa kehtetuks, kui:</w:t>
      </w:r>
    </w:p>
    <w:p w14:paraId="6A7AECBA" w14:textId="56B5AACD" w:rsidR="00312514" w:rsidRPr="002D34E8" w:rsidRDefault="00312514" w:rsidP="00743FBC">
      <w:pPr>
        <w:pStyle w:val="Normaallaadveeb"/>
        <w:shd w:val="clear" w:color="auto" w:fill="FFFFFF"/>
        <w:spacing w:before="0" w:beforeAutospacing="0" w:after="0" w:afterAutospacing="0"/>
        <w:jc w:val="both"/>
      </w:pPr>
      <w:r w:rsidRPr="002D34E8">
        <w:t>1) krüptovaraturu osaline on kolmandas riigis tegutsemise loa taotlemisel esitanud valeandmeid;</w:t>
      </w:r>
    </w:p>
    <w:p w14:paraId="354E54F3" w14:textId="2B47E0EC" w:rsidR="00312514" w:rsidRPr="002D34E8" w:rsidRDefault="00312514" w:rsidP="00743FBC">
      <w:pPr>
        <w:pStyle w:val="Normaallaadveeb"/>
        <w:shd w:val="clear" w:color="auto" w:fill="FFFFFF"/>
        <w:spacing w:before="0" w:beforeAutospacing="0" w:after="0" w:afterAutospacing="0"/>
        <w:jc w:val="both"/>
      </w:pPr>
      <w:bookmarkStart w:id="71" w:name="_Hlk149142880"/>
      <w:r w:rsidRPr="002D34E8">
        <w:t xml:space="preserve">2) krüptovaraturu osaline on olulisel määral rikkunud asjaomase </w:t>
      </w:r>
      <w:commentRangeStart w:id="72"/>
      <w:r w:rsidRPr="002D34E8">
        <w:t xml:space="preserve">kolmanda riigi õigusaktide nõudeid </w:t>
      </w:r>
      <w:commentRangeEnd w:id="72"/>
      <w:r w:rsidR="00960AD9">
        <w:rPr>
          <w:rStyle w:val="Kommentaariviide"/>
          <w:rFonts w:eastAsiaTheme="minorHAnsi" w:cstheme="minorBidi"/>
          <w:lang w:eastAsia="en-US"/>
        </w:rPr>
        <w:commentReference w:id="72"/>
      </w:r>
      <w:r w:rsidRPr="002D34E8">
        <w:t>ja see võib kahjustada krüptovaraturu osalise klientide huve;</w:t>
      </w:r>
    </w:p>
    <w:bookmarkEnd w:id="71"/>
    <w:p w14:paraId="4F186B41" w14:textId="091674B6" w:rsidR="0092349A" w:rsidRPr="002D34E8" w:rsidRDefault="00312514" w:rsidP="00743FBC">
      <w:pPr>
        <w:pStyle w:val="Normaallaadveeb"/>
        <w:shd w:val="clear" w:color="auto" w:fill="FFFFFF"/>
        <w:spacing w:before="0" w:beforeAutospacing="0" w:after="0" w:afterAutospacing="0"/>
        <w:jc w:val="both"/>
      </w:pPr>
      <w:r w:rsidRPr="002D34E8">
        <w:t>3) krüptovaraturu osaline ei vasta enam kolmandas riigis tegutsemise loa saamise tingimustele</w:t>
      </w:r>
      <w:r w:rsidR="0092349A" w:rsidRPr="002D34E8">
        <w:t xml:space="preserve">, sealhulgas </w:t>
      </w:r>
      <w:r w:rsidR="00FD1F25" w:rsidRPr="002D34E8">
        <w:t xml:space="preserve">kui </w:t>
      </w:r>
      <w:r w:rsidR="0092349A" w:rsidRPr="002D34E8">
        <w:t>on ilmnenud käesoleva seaduse §</w:t>
      </w:r>
      <w:r w:rsidR="00B148BC" w:rsidRPr="002D34E8">
        <w:t> </w:t>
      </w:r>
      <w:r w:rsidR="0092349A" w:rsidRPr="002D34E8">
        <w:t>10 lõi</w:t>
      </w:r>
      <w:r w:rsidR="00655C2A" w:rsidRPr="002D34E8">
        <w:t>kes</w:t>
      </w:r>
      <w:r w:rsidR="00B148BC" w:rsidRPr="002D34E8">
        <w:t> </w:t>
      </w:r>
      <w:r w:rsidR="0092349A" w:rsidRPr="002D34E8">
        <w:t xml:space="preserve">5 </w:t>
      </w:r>
      <w:r w:rsidR="00FD1F25" w:rsidRPr="002D34E8">
        <w:t>nimetatud</w:t>
      </w:r>
      <w:r w:rsidR="0092349A" w:rsidRPr="002D34E8">
        <w:t xml:space="preserve"> asjaolud</w:t>
      </w:r>
      <w:r w:rsidRPr="002D34E8">
        <w:t>;</w:t>
      </w:r>
    </w:p>
    <w:p w14:paraId="10228B8D" w14:textId="30C0609E" w:rsidR="00312514" w:rsidRPr="002D34E8" w:rsidRDefault="00A82CE8" w:rsidP="00743FBC">
      <w:pPr>
        <w:pStyle w:val="Normaallaadveeb"/>
        <w:shd w:val="clear" w:color="auto" w:fill="FFFFFF"/>
        <w:spacing w:before="0" w:beforeAutospacing="0" w:after="0" w:afterAutospacing="0"/>
        <w:jc w:val="both"/>
      </w:pPr>
      <w:r w:rsidRPr="002D34E8">
        <w:t>4</w:t>
      </w:r>
      <w:r w:rsidR="00312514" w:rsidRPr="002D34E8">
        <w:t>) krüptovaraturu osaline ei ole ettenähtud tähtpäevaks või ettenähtud ulatuses täitnud Finantsinspektsiooni ettekirjutust;</w:t>
      </w:r>
    </w:p>
    <w:p w14:paraId="579CD056" w14:textId="71EEBA3A" w:rsidR="00312514" w:rsidRPr="002D34E8" w:rsidRDefault="00A82CE8" w:rsidP="00743FBC">
      <w:pPr>
        <w:pStyle w:val="Normaallaadveeb"/>
        <w:shd w:val="clear" w:color="auto" w:fill="FFFFFF"/>
        <w:spacing w:before="0" w:beforeAutospacing="0" w:after="0" w:afterAutospacing="0"/>
        <w:jc w:val="both"/>
      </w:pPr>
      <w:r w:rsidRPr="002D34E8">
        <w:t>5</w:t>
      </w:r>
      <w:r w:rsidR="00312514" w:rsidRPr="002D34E8">
        <w:t>) filiaali tegevusest tulenevad riskid on oluliselt suuremad kui krüptovaraturu osalise tegevusest tulenevad riskid</w:t>
      </w:r>
      <w:r w:rsidR="00F33C1F" w:rsidRPr="002D34E8">
        <w:t>.</w:t>
      </w:r>
    </w:p>
    <w:p w14:paraId="718E15EE" w14:textId="77777777" w:rsidR="00843D0B" w:rsidRPr="002D34E8" w:rsidRDefault="00843D0B" w:rsidP="00743FBC">
      <w:pPr>
        <w:pStyle w:val="Normaallaadveeb"/>
        <w:shd w:val="clear" w:color="auto" w:fill="FFFFFF"/>
        <w:spacing w:before="0" w:beforeAutospacing="0" w:after="0" w:afterAutospacing="0"/>
        <w:jc w:val="both"/>
        <w:rPr>
          <w:bdr w:val="none" w:sz="0" w:space="0" w:color="auto" w:frame="1"/>
        </w:rPr>
      </w:pPr>
    </w:p>
    <w:p w14:paraId="42A4EA61" w14:textId="3E6AFFA0" w:rsidR="00312514" w:rsidRPr="002D34E8" w:rsidRDefault="00312514" w:rsidP="00743FBC">
      <w:pPr>
        <w:pStyle w:val="Normaallaadveeb"/>
        <w:shd w:val="clear" w:color="auto" w:fill="FFFFFF"/>
        <w:spacing w:before="0" w:beforeAutospacing="0" w:after="0" w:afterAutospacing="0"/>
        <w:jc w:val="both"/>
      </w:pPr>
      <w:r w:rsidRPr="002D34E8">
        <w:t xml:space="preserve">(2) </w:t>
      </w:r>
      <w:r w:rsidR="00843D0B" w:rsidRPr="002D34E8">
        <w:t>Kolmandas riigis tegutsemise</w:t>
      </w:r>
      <w:r w:rsidRPr="002D34E8">
        <w:t xml:space="preserve"> loa kehtetuks tunnistamise otsuse teeb Finantsinspektsioon </w:t>
      </w:r>
      <w:r w:rsidR="00843D0B" w:rsidRPr="002D34E8">
        <w:t>krüptovaraturu osalisele ja</w:t>
      </w:r>
      <w:r w:rsidRPr="002D34E8">
        <w:t xml:space="preserve"> </w:t>
      </w:r>
      <w:r w:rsidR="00C27D1A" w:rsidRPr="002D34E8">
        <w:t xml:space="preserve">asjakohasel juhul </w:t>
      </w:r>
      <w:r w:rsidRPr="002D34E8">
        <w:t>kolmanda riigi finantsjärelevalveasutusele viivitamata teatavaks.</w:t>
      </w:r>
    </w:p>
    <w:p w14:paraId="37637CA0" w14:textId="77777777" w:rsidR="00843D0B" w:rsidRPr="002D34E8" w:rsidRDefault="00843D0B" w:rsidP="00743FBC">
      <w:pPr>
        <w:pStyle w:val="Normaallaadveeb"/>
        <w:shd w:val="clear" w:color="auto" w:fill="FFFFFF"/>
        <w:spacing w:before="0" w:beforeAutospacing="0" w:after="0" w:afterAutospacing="0"/>
        <w:jc w:val="both"/>
      </w:pPr>
    </w:p>
    <w:p w14:paraId="4BC07111" w14:textId="6EE6373B" w:rsidR="00312514" w:rsidRPr="002D34E8" w:rsidRDefault="00312514" w:rsidP="00743FBC">
      <w:pPr>
        <w:pStyle w:val="Normaallaadveeb"/>
        <w:shd w:val="clear" w:color="auto" w:fill="FFFFFF"/>
        <w:spacing w:before="0" w:beforeAutospacing="0" w:after="0" w:afterAutospacing="0"/>
        <w:jc w:val="both"/>
      </w:pPr>
      <w:r w:rsidRPr="002D34E8">
        <w:t>(3)</w:t>
      </w:r>
      <w:r w:rsidR="00313784" w:rsidRPr="002D34E8">
        <w:t> </w:t>
      </w:r>
      <w:r w:rsidRPr="002D34E8">
        <w:t xml:space="preserve">Pärast </w:t>
      </w:r>
      <w:r w:rsidR="00843D0B" w:rsidRPr="002D34E8">
        <w:t>kolmandas riigis tegutsemise</w:t>
      </w:r>
      <w:r w:rsidRPr="002D34E8">
        <w:t xml:space="preserve"> loa kehtetuks tunnistamisest teadasaamist lõpetab </w:t>
      </w:r>
      <w:r w:rsidR="00843D0B" w:rsidRPr="002D34E8">
        <w:t xml:space="preserve">krüptovaraturu osaline </w:t>
      </w:r>
      <w:r w:rsidR="00C27D1A" w:rsidRPr="002D34E8">
        <w:t>kolmandas riigis tegutsemise</w:t>
      </w:r>
      <w:r w:rsidRPr="002D34E8">
        <w:t xml:space="preserve"> hiljemalt Finantsinspektsiooni määratud tähtpäevaks.</w:t>
      </w:r>
    </w:p>
    <w:p w14:paraId="7E8016E7" w14:textId="77777777" w:rsidR="00F06628" w:rsidRPr="002D34E8" w:rsidRDefault="00F06628" w:rsidP="00743FBC">
      <w:pPr>
        <w:pStyle w:val="Normaallaadveeb"/>
        <w:shd w:val="clear" w:color="auto" w:fill="FFFFFF"/>
        <w:spacing w:before="0" w:beforeAutospacing="0" w:after="0" w:afterAutospacing="0"/>
        <w:jc w:val="both"/>
      </w:pPr>
    </w:p>
    <w:p w14:paraId="48E4FDEC" w14:textId="5AD3A174" w:rsidR="00C17872" w:rsidRPr="002D34E8" w:rsidRDefault="00C17872" w:rsidP="00743FBC">
      <w:pPr>
        <w:pStyle w:val="Normaallaadveeb"/>
        <w:shd w:val="clear" w:color="auto" w:fill="FFFFFF"/>
        <w:spacing w:before="0" w:beforeAutospacing="0" w:after="0" w:afterAutospacing="0"/>
        <w:jc w:val="both"/>
        <w:rPr>
          <w:b/>
          <w:color w:val="202020"/>
        </w:rPr>
      </w:pPr>
      <w:r w:rsidRPr="002D34E8">
        <w:rPr>
          <w:b/>
          <w:bCs/>
        </w:rPr>
        <w:t>§ 12.</w:t>
      </w:r>
      <w:r w:rsidRPr="002D34E8">
        <w:t xml:space="preserve"> </w:t>
      </w:r>
      <w:bookmarkStart w:id="73" w:name="_Hlk151627808"/>
      <w:r w:rsidRPr="002D34E8">
        <w:rPr>
          <w:b/>
          <w:color w:val="202020"/>
        </w:rPr>
        <w:t xml:space="preserve">Lepinguriigi krüptovaraturu osalise tegevus Eestis </w:t>
      </w:r>
      <w:bookmarkEnd w:id="73"/>
    </w:p>
    <w:p w14:paraId="13EE102B" w14:textId="77777777" w:rsidR="00C17872" w:rsidRPr="002D34E8" w:rsidRDefault="00C17872" w:rsidP="00743FBC">
      <w:pPr>
        <w:pStyle w:val="Normaallaadveeb"/>
        <w:shd w:val="clear" w:color="auto" w:fill="FFFFFF"/>
        <w:spacing w:before="0" w:beforeAutospacing="0" w:after="0" w:afterAutospacing="0"/>
        <w:jc w:val="both"/>
        <w:rPr>
          <w:b/>
          <w:color w:val="202020"/>
        </w:rPr>
      </w:pPr>
    </w:p>
    <w:p w14:paraId="2EEEF566" w14:textId="07B6F403" w:rsidR="00C17872" w:rsidRPr="002D34E8" w:rsidRDefault="00C17872" w:rsidP="00743FBC">
      <w:pPr>
        <w:pStyle w:val="Normaallaadveeb"/>
        <w:shd w:val="clear" w:color="auto" w:fill="FFFFFF"/>
        <w:spacing w:before="0" w:beforeAutospacing="0" w:after="0" w:afterAutospacing="0"/>
        <w:jc w:val="both"/>
      </w:pPr>
      <w:r w:rsidRPr="002D34E8">
        <w:t>(1)</w:t>
      </w:r>
      <w:r w:rsidR="00313784" w:rsidRPr="002D34E8">
        <w:t> </w:t>
      </w:r>
      <w:r w:rsidR="00AD21C3" w:rsidRPr="002D34E8">
        <w:rPr>
          <w:color w:val="202020"/>
          <w:shd w:val="clear" w:color="auto" w:fill="FFFFFF"/>
        </w:rPr>
        <w:t>Lepinguriigi</w:t>
      </w:r>
      <w:r w:rsidRPr="002D34E8">
        <w:t xml:space="preserve"> </w:t>
      </w:r>
      <w:r w:rsidR="007B482A" w:rsidRPr="002D34E8">
        <w:t>krüptovaraturu osaline</w:t>
      </w:r>
      <w:r w:rsidRPr="002D34E8">
        <w:t xml:space="preserve"> võib </w:t>
      </w:r>
      <w:r w:rsidR="007B482A" w:rsidRPr="002D34E8">
        <w:t xml:space="preserve">Eestis krüptovara pakkuda, selle kauplemisele võtmist taotleda ja </w:t>
      </w:r>
      <w:r w:rsidRPr="002D34E8">
        <w:t>Euroopa Parlamendi ja nõukogu määruse (EL) 2023/1114 artikli</w:t>
      </w:r>
      <w:r w:rsidR="007B482A" w:rsidRPr="002D34E8">
        <w:t>s</w:t>
      </w:r>
      <w:r w:rsidR="00313784" w:rsidRPr="002D34E8">
        <w:t> </w:t>
      </w:r>
      <w:r w:rsidRPr="002D34E8">
        <w:t xml:space="preserve">65 </w:t>
      </w:r>
      <w:r w:rsidR="007B482A" w:rsidRPr="002D34E8">
        <w:t xml:space="preserve">sätestatu </w:t>
      </w:r>
      <w:r w:rsidRPr="002D34E8">
        <w:t xml:space="preserve">kohaselt </w:t>
      </w:r>
      <w:r w:rsidR="00854473" w:rsidRPr="002D34E8">
        <w:t xml:space="preserve">krüptovarateenust </w:t>
      </w:r>
      <w:r w:rsidRPr="002D34E8">
        <w:t xml:space="preserve">Eestis </w:t>
      </w:r>
      <w:r w:rsidR="00854473" w:rsidRPr="002D34E8">
        <w:t>osutada</w:t>
      </w:r>
      <w:r w:rsidRPr="002D34E8">
        <w:t xml:space="preserve">, registreerides selleks filiaali või </w:t>
      </w:r>
      <w:r w:rsidR="00854473" w:rsidRPr="002D34E8">
        <w:t>tegutsedes Eestis piiriüleselt</w:t>
      </w:r>
      <w:r w:rsidRPr="002D34E8">
        <w:t>.</w:t>
      </w:r>
    </w:p>
    <w:p w14:paraId="2049113D" w14:textId="77777777" w:rsidR="00C17872" w:rsidRPr="002D34E8" w:rsidRDefault="00C17872" w:rsidP="00743FBC">
      <w:pPr>
        <w:pStyle w:val="Normaallaadveeb"/>
        <w:shd w:val="clear" w:color="auto" w:fill="FFFFFF"/>
        <w:spacing w:before="0" w:beforeAutospacing="0" w:after="0" w:afterAutospacing="0"/>
        <w:jc w:val="both"/>
      </w:pPr>
    </w:p>
    <w:p w14:paraId="382AD496" w14:textId="11BB49CC" w:rsidR="00C17872" w:rsidRPr="002D34E8" w:rsidRDefault="00C17872" w:rsidP="00743FBC">
      <w:pPr>
        <w:pStyle w:val="Normaallaadveeb"/>
        <w:shd w:val="clear" w:color="auto" w:fill="FFFFFF"/>
        <w:spacing w:before="0" w:beforeAutospacing="0" w:after="0" w:afterAutospacing="0"/>
        <w:jc w:val="both"/>
      </w:pPr>
      <w:r w:rsidRPr="002D34E8">
        <w:lastRenderedPageBreak/>
        <w:t>(</w:t>
      </w:r>
      <w:r w:rsidR="00854473" w:rsidRPr="002D34E8">
        <w:t>2</w:t>
      </w:r>
      <w:r w:rsidRPr="002D34E8">
        <w:t>)</w:t>
      </w:r>
      <w:r w:rsidR="00313784" w:rsidRPr="002D34E8">
        <w:t> </w:t>
      </w:r>
      <w:r w:rsidRPr="002D34E8">
        <w:t>Enne filiaali kaudu Eestis tegevuse alustamist tea</w:t>
      </w:r>
      <w:r w:rsidR="00FD1F25" w:rsidRPr="002D34E8">
        <w:t>tab</w:t>
      </w:r>
      <w:r w:rsidRPr="002D34E8">
        <w:t xml:space="preserve"> krüptovaraturu osaline päritoluriigi finantsjärelevalveasutuse</w:t>
      </w:r>
      <w:r w:rsidR="0017488E" w:rsidRPr="002D34E8">
        <w:t xml:space="preserve"> </w:t>
      </w:r>
      <w:r w:rsidRPr="002D34E8">
        <w:t>vahendusel Finantsinspektsioonile kuupäeva, millal filiaal Eestis tegutsemist alustab.</w:t>
      </w:r>
    </w:p>
    <w:p w14:paraId="5E2A44C6" w14:textId="77777777" w:rsidR="00C17872" w:rsidRPr="002D34E8" w:rsidRDefault="00C17872" w:rsidP="00743FBC">
      <w:pPr>
        <w:spacing w:after="0" w:line="240" w:lineRule="auto"/>
        <w:jc w:val="both"/>
        <w:rPr>
          <w:rFonts w:eastAsia="Times New Roman" w:cs="Times New Roman"/>
          <w:szCs w:val="24"/>
          <w:lang w:eastAsia="et-EE"/>
        </w:rPr>
      </w:pPr>
    </w:p>
    <w:p w14:paraId="169D484F" w14:textId="10C3BECE" w:rsidR="00C17872" w:rsidRPr="002D34E8" w:rsidRDefault="00C17872" w:rsidP="00743FBC">
      <w:pPr>
        <w:spacing w:after="0" w:line="240" w:lineRule="auto"/>
        <w:jc w:val="both"/>
        <w:rPr>
          <w:szCs w:val="24"/>
        </w:rPr>
      </w:pPr>
      <w:r w:rsidRPr="002D34E8">
        <w:rPr>
          <w:szCs w:val="24"/>
        </w:rPr>
        <w:t>(</w:t>
      </w:r>
      <w:r w:rsidR="00A269B6" w:rsidRPr="002D34E8">
        <w:rPr>
          <w:szCs w:val="24"/>
        </w:rPr>
        <w:t>3</w:t>
      </w:r>
      <w:r w:rsidRPr="002D34E8">
        <w:rPr>
          <w:szCs w:val="24"/>
        </w:rPr>
        <w:t>)</w:t>
      </w:r>
      <w:r w:rsidR="00313784" w:rsidRPr="002D34E8">
        <w:rPr>
          <w:szCs w:val="24"/>
        </w:rPr>
        <w:t> </w:t>
      </w:r>
      <w:r w:rsidRPr="002D34E8">
        <w:rPr>
          <w:szCs w:val="24"/>
        </w:rPr>
        <w:t xml:space="preserve">Eestis krüptovarateenuse osutamiseks, krüptovara pakkumiseks ja selle kauplemisele võtmise taotlemiseks peab krüptovaraturu osaline järgima käesoleva seadusega ja selle alusel tema tegevusele kehtestatud nõudeid ning </w:t>
      </w:r>
      <w:commentRangeStart w:id="74"/>
      <w:r w:rsidRPr="002D34E8">
        <w:rPr>
          <w:szCs w:val="24"/>
        </w:rPr>
        <w:t xml:space="preserve">muid Eesti õigusaktidest tulenevaid nõudeid </w:t>
      </w:r>
      <w:commentRangeEnd w:id="74"/>
      <w:r w:rsidR="003B7FD8">
        <w:rPr>
          <w:rStyle w:val="Kommentaariviide"/>
        </w:rPr>
        <w:commentReference w:id="74"/>
      </w:r>
      <w:r w:rsidRPr="002D34E8">
        <w:rPr>
          <w:szCs w:val="24"/>
        </w:rPr>
        <w:t>Eestis tegutsemise kohta.</w:t>
      </w:r>
    </w:p>
    <w:p w14:paraId="2AEBB327" w14:textId="77777777" w:rsidR="00C17872" w:rsidRPr="002D34E8" w:rsidRDefault="00C17872" w:rsidP="00743FBC">
      <w:pPr>
        <w:pStyle w:val="Normaallaadveeb"/>
        <w:shd w:val="clear" w:color="auto" w:fill="FFFFFF"/>
        <w:spacing w:before="0" w:beforeAutospacing="0" w:after="0" w:afterAutospacing="0"/>
        <w:jc w:val="both"/>
      </w:pPr>
    </w:p>
    <w:p w14:paraId="2F449857" w14:textId="6315C9A2" w:rsidR="00C17872" w:rsidRPr="002D34E8" w:rsidRDefault="00C17872" w:rsidP="00743FBC">
      <w:pPr>
        <w:pStyle w:val="Normaallaadveeb"/>
        <w:shd w:val="clear" w:color="auto" w:fill="FFFFFF"/>
        <w:spacing w:before="0" w:beforeAutospacing="0" w:after="0" w:afterAutospacing="0"/>
        <w:jc w:val="both"/>
      </w:pPr>
      <w:r w:rsidRPr="002D34E8">
        <w:t>(</w:t>
      </w:r>
      <w:r w:rsidR="00A269B6" w:rsidRPr="002D34E8">
        <w:t>4</w:t>
      </w:r>
      <w:r w:rsidRPr="002D34E8">
        <w:t>)</w:t>
      </w:r>
      <w:r w:rsidR="00313784" w:rsidRPr="002D34E8">
        <w:t> </w:t>
      </w:r>
      <w:r w:rsidRPr="002D34E8">
        <w:t>Krüptovaraturu osaline teavitab Finantsinspektsiooni, kui ta kava</w:t>
      </w:r>
      <w:r w:rsidR="00FD1F25" w:rsidRPr="002D34E8">
        <w:t>tseb</w:t>
      </w:r>
      <w:r w:rsidRPr="002D34E8">
        <w:t xml:space="preserve"> lõpetada oma tegevuse Eestis</w:t>
      </w:r>
      <w:r w:rsidR="00C358BF" w:rsidRPr="002D34E8">
        <w:t xml:space="preserve"> filiaali kaudu</w:t>
      </w:r>
      <w:r w:rsidRPr="002D34E8">
        <w:t xml:space="preserve">. </w:t>
      </w:r>
    </w:p>
    <w:p w14:paraId="5884F42D" w14:textId="77777777" w:rsidR="00F06628" w:rsidRPr="002D34E8" w:rsidRDefault="00F06628" w:rsidP="00743FBC">
      <w:pPr>
        <w:pStyle w:val="Normaallaadveeb"/>
        <w:shd w:val="clear" w:color="auto" w:fill="FFFFFF"/>
        <w:spacing w:before="0" w:beforeAutospacing="0" w:after="0" w:afterAutospacing="0"/>
        <w:jc w:val="both"/>
      </w:pPr>
    </w:p>
    <w:p w14:paraId="70272AE9" w14:textId="4C7D2289" w:rsidR="00706614" w:rsidRPr="002D34E8" w:rsidRDefault="006E25FB" w:rsidP="00743FBC">
      <w:pPr>
        <w:pStyle w:val="Normaallaadveeb"/>
        <w:shd w:val="clear" w:color="auto" w:fill="FFFFFF"/>
        <w:spacing w:before="0" w:beforeAutospacing="0" w:after="0" w:afterAutospacing="0"/>
        <w:jc w:val="center"/>
        <w:rPr>
          <w:b/>
          <w:bCs/>
        </w:rPr>
      </w:pPr>
      <w:r w:rsidRPr="002D34E8">
        <w:rPr>
          <w:b/>
          <w:bCs/>
        </w:rPr>
        <w:t>4</w:t>
      </w:r>
      <w:r w:rsidR="00706614" w:rsidRPr="002D34E8">
        <w:rPr>
          <w:b/>
          <w:bCs/>
        </w:rPr>
        <w:t>. peatükk</w:t>
      </w:r>
    </w:p>
    <w:p w14:paraId="702BE00F" w14:textId="2FA252B8" w:rsidR="00706614" w:rsidRPr="002D34E8" w:rsidRDefault="00706614" w:rsidP="00743FBC">
      <w:pPr>
        <w:pStyle w:val="Normaallaadveeb"/>
        <w:shd w:val="clear" w:color="auto" w:fill="FFFFFF"/>
        <w:spacing w:before="0" w:beforeAutospacing="0" w:after="0" w:afterAutospacing="0"/>
        <w:jc w:val="center"/>
        <w:rPr>
          <w:b/>
          <w:bCs/>
        </w:rPr>
      </w:pPr>
      <w:r w:rsidRPr="002D34E8">
        <w:rPr>
          <w:b/>
          <w:bCs/>
        </w:rPr>
        <w:t>Oluline osalus</w:t>
      </w:r>
    </w:p>
    <w:p w14:paraId="7F29320B" w14:textId="77777777" w:rsidR="000C7977" w:rsidRPr="002D34E8" w:rsidRDefault="000C7977" w:rsidP="00743FBC">
      <w:pPr>
        <w:spacing w:after="0" w:line="240" w:lineRule="auto"/>
        <w:jc w:val="both"/>
        <w:rPr>
          <w:szCs w:val="24"/>
        </w:rPr>
      </w:pPr>
    </w:p>
    <w:p w14:paraId="16B71DBE" w14:textId="05A23AE0" w:rsidR="00805127" w:rsidRPr="002D34E8" w:rsidRDefault="00706614" w:rsidP="00743FBC">
      <w:pPr>
        <w:spacing w:after="0" w:line="240" w:lineRule="auto"/>
        <w:jc w:val="both"/>
        <w:rPr>
          <w:rFonts w:cs="Times New Roman"/>
          <w:b/>
          <w:bCs/>
          <w:szCs w:val="24"/>
        </w:rPr>
      </w:pPr>
      <w:r w:rsidRPr="002D34E8">
        <w:rPr>
          <w:rFonts w:cs="Times New Roman"/>
          <w:b/>
          <w:bCs/>
          <w:szCs w:val="24"/>
        </w:rPr>
        <w:t xml:space="preserve">§ </w:t>
      </w:r>
      <w:r w:rsidR="006E25FB" w:rsidRPr="002D34E8">
        <w:rPr>
          <w:rFonts w:cs="Times New Roman"/>
          <w:b/>
          <w:bCs/>
          <w:szCs w:val="24"/>
        </w:rPr>
        <w:t>1</w:t>
      </w:r>
      <w:r w:rsidR="00801877" w:rsidRPr="002D34E8">
        <w:rPr>
          <w:rFonts w:cs="Times New Roman"/>
          <w:b/>
          <w:bCs/>
          <w:szCs w:val="24"/>
        </w:rPr>
        <w:t>3</w:t>
      </w:r>
      <w:r w:rsidRPr="002D34E8">
        <w:rPr>
          <w:rFonts w:cs="Times New Roman"/>
          <w:b/>
          <w:bCs/>
          <w:szCs w:val="24"/>
        </w:rPr>
        <w:t xml:space="preserve">. </w:t>
      </w:r>
      <w:bookmarkStart w:id="75" w:name="_Hlk140057256"/>
      <w:r w:rsidRPr="002D34E8">
        <w:rPr>
          <w:rFonts w:cs="Times New Roman"/>
          <w:b/>
          <w:bCs/>
          <w:szCs w:val="24"/>
        </w:rPr>
        <w:t>Olulise osaluse omandami</w:t>
      </w:r>
      <w:r w:rsidR="00805127" w:rsidRPr="002D34E8">
        <w:rPr>
          <w:rFonts w:cs="Times New Roman"/>
          <w:b/>
          <w:bCs/>
          <w:szCs w:val="24"/>
        </w:rPr>
        <w:t>se</w:t>
      </w:r>
      <w:r w:rsidR="00556ABF" w:rsidRPr="002D34E8">
        <w:rPr>
          <w:rFonts w:cs="Times New Roman"/>
          <w:b/>
          <w:bCs/>
          <w:szCs w:val="24"/>
        </w:rPr>
        <w:t>, selle suurendamise ja kontrollitavaks äriühinguks muutmise</w:t>
      </w:r>
      <w:r w:rsidR="00805127" w:rsidRPr="002D34E8">
        <w:rPr>
          <w:rFonts w:cs="Times New Roman"/>
          <w:b/>
          <w:bCs/>
          <w:szCs w:val="24"/>
        </w:rPr>
        <w:t xml:space="preserve"> keelamine </w:t>
      </w:r>
      <w:r w:rsidR="00556ABF" w:rsidRPr="002D34E8">
        <w:rPr>
          <w:rFonts w:cs="Times New Roman"/>
          <w:b/>
          <w:bCs/>
          <w:szCs w:val="24"/>
        </w:rPr>
        <w:t>ning</w:t>
      </w:r>
      <w:r w:rsidR="00805127" w:rsidRPr="002D34E8">
        <w:rPr>
          <w:rFonts w:cs="Times New Roman"/>
          <w:b/>
          <w:bCs/>
          <w:szCs w:val="24"/>
        </w:rPr>
        <w:t xml:space="preserve"> osaluse ebaseadusliku omandamise tagajärjed</w:t>
      </w:r>
      <w:bookmarkEnd w:id="75"/>
    </w:p>
    <w:p w14:paraId="4328C724" w14:textId="77777777" w:rsidR="00706614" w:rsidRPr="002D34E8" w:rsidRDefault="00706614" w:rsidP="00743FBC">
      <w:pPr>
        <w:spacing w:after="0" w:line="240" w:lineRule="auto"/>
        <w:jc w:val="both"/>
        <w:rPr>
          <w:szCs w:val="24"/>
        </w:rPr>
      </w:pPr>
    </w:p>
    <w:p w14:paraId="7F8635FD" w14:textId="2DC9CF81" w:rsidR="00706614" w:rsidRPr="002D34E8" w:rsidRDefault="00706614" w:rsidP="00743FBC">
      <w:pPr>
        <w:pStyle w:val="Normaallaadveeb"/>
        <w:shd w:val="clear" w:color="auto" w:fill="FFFFFF"/>
        <w:spacing w:before="0" w:beforeAutospacing="0" w:after="0" w:afterAutospacing="0"/>
        <w:jc w:val="both"/>
        <w:rPr>
          <w:shd w:val="clear" w:color="auto" w:fill="FFFFFF"/>
        </w:rPr>
      </w:pPr>
      <w:r w:rsidRPr="002D34E8">
        <w:rPr>
          <w:shd w:val="clear" w:color="auto" w:fill="FFFFFF"/>
        </w:rPr>
        <w:t>(</w:t>
      </w:r>
      <w:r w:rsidR="00805127" w:rsidRPr="002D34E8">
        <w:rPr>
          <w:shd w:val="clear" w:color="auto" w:fill="FFFFFF"/>
        </w:rPr>
        <w:t>1</w:t>
      </w:r>
      <w:r w:rsidRPr="002D34E8">
        <w:rPr>
          <w:shd w:val="clear" w:color="auto" w:fill="FFFFFF"/>
        </w:rPr>
        <w:t>)</w:t>
      </w:r>
      <w:r w:rsidR="00E14BE2" w:rsidRPr="002D34E8">
        <w:rPr>
          <w:shd w:val="clear" w:color="auto" w:fill="FFFFFF"/>
        </w:rPr>
        <w:t> </w:t>
      </w:r>
      <w:r w:rsidRPr="002D34E8">
        <w:rPr>
          <w:shd w:val="clear" w:color="auto" w:fill="FFFFFF"/>
        </w:rPr>
        <w:t>Finantsinspektsioon võib oma ettekirjutusega keelata olulise osaluse omandamise</w:t>
      </w:r>
      <w:r w:rsidR="00EF177B" w:rsidRPr="002D34E8">
        <w:rPr>
          <w:shd w:val="clear" w:color="auto" w:fill="FFFFFF"/>
        </w:rPr>
        <w:t>, selle</w:t>
      </w:r>
      <w:r w:rsidRPr="002D34E8">
        <w:rPr>
          <w:shd w:val="clear" w:color="auto" w:fill="FFFFFF"/>
        </w:rPr>
        <w:t xml:space="preserve"> suurendamise </w:t>
      </w:r>
      <w:r w:rsidR="00EF177B" w:rsidRPr="002D34E8">
        <w:rPr>
          <w:shd w:val="clear" w:color="auto" w:fill="FFFFFF"/>
        </w:rPr>
        <w:t>või</w:t>
      </w:r>
      <w:r w:rsidRPr="002D34E8">
        <w:rPr>
          <w:shd w:val="clear" w:color="auto" w:fill="FFFFFF"/>
        </w:rPr>
        <w:t xml:space="preserve"> varapõhise tokeni emitendi või krüptovarateenuse osutaja kontrollitavaks äriühinguks muutmise, kui esinevad </w:t>
      </w:r>
      <w:r w:rsidRPr="002D34E8">
        <w:t>Euroopa Parlamendi ja nõukogu määruse (EL)</w:t>
      </w:r>
      <w:r w:rsidR="00E14BE2" w:rsidRPr="002D34E8">
        <w:t> </w:t>
      </w:r>
      <w:r w:rsidRPr="002D34E8">
        <w:t>2023/1114 artikli 42 lõikes 2 või artikli 84 lõikes 2 sätestatud vastuväite esitamise asjaolud.</w:t>
      </w:r>
    </w:p>
    <w:p w14:paraId="5AD22185" w14:textId="77777777" w:rsidR="00706614" w:rsidRPr="002D34E8" w:rsidRDefault="00706614" w:rsidP="00743FBC">
      <w:pPr>
        <w:pStyle w:val="Normaallaadveeb"/>
        <w:shd w:val="clear" w:color="auto" w:fill="FFFFFF"/>
        <w:spacing w:before="0" w:beforeAutospacing="0" w:after="0" w:afterAutospacing="0"/>
        <w:jc w:val="both"/>
      </w:pPr>
    </w:p>
    <w:p w14:paraId="4A5CD9D6" w14:textId="2888CA94" w:rsidR="00706614" w:rsidRPr="002D34E8" w:rsidRDefault="00706614" w:rsidP="00743FBC">
      <w:pPr>
        <w:pStyle w:val="Normaallaadveeb"/>
        <w:shd w:val="clear" w:color="auto" w:fill="FFFFFF"/>
        <w:spacing w:before="0" w:beforeAutospacing="0" w:after="0" w:afterAutospacing="0"/>
        <w:jc w:val="both"/>
      </w:pPr>
      <w:r w:rsidRPr="002D34E8">
        <w:t>(</w:t>
      </w:r>
      <w:r w:rsidR="00EF177B" w:rsidRPr="002D34E8">
        <w:t>2</w:t>
      </w:r>
      <w:r w:rsidRPr="002D34E8">
        <w:t>)</w:t>
      </w:r>
      <w:r w:rsidR="00E14BE2" w:rsidRPr="002D34E8">
        <w:t> </w:t>
      </w:r>
      <w:r w:rsidRPr="002D34E8">
        <w:t xml:space="preserve">Kui käesoleva paragrahvi lõikes </w:t>
      </w:r>
      <w:r w:rsidR="00EF177B" w:rsidRPr="002D34E8">
        <w:t>1</w:t>
      </w:r>
      <w:r w:rsidRPr="002D34E8">
        <w:t xml:space="preserve"> sätestatud vastuväite esitamise asjaolud ilmnevad pärast olulise osaluse omandamist või suurendamist või </w:t>
      </w:r>
      <w:r w:rsidRPr="002D34E8">
        <w:rPr>
          <w:shd w:val="clear" w:color="auto" w:fill="FFFFFF"/>
        </w:rPr>
        <w:t xml:space="preserve">varapõhise tokeni emitendi või </w:t>
      </w:r>
      <w:r w:rsidRPr="002D34E8">
        <w:t xml:space="preserve">krüptovarateenuse osutaja kontrollitavaks äriühinguks muutmist, võib Finantsinspektsioon teha ettekirjutuse, mille kohaselt arvatakse osaluse omandamine või </w:t>
      </w:r>
      <w:r w:rsidRPr="002D34E8">
        <w:rPr>
          <w:shd w:val="clear" w:color="auto" w:fill="FFFFFF"/>
        </w:rPr>
        <w:t xml:space="preserve">varapõhise tokeni emitendi või </w:t>
      </w:r>
      <w:r w:rsidRPr="002D34E8">
        <w:t xml:space="preserve">krüptovarateenuse osutaja kontrollitavaks äriühinguks muutmine </w:t>
      </w:r>
      <w:r w:rsidR="00EF177B" w:rsidRPr="002D34E8">
        <w:t xml:space="preserve">Euroopa Parlamendi ja nõukogu määrusega (EL) 2023/1114 </w:t>
      </w:r>
      <w:r w:rsidRPr="002D34E8">
        <w:t>vastuolus olevaks.</w:t>
      </w:r>
    </w:p>
    <w:p w14:paraId="671DBD82" w14:textId="77777777" w:rsidR="00706614" w:rsidRPr="002D34E8" w:rsidRDefault="00706614" w:rsidP="00743FBC">
      <w:pPr>
        <w:pStyle w:val="Normaallaadveeb"/>
        <w:shd w:val="clear" w:color="auto" w:fill="FFFFFF"/>
        <w:spacing w:before="0" w:beforeAutospacing="0" w:after="0" w:afterAutospacing="0"/>
        <w:jc w:val="both"/>
      </w:pPr>
    </w:p>
    <w:p w14:paraId="7AFC0B1A" w14:textId="44FE4334" w:rsidR="00706614" w:rsidRPr="002D34E8" w:rsidRDefault="00706614" w:rsidP="00743FBC">
      <w:pPr>
        <w:pStyle w:val="Normaallaadveeb"/>
        <w:shd w:val="clear" w:color="auto" w:fill="FFFFFF"/>
        <w:spacing w:before="0" w:beforeAutospacing="0" w:after="0" w:afterAutospacing="0"/>
        <w:jc w:val="both"/>
      </w:pPr>
      <w:r w:rsidRPr="002D34E8">
        <w:t>(</w:t>
      </w:r>
      <w:r w:rsidR="00BD2F5A" w:rsidRPr="002D34E8">
        <w:t>3</w:t>
      </w:r>
      <w:r w:rsidRPr="002D34E8">
        <w:t xml:space="preserve">) Finantsinspektsioonil on õigus oma ettekirjutusega keelata või piirata omandajal või isikul, kes </w:t>
      </w:r>
      <w:r w:rsidRPr="002D34E8">
        <w:rPr>
          <w:shd w:val="clear" w:color="auto" w:fill="FFFFFF"/>
        </w:rPr>
        <w:t xml:space="preserve">varapõhise tokeni emitendis või </w:t>
      </w:r>
      <w:r w:rsidRPr="002D34E8">
        <w:t xml:space="preserve">krüptovarateenuse osutajas olulist osalust omab või kelle kontrollitavaks äriühinguks </w:t>
      </w:r>
      <w:r w:rsidRPr="002D34E8">
        <w:rPr>
          <w:shd w:val="clear" w:color="auto" w:fill="FFFFFF"/>
        </w:rPr>
        <w:t xml:space="preserve">varapõhise tokeni emitent või </w:t>
      </w:r>
      <w:r w:rsidRPr="002D34E8">
        <w:t xml:space="preserve">krüptovarateenuse osutaja on, </w:t>
      </w:r>
      <w:r w:rsidRPr="002D34E8">
        <w:rPr>
          <w:shd w:val="clear" w:color="auto" w:fill="FFFFFF"/>
        </w:rPr>
        <w:t xml:space="preserve">varapõhise tokeni emitendis või </w:t>
      </w:r>
      <w:r w:rsidRPr="002D34E8">
        <w:t>krüptovarateenuse osutajas hääleõiguse või muude kontrolli võimaldavate õiguste teostamist, kui esineb Euroopa Parlamendi ja nõukogu määruse (EL)</w:t>
      </w:r>
      <w:r w:rsidR="009009EF" w:rsidRPr="002D34E8">
        <w:t> </w:t>
      </w:r>
      <w:r w:rsidRPr="002D34E8">
        <w:t>2023/1114 artikli</w:t>
      </w:r>
      <w:r w:rsidR="009009EF" w:rsidRPr="002D34E8">
        <w:t> </w:t>
      </w:r>
      <w:r w:rsidRPr="002D34E8">
        <w:t>42 lõikes</w:t>
      </w:r>
      <w:r w:rsidR="009009EF" w:rsidRPr="002D34E8">
        <w:t> </w:t>
      </w:r>
      <w:r w:rsidRPr="002D34E8">
        <w:t>2, artikli</w:t>
      </w:r>
      <w:r w:rsidR="009009EF" w:rsidRPr="002D34E8">
        <w:t> </w:t>
      </w:r>
      <w:r w:rsidRPr="002D34E8">
        <w:t>84 lõikes 2 või käesoleva paragrahvi lõikes</w:t>
      </w:r>
      <w:r w:rsidR="009009EF" w:rsidRPr="002D34E8">
        <w:t> </w:t>
      </w:r>
      <w:r w:rsidR="00BD2F5A" w:rsidRPr="002D34E8">
        <w:t>2</w:t>
      </w:r>
      <w:r w:rsidRPr="002D34E8">
        <w:t xml:space="preserve"> sätestatud asjaolu. Ettekirjutuse võib Finantsinspektsioon teha</w:t>
      </w:r>
      <w:r w:rsidR="00C159A4" w:rsidRPr="002D34E8">
        <w:t>,</w:t>
      </w:r>
      <w:r w:rsidRPr="002D34E8">
        <w:t xml:space="preserve"> olenemata käesoleva paragrahvi lõikes </w:t>
      </w:r>
      <w:r w:rsidR="00BD2F5A" w:rsidRPr="002D34E8">
        <w:t>1</w:t>
      </w:r>
      <w:r w:rsidRPr="002D34E8">
        <w:t xml:space="preserve"> või </w:t>
      </w:r>
      <w:r w:rsidR="00BD2F5A" w:rsidRPr="002D34E8">
        <w:t>2</w:t>
      </w:r>
      <w:r w:rsidRPr="002D34E8">
        <w:t xml:space="preserve"> sätestatud ettekirjutuse tegemisest. Finantsinspektsioon võib ettekirjutuse avalikustada oma veebilehel, sealhulgas võib omandaja ise nõuda ettekirjutuse avalikustamist.</w:t>
      </w:r>
    </w:p>
    <w:p w14:paraId="3242CD59" w14:textId="6F606C16" w:rsidR="00706614" w:rsidRPr="002D34E8" w:rsidRDefault="00706614" w:rsidP="00743FBC">
      <w:pPr>
        <w:pStyle w:val="Pealkiri3"/>
        <w:shd w:val="clear" w:color="auto" w:fill="FFFFFF"/>
        <w:spacing w:before="0" w:line="240" w:lineRule="auto"/>
        <w:jc w:val="both"/>
        <w:rPr>
          <w:rFonts w:ascii="Times New Roman" w:hAnsi="Times New Roman" w:cs="Times New Roman"/>
          <w:color w:val="auto"/>
        </w:rPr>
      </w:pPr>
      <w:r w:rsidRPr="002D34E8">
        <w:rPr>
          <w:rFonts w:ascii="Times New Roman" w:hAnsi="Times New Roman" w:cs="Times New Roman"/>
          <w:color w:val="auto"/>
        </w:rPr>
        <w:lastRenderedPageBreak/>
        <w:br/>
        <w:t>(</w:t>
      </w:r>
      <w:r w:rsidR="00BD2F5A" w:rsidRPr="002D34E8">
        <w:rPr>
          <w:rFonts w:ascii="Times New Roman" w:hAnsi="Times New Roman" w:cs="Times New Roman"/>
          <w:color w:val="auto"/>
        </w:rPr>
        <w:t>4</w:t>
      </w:r>
      <w:r w:rsidRPr="002D34E8">
        <w:rPr>
          <w:rFonts w:ascii="Times New Roman" w:hAnsi="Times New Roman" w:cs="Times New Roman"/>
          <w:color w:val="auto"/>
        </w:rPr>
        <w:t xml:space="preserve">) Olulise osaluse omandamise või suurendamise tehingu tagajärjel ei omanda isik aktsiatega </w:t>
      </w:r>
      <w:r w:rsidR="00820BFA" w:rsidRPr="002D34E8">
        <w:rPr>
          <w:rFonts w:ascii="Times New Roman" w:hAnsi="Times New Roman" w:cs="Times New Roman"/>
          <w:color w:val="auto"/>
        </w:rPr>
        <w:t xml:space="preserve">või osaga </w:t>
      </w:r>
      <w:r w:rsidRPr="002D34E8">
        <w:rPr>
          <w:rFonts w:ascii="Times New Roman" w:hAnsi="Times New Roman" w:cs="Times New Roman"/>
          <w:color w:val="auto"/>
        </w:rPr>
        <w:t xml:space="preserve">kaasnevat hääleõigust ning aktsiatega </w:t>
      </w:r>
      <w:r w:rsidR="00820BFA" w:rsidRPr="002D34E8">
        <w:rPr>
          <w:rFonts w:ascii="Times New Roman" w:hAnsi="Times New Roman" w:cs="Times New Roman"/>
          <w:color w:val="auto"/>
        </w:rPr>
        <w:t xml:space="preserve">või osalusega </w:t>
      </w:r>
      <w:r w:rsidRPr="002D34E8">
        <w:rPr>
          <w:rFonts w:ascii="Times New Roman" w:hAnsi="Times New Roman" w:cs="Times New Roman"/>
          <w:color w:val="auto"/>
        </w:rPr>
        <w:t xml:space="preserve">esindatud hääli ei arvata üldkoosoleku </w:t>
      </w:r>
      <w:r w:rsidR="00820BFA" w:rsidRPr="002D34E8">
        <w:rPr>
          <w:rFonts w:ascii="Times New Roman" w:hAnsi="Times New Roman" w:cs="Times New Roman"/>
          <w:color w:val="auto"/>
        </w:rPr>
        <w:t xml:space="preserve">või osanike koosoleku </w:t>
      </w:r>
      <w:r w:rsidRPr="002D34E8">
        <w:rPr>
          <w:rFonts w:ascii="Times New Roman" w:hAnsi="Times New Roman" w:cs="Times New Roman"/>
          <w:color w:val="auto"/>
        </w:rPr>
        <w:t>kvoorumisse, kui:</w:t>
      </w:r>
    </w:p>
    <w:p w14:paraId="47CC8E32" w14:textId="77777777" w:rsidR="00706614" w:rsidRPr="002D34E8" w:rsidRDefault="00706614" w:rsidP="00743FBC">
      <w:pPr>
        <w:pStyle w:val="Pealkiri3"/>
        <w:shd w:val="clear" w:color="auto" w:fill="FFFFFF"/>
        <w:spacing w:before="0" w:line="240" w:lineRule="auto"/>
        <w:jc w:val="both"/>
        <w:rPr>
          <w:rFonts w:ascii="Times New Roman" w:hAnsi="Times New Roman" w:cs="Times New Roman"/>
          <w:color w:val="auto"/>
        </w:rPr>
      </w:pPr>
      <w:r w:rsidRPr="002D34E8">
        <w:rPr>
          <w:rFonts w:ascii="Times New Roman" w:hAnsi="Times New Roman" w:cs="Times New Roman"/>
          <w:color w:val="auto"/>
        </w:rPr>
        <w:t>1) tehing on vastuolus Finantsinspektsiooni ettekirjutusega;</w:t>
      </w:r>
    </w:p>
    <w:p w14:paraId="0D77FD38" w14:textId="3FBACAF0" w:rsidR="00706614" w:rsidRPr="002D34E8" w:rsidRDefault="00706614" w:rsidP="00743FBC">
      <w:pPr>
        <w:pStyle w:val="Pealkiri3"/>
        <w:shd w:val="clear" w:color="auto" w:fill="FFFFFF"/>
        <w:spacing w:before="0" w:line="240" w:lineRule="auto"/>
        <w:jc w:val="both"/>
        <w:rPr>
          <w:rFonts w:ascii="Times New Roman" w:hAnsi="Times New Roman" w:cs="Times New Roman"/>
          <w:color w:val="auto"/>
        </w:rPr>
      </w:pPr>
      <w:r w:rsidRPr="002D34E8">
        <w:rPr>
          <w:rFonts w:ascii="Times New Roman" w:hAnsi="Times New Roman" w:cs="Times New Roman"/>
          <w:color w:val="auto"/>
        </w:rPr>
        <w:t>2) Finantsinspektsioon on teinud käesoleva paragrahvi lõikes</w:t>
      </w:r>
      <w:r w:rsidR="00AC20F2" w:rsidRPr="002D34E8">
        <w:rPr>
          <w:rFonts w:ascii="Times New Roman" w:hAnsi="Times New Roman" w:cs="Times New Roman"/>
          <w:color w:val="auto"/>
        </w:rPr>
        <w:t> </w:t>
      </w:r>
      <w:r w:rsidR="001156E1" w:rsidRPr="002D34E8">
        <w:rPr>
          <w:rFonts w:ascii="Times New Roman" w:hAnsi="Times New Roman" w:cs="Times New Roman"/>
          <w:color w:val="auto"/>
        </w:rPr>
        <w:t>2</w:t>
      </w:r>
      <w:r w:rsidRPr="002D34E8">
        <w:rPr>
          <w:rFonts w:ascii="Times New Roman" w:hAnsi="Times New Roman" w:cs="Times New Roman"/>
          <w:color w:val="auto"/>
        </w:rPr>
        <w:t xml:space="preserve"> või </w:t>
      </w:r>
      <w:r w:rsidR="00BD7AD4" w:rsidRPr="002D34E8">
        <w:rPr>
          <w:rFonts w:ascii="Times New Roman" w:hAnsi="Times New Roman" w:cs="Times New Roman"/>
          <w:color w:val="auto"/>
        </w:rPr>
        <w:t>3</w:t>
      </w:r>
      <w:r w:rsidRPr="002D34E8">
        <w:rPr>
          <w:rFonts w:ascii="Times New Roman" w:hAnsi="Times New Roman" w:cs="Times New Roman"/>
          <w:color w:val="auto"/>
        </w:rPr>
        <w:t xml:space="preserve"> </w:t>
      </w:r>
      <w:r w:rsidR="001156E1" w:rsidRPr="002D34E8">
        <w:rPr>
          <w:rFonts w:ascii="Times New Roman" w:hAnsi="Times New Roman" w:cs="Times New Roman"/>
          <w:color w:val="auto"/>
        </w:rPr>
        <w:t>sätestatud</w:t>
      </w:r>
      <w:r w:rsidRPr="002D34E8">
        <w:rPr>
          <w:rFonts w:ascii="Times New Roman" w:hAnsi="Times New Roman" w:cs="Times New Roman"/>
          <w:color w:val="auto"/>
        </w:rPr>
        <w:t xml:space="preserve"> ettekirjutuse;</w:t>
      </w:r>
      <w:bookmarkStart w:id="76" w:name="para32lg1p3"/>
    </w:p>
    <w:bookmarkEnd w:id="76"/>
    <w:p w14:paraId="4F39F3C8" w14:textId="1873C6C5" w:rsidR="00706614" w:rsidRPr="002D34E8" w:rsidRDefault="00706614" w:rsidP="00743FBC">
      <w:pPr>
        <w:pStyle w:val="Pealkiri3"/>
        <w:shd w:val="clear" w:color="auto" w:fill="FFFFFF"/>
        <w:spacing w:before="0" w:line="240" w:lineRule="auto"/>
        <w:jc w:val="both"/>
        <w:rPr>
          <w:rFonts w:ascii="Times New Roman" w:hAnsi="Times New Roman" w:cs="Times New Roman"/>
          <w:color w:val="auto"/>
        </w:rPr>
      </w:pPr>
      <w:r w:rsidRPr="002D34E8">
        <w:rPr>
          <w:rFonts w:ascii="Times New Roman" w:hAnsi="Times New Roman" w:cs="Times New Roman"/>
          <w:color w:val="auto"/>
        </w:rPr>
        <w:t>3) tehingust ei ole Finantsinspektsiooni Euroopa Parlamendi ja nõukogu määruse (EL)</w:t>
      </w:r>
      <w:r w:rsidR="00F41EC6" w:rsidRPr="002D34E8">
        <w:rPr>
          <w:rFonts w:ascii="Times New Roman" w:hAnsi="Times New Roman" w:cs="Times New Roman"/>
          <w:color w:val="auto"/>
        </w:rPr>
        <w:t> </w:t>
      </w:r>
      <w:r w:rsidRPr="002D34E8">
        <w:rPr>
          <w:rFonts w:ascii="Times New Roman" w:hAnsi="Times New Roman" w:cs="Times New Roman"/>
          <w:color w:val="auto"/>
        </w:rPr>
        <w:t>2023/1114 artiklis 41 või artiklis 83 sätestatud korras teavitatud;</w:t>
      </w:r>
    </w:p>
    <w:p w14:paraId="7D4A2076" w14:textId="65D9AD16" w:rsidR="00706614" w:rsidRPr="002D34E8" w:rsidRDefault="00706614" w:rsidP="00743FBC">
      <w:pPr>
        <w:pStyle w:val="Pealkiri3"/>
        <w:shd w:val="clear" w:color="auto" w:fill="FFFFFF"/>
        <w:spacing w:before="0" w:line="240" w:lineRule="auto"/>
        <w:jc w:val="both"/>
        <w:rPr>
          <w:rFonts w:ascii="Times New Roman" w:hAnsi="Times New Roman" w:cs="Times New Roman"/>
          <w:color w:val="auto"/>
        </w:rPr>
      </w:pPr>
      <w:r w:rsidRPr="002D34E8">
        <w:rPr>
          <w:rFonts w:ascii="Times New Roman" w:hAnsi="Times New Roman" w:cs="Times New Roman"/>
          <w:color w:val="auto"/>
        </w:rPr>
        <w:t>4) tehing on tehtud pärast Euroopa Parlamendi ja nõukogu määruse (EL) 2023/1114 artikli</w:t>
      </w:r>
      <w:r w:rsidR="00F41EC6" w:rsidRPr="002D34E8">
        <w:rPr>
          <w:rFonts w:ascii="Times New Roman" w:hAnsi="Times New Roman" w:cs="Times New Roman"/>
          <w:color w:val="auto"/>
        </w:rPr>
        <w:t> </w:t>
      </w:r>
      <w:r w:rsidRPr="002D34E8">
        <w:rPr>
          <w:rFonts w:ascii="Times New Roman" w:hAnsi="Times New Roman" w:cs="Times New Roman"/>
          <w:color w:val="auto"/>
        </w:rPr>
        <w:t>41 lõike</w:t>
      </w:r>
      <w:r w:rsidR="00CA3298" w:rsidRPr="002D34E8">
        <w:rPr>
          <w:rFonts w:ascii="Times New Roman" w:hAnsi="Times New Roman" w:cs="Times New Roman"/>
          <w:color w:val="auto"/>
        </w:rPr>
        <w:t> </w:t>
      </w:r>
      <w:r w:rsidRPr="002D34E8">
        <w:rPr>
          <w:rFonts w:ascii="Times New Roman" w:hAnsi="Times New Roman" w:cs="Times New Roman"/>
          <w:color w:val="auto"/>
        </w:rPr>
        <w:t>8 või artikli 83 lõike 9 alusel nimetatud tähtaja möödumist või enne, kui olulise osaluse omandamine oli lubatud.</w:t>
      </w:r>
    </w:p>
    <w:p w14:paraId="1FCC42C9" w14:textId="77777777" w:rsidR="00706614" w:rsidRPr="002D34E8" w:rsidRDefault="00706614" w:rsidP="00743FBC">
      <w:pPr>
        <w:pStyle w:val="Pealkiri3"/>
        <w:shd w:val="clear" w:color="auto" w:fill="FFFFFF"/>
        <w:spacing w:before="0" w:line="240" w:lineRule="auto"/>
        <w:jc w:val="both"/>
        <w:rPr>
          <w:rFonts w:ascii="Times New Roman" w:hAnsi="Times New Roman" w:cs="Times New Roman"/>
          <w:color w:val="auto"/>
        </w:rPr>
      </w:pPr>
    </w:p>
    <w:p w14:paraId="7A2ACC7E" w14:textId="7A4D1358" w:rsidR="00706614" w:rsidRPr="002D34E8" w:rsidRDefault="00706614" w:rsidP="00743FBC">
      <w:pPr>
        <w:pStyle w:val="Normaallaadveeb"/>
        <w:shd w:val="clear" w:color="auto" w:fill="FFFFFF"/>
        <w:spacing w:before="0" w:beforeAutospacing="0" w:after="0" w:afterAutospacing="0"/>
        <w:jc w:val="both"/>
      </w:pPr>
      <w:r w:rsidRPr="002D34E8">
        <w:t>(</w:t>
      </w:r>
      <w:r w:rsidR="009B1904" w:rsidRPr="002D34E8">
        <w:t>5</w:t>
      </w:r>
      <w:r w:rsidRPr="002D34E8">
        <w:t>)</w:t>
      </w:r>
      <w:r w:rsidR="00CA3298" w:rsidRPr="002D34E8">
        <w:t> </w:t>
      </w:r>
      <w:r w:rsidRPr="002D34E8">
        <w:t>Tehingu tulemusel, mille puhul esineb mõni käesoleva paragrahvi lõikes</w:t>
      </w:r>
      <w:r w:rsidR="00CA3298" w:rsidRPr="002D34E8">
        <w:t> </w:t>
      </w:r>
      <w:r w:rsidR="00BD7AD4" w:rsidRPr="002D34E8">
        <w:t>4</w:t>
      </w:r>
      <w:r w:rsidRPr="002D34E8">
        <w:t xml:space="preserve"> nimetatud asjaolu, ei teki isikul õigusi, mis muudaksid varapõhise tokeni emitendi või krüptovarateenuse osutaja tema kontrollitavaks äriühinguks.</w:t>
      </w:r>
    </w:p>
    <w:p w14:paraId="56F3F5CF" w14:textId="77777777" w:rsidR="00706614" w:rsidRPr="002D34E8" w:rsidRDefault="00706614" w:rsidP="00743FBC">
      <w:pPr>
        <w:pStyle w:val="Normaallaadveeb"/>
        <w:shd w:val="clear" w:color="auto" w:fill="FFFFFF"/>
        <w:spacing w:before="0" w:beforeAutospacing="0" w:after="0" w:afterAutospacing="0"/>
        <w:jc w:val="both"/>
      </w:pPr>
    </w:p>
    <w:p w14:paraId="6829DFBD" w14:textId="6710B4E6" w:rsidR="00706614" w:rsidRPr="002D34E8" w:rsidRDefault="00706614" w:rsidP="00743FBC">
      <w:pPr>
        <w:spacing w:after="0" w:line="240" w:lineRule="auto"/>
        <w:jc w:val="both"/>
        <w:rPr>
          <w:rFonts w:cs="Times New Roman"/>
          <w:szCs w:val="24"/>
        </w:rPr>
      </w:pPr>
      <w:r w:rsidRPr="002D34E8">
        <w:rPr>
          <w:rFonts w:cs="Times New Roman"/>
          <w:szCs w:val="24"/>
        </w:rPr>
        <w:t>(</w:t>
      </w:r>
      <w:r w:rsidR="00BD7AD4" w:rsidRPr="002D34E8">
        <w:rPr>
          <w:rFonts w:cs="Times New Roman"/>
          <w:szCs w:val="24"/>
        </w:rPr>
        <w:t>6</w:t>
      </w:r>
      <w:r w:rsidRPr="002D34E8">
        <w:rPr>
          <w:rFonts w:cs="Times New Roman"/>
          <w:szCs w:val="24"/>
        </w:rPr>
        <w:t>)</w:t>
      </w:r>
      <w:r w:rsidR="00CA3298" w:rsidRPr="002D34E8">
        <w:rPr>
          <w:rFonts w:cs="Times New Roman"/>
          <w:szCs w:val="24"/>
        </w:rPr>
        <w:t> </w:t>
      </w:r>
      <w:r w:rsidRPr="002D34E8">
        <w:rPr>
          <w:rFonts w:cs="Times New Roman"/>
          <w:szCs w:val="24"/>
        </w:rPr>
        <w:t>Kui niisuguse tehingu tulemusel, mille puhul esines mõni käesoleva paragrahvi lõikes </w:t>
      </w:r>
      <w:r w:rsidR="00BD7AD4" w:rsidRPr="002D34E8">
        <w:rPr>
          <w:rFonts w:cs="Times New Roman"/>
          <w:szCs w:val="24"/>
        </w:rPr>
        <w:t xml:space="preserve">4 </w:t>
      </w:r>
      <w:r w:rsidRPr="002D34E8">
        <w:rPr>
          <w:rFonts w:cs="Times New Roman"/>
          <w:szCs w:val="24"/>
        </w:rPr>
        <w:t xml:space="preserve">nimetatud asjaolu, omandatud või suurendatud olulist osalust esindavad hääled </w:t>
      </w:r>
      <w:r w:rsidR="00E43094" w:rsidRPr="002D34E8">
        <w:rPr>
          <w:rFonts w:cs="Times New Roman"/>
          <w:szCs w:val="24"/>
        </w:rPr>
        <w:t xml:space="preserve">on </w:t>
      </w:r>
      <w:r w:rsidRPr="002D34E8">
        <w:rPr>
          <w:rFonts w:cs="Times New Roman"/>
          <w:szCs w:val="24"/>
        </w:rPr>
        <w:t>arvat</w:t>
      </w:r>
      <w:r w:rsidR="00E43094" w:rsidRPr="002D34E8">
        <w:rPr>
          <w:rFonts w:cs="Times New Roman"/>
          <w:szCs w:val="24"/>
        </w:rPr>
        <w:t>ud</w:t>
      </w:r>
      <w:r w:rsidRPr="002D34E8">
        <w:rPr>
          <w:rFonts w:cs="Times New Roman"/>
          <w:szCs w:val="24"/>
        </w:rPr>
        <w:t xml:space="preserve"> üldkoosoleku </w:t>
      </w:r>
      <w:r w:rsidR="00820BFA" w:rsidRPr="002D34E8">
        <w:rPr>
          <w:rFonts w:cs="Times New Roman"/>
          <w:szCs w:val="24"/>
        </w:rPr>
        <w:t>või osani</w:t>
      </w:r>
      <w:ins w:id="77" w:author="Iivika Sale" w:date="2024-01-18T15:46:00Z">
        <w:r w:rsidR="00BB7851">
          <w:rPr>
            <w:rFonts w:cs="Times New Roman"/>
            <w:szCs w:val="24"/>
          </w:rPr>
          <w:t>k</w:t>
        </w:r>
      </w:ins>
      <w:del w:id="78" w:author="Iivika Sale" w:date="2024-01-18T15:46:00Z">
        <w:r w:rsidR="00820BFA" w:rsidRPr="002D34E8" w:rsidDel="00BB7851">
          <w:rPr>
            <w:rFonts w:cs="Times New Roman"/>
            <w:szCs w:val="24"/>
          </w:rPr>
          <w:delText>m</w:delText>
        </w:r>
      </w:del>
      <w:r w:rsidR="00820BFA" w:rsidRPr="002D34E8">
        <w:rPr>
          <w:rFonts w:cs="Times New Roman"/>
          <w:szCs w:val="24"/>
        </w:rPr>
        <w:t xml:space="preserve">e koosoleku </w:t>
      </w:r>
      <w:r w:rsidRPr="002D34E8">
        <w:rPr>
          <w:rFonts w:cs="Times New Roman"/>
          <w:szCs w:val="24"/>
        </w:rPr>
        <w:t xml:space="preserve">kvoorumisse ja need </w:t>
      </w:r>
      <w:r w:rsidR="00E43094" w:rsidRPr="002D34E8">
        <w:rPr>
          <w:rFonts w:cs="Times New Roman"/>
          <w:szCs w:val="24"/>
        </w:rPr>
        <w:t xml:space="preserve">on </w:t>
      </w:r>
      <w:r w:rsidRPr="002D34E8">
        <w:rPr>
          <w:rFonts w:cs="Times New Roman"/>
          <w:szCs w:val="24"/>
        </w:rPr>
        <w:t>mõjuta</w:t>
      </w:r>
      <w:r w:rsidR="00E43094" w:rsidRPr="002D34E8">
        <w:rPr>
          <w:rFonts w:cs="Times New Roman"/>
          <w:szCs w:val="24"/>
        </w:rPr>
        <w:t>nud</w:t>
      </w:r>
      <w:r w:rsidRPr="002D34E8">
        <w:rPr>
          <w:rFonts w:cs="Times New Roman"/>
          <w:szCs w:val="24"/>
        </w:rPr>
        <w:t xml:space="preserve"> üldkoosoleku </w:t>
      </w:r>
      <w:r w:rsidR="00820BFA" w:rsidRPr="002D34E8">
        <w:rPr>
          <w:rFonts w:cs="Times New Roman"/>
          <w:szCs w:val="24"/>
        </w:rPr>
        <w:t xml:space="preserve">või osanike koosoleku </w:t>
      </w:r>
      <w:r w:rsidRPr="002D34E8">
        <w:rPr>
          <w:rFonts w:cs="Times New Roman"/>
          <w:szCs w:val="24"/>
        </w:rPr>
        <w:t>otsuse vastuvõtmist, on üldkoosoleku</w:t>
      </w:r>
      <w:r w:rsidR="00820BFA" w:rsidRPr="002D34E8">
        <w:rPr>
          <w:rFonts w:cs="Times New Roman"/>
          <w:szCs w:val="24"/>
        </w:rPr>
        <w:t xml:space="preserve"> või osanike koosoleku </w:t>
      </w:r>
      <w:r w:rsidRPr="002D34E8">
        <w:rPr>
          <w:rFonts w:cs="Times New Roman"/>
          <w:szCs w:val="24"/>
        </w:rPr>
        <w:t xml:space="preserve">otsus tühine. Kohus võib Finantsinspektsiooni, aktsionäri või äriühingu juhtorgani liikme avalduse alusel tuvastada üldkoosoleku </w:t>
      </w:r>
      <w:r w:rsidR="00820BFA" w:rsidRPr="002D34E8">
        <w:rPr>
          <w:rFonts w:cs="Times New Roman"/>
          <w:szCs w:val="24"/>
        </w:rPr>
        <w:t>või osanike</w:t>
      </w:r>
      <w:r w:rsidR="00E43094" w:rsidRPr="002D34E8">
        <w:rPr>
          <w:rFonts w:cs="Times New Roman"/>
          <w:szCs w:val="24"/>
        </w:rPr>
        <w:t xml:space="preserve"> </w:t>
      </w:r>
      <w:r w:rsidR="00820BFA" w:rsidRPr="002D34E8">
        <w:rPr>
          <w:rFonts w:cs="Times New Roman"/>
          <w:szCs w:val="24"/>
        </w:rPr>
        <w:t xml:space="preserve">koosoleku </w:t>
      </w:r>
      <w:r w:rsidRPr="002D34E8">
        <w:rPr>
          <w:rFonts w:cs="Times New Roman"/>
          <w:szCs w:val="24"/>
        </w:rPr>
        <w:t xml:space="preserve">otsuse tühisuse, kui avaldus on esitatud kolme kuu jooksul üldkoosoleku </w:t>
      </w:r>
      <w:r w:rsidR="00820BFA" w:rsidRPr="002D34E8">
        <w:rPr>
          <w:rFonts w:cs="Times New Roman"/>
          <w:szCs w:val="24"/>
        </w:rPr>
        <w:t xml:space="preserve">või osanike koosoleku </w:t>
      </w:r>
      <w:r w:rsidRPr="002D34E8">
        <w:rPr>
          <w:rFonts w:cs="Times New Roman"/>
          <w:szCs w:val="24"/>
        </w:rPr>
        <w:t>otsuse vastuvõtmisest arvates.</w:t>
      </w:r>
    </w:p>
    <w:p w14:paraId="297931D3" w14:textId="77777777" w:rsidR="00706614" w:rsidRPr="002D34E8" w:rsidRDefault="00706614" w:rsidP="00743FBC">
      <w:pPr>
        <w:spacing w:after="0" w:line="240" w:lineRule="auto"/>
        <w:jc w:val="both"/>
        <w:rPr>
          <w:rFonts w:cs="Times New Roman"/>
          <w:szCs w:val="24"/>
        </w:rPr>
      </w:pPr>
    </w:p>
    <w:p w14:paraId="29792F2A" w14:textId="7EAC4E2C" w:rsidR="00706614" w:rsidRPr="002D34E8" w:rsidRDefault="00706614" w:rsidP="00743FBC">
      <w:pPr>
        <w:spacing w:after="0" w:line="240" w:lineRule="auto"/>
        <w:jc w:val="both"/>
        <w:rPr>
          <w:rFonts w:cs="Times New Roman"/>
          <w:szCs w:val="24"/>
        </w:rPr>
      </w:pPr>
      <w:bookmarkStart w:id="79" w:name="_Hlk155603103"/>
      <w:r w:rsidRPr="002D34E8">
        <w:rPr>
          <w:rFonts w:cs="Times New Roman"/>
          <w:szCs w:val="24"/>
        </w:rPr>
        <w:t>(</w:t>
      </w:r>
      <w:r w:rsidR="00BD7AD4" w:rsidRPr="002D34E8">
        <w:rPr>
          <w:rFonts w:cs="Times New Roman"/>
          <w:szCs w:val="24"/>
        </w:rPr>
        <w:t>7</w:t>
      </w:r>
      <w:r w:rsidRPr="002D34E8">
        <w:rPr>
          <w:rFonts w:cs="Times New Roman"/>
          <w:szCs w:val="24"/>
        </w:rPr>
        <w:t xml:space="preserve">) Kui </w:t>
      </w:r>
      <w:r w:rsidR="00E43094" w:rsidRPr="002D34E8">
        <w:rPr>
          <w:rFonts w:cs="Times New Roman"/>
          <w:szCs w:val="24"/>
        </w:rPr>
        <w:t xml:space="preserve">on </w:t>
      </w:r>
      <w:r w:rsidRPr="002D34E8">
        <w:rPr>
          <w:rFonts w:cs="Times New Roman"/>
          <w:szCs w:val="24"/>
        </w:rPr>
        <w:t>teostat</w:t>
      </w:r>
      <w:r w:rsidR="00E43094" w:rsidRPr="002D34E8">
        <w:rPr>
          <w:rFonts w:cs="Times New Roman"/>
          <w:szCs w:val="24"/>
        </w:rPr>
        <w:t>ud</w:t>
      </w:r>
      <w:r w:rsidRPr="002D34E8">
        <w:rPr>
          <w:rFonts w:cs="Times New Roman"/>
          <w:szCs w:val="24"/>
        </w:rPr>
        <w:t xml:space="preserve"> tehing</w:t>
      </w:r>
      <w:del w:id="80" w:author="Toimetaja" w:date="2024-01-08T10:45:00Z">
        <w:r w:rsidRPr="002D34E8" w:rsidDel="00CA3298">
          <w:rPr>
            <w:rFonts w:cs="Times New Roman"/>
            <w:szCs w:val="24"/>
          </w:rPr>
          <w:delText>ust</w:delText>
        </w:r>
      </w:del>
      <w:r w:rsidRPr="002D34E8">
        <w:rPr>
          <w:rFonts w:cs="Times New Roman"/>
          <w:szCs w:val="24"/>
        </w:rPr>
        <w:t>, millega varapõhise tokeni emitent või krüptovarateenuse osutaja pidi muutuma isiku kontrollitavaks äriühinguks ja mille puhul esineb mõni käesoleva paragrahvi lõikes </w:t>
      </w:r>
      <w:r w:rsidR="00BD7AD4" w:rsidRPr="002D34E8">
        <w:rPr>
          <w:rFonts w:cs="Times New Roman"/>
          <w:szCs w:val="24"/>
        </w:rPr>
        <w:t>4</w:t>
      </w:r>
      <w:r w:rsidRPr="002D34E8">
        <w:rPr>
          <w:rFonts w:cs="Times New Roman"/>
          <w:szCs w:val="24"/>
        </w:rPr>
        <w:t xml:space="preserve"> nimetatud asjaolu, </w:t>
      </w:r>
      <w:r w:rsidR="00E10CAD" w:rsidRPr="002D34E8">
        <w:rPr>
          <w:rFonts w:cs="Times New Roman"/>
          <w:szCs w:val="24"/>
        </w:rPr>
        <w:t xml:space="preserve">siis sellest tehingust </w:t>
      </w:r>
      <w:r w:rsidRPr="002D34E8">
        <w:rPr>
          <w:rFonts w:cs="Times New Roman"/>
          <w:szCs w:val="24"/>
        </w:rPr>
        <w:t>tulenevaid kontrolli võimaldavaid õigusi, võib kohus Finantsinspektsiooni, aktsionäri</w:t>
      </w:r>
      <w:r w:rsidR="00820BFA" w:rsidRPr="002D34E8">
        <w:rPr>
          <w:rFonts w:cs="Times New Roman"/>
          <w:szCs w:val="24"/>
        </w:rPr>
        <w:t>, osaniku</w:t>
      </w:r>
      <w:r w:rsidRPr="002D34E8">
        <w:rPr>
          <w:rFonts w:cs="Times New Roman"/>
          <w:szCs w:val="24"/>
        </w:rPr>
        <w:t xml:space="preserve"> või äriühingu juhtorgani liikme avalduse alusel tunnistada selliste õiguste teostamise tühiseks, kui avaldus on esitatud kolme kuu jooksul õiguste teostamisest arvates.</w:t>
      </w:r>
      <w:bookmarkStart w:id="81" w:name="para31lg6"/>
    </w:p>
    <w:bookmarkEnd w:id="79"/>
    <w:p w14:paraId="3209E9B5" w14:textId="77777777" w:rsidR="00FA5451" w:rsidRPr="002D34E8" w:rsidRDefault="00FA5451" w:rsidP="00743FBC">
      <w:pPr>
        <w:spacing w:after="0" w:line="240" w:lineRule="auto"/>
        <w:jc w:val="both"/>
        <w:rPr>
          <w:rFonts w:ascii="Arial" w:hAnsi="Arial" w:cs="Arial"/>
          <w:sz w:val="21"/>
          <w:szCs w:val="21"/>
          <w:bdr w:val="none" w:sz="0" w:space="0" w:color="auto" w:frame="1"/>
        </w:rPr>
      </w:pPr>
    </w:p>
    <w:p w14:paraId="7136C92B" w14:textId="29E20913" w:rsidR="004C276C" w:rsidRPr="002D34E8" w:rsidRDefault="00842579" w:rsidP="00743FBC">
      <w:pPr>
        <w:pStyle w:val="Pealkiri2"/>
        <w:spacing w:before="0" w:line="240" w:lineRule="auto"/>
        <w:jc w:val="center"/>
        <w:rPr>
          <w:rFonts w:cs="Times New Roman"/>
          <w:szCs w:val="24"/>
        </w:rPr>
      </w:pPr>
      <w:bookmarkStart w:id="82" w:name="_Toc108170623"/>
      <w:bookmarkStart w:id="83" w:name="_Toc48637166"/>
      <w:bookmarkStart w:id="84" w:name="_Hlk134690136"/>
      <w:bookmarkEnd w:id="81"/>
      <w:r w:rsidRPr="002D34E8">
        <w:rPr>
          <w:rFonts w:cs="Times New Roman"/>
          <w:szCs w:val="24"/>
        </w:rPr>
        <w:t>5</w:t>
      </w:r>
      <w:r w:rsidR="004C276C" w:rsidRPr="002D34E8">
        <w:rPr>
          <w:rFonts w:cs="Times New Roman"/>
          <w:szCs w:val="24"/>
        </w:rPr>
        <w:t>. peatükk</w:t>
      </w:r>
      <w:bookmarkEnd w:id="82"/>
    </w:p>
    <w:p w14:paraId="5DD05DCC" w14:textId="31F80EA1" w:rsidR="004C276C" w:rsidRPr="002D34E8" w:rsidRDefault="004C276C" w:rsidP="00743FBC">
      <w:pPr>
        <w:pStyle w:val="Pealkiri2"/>
        <w:spacing w:before="0" w:line="240" w:lineRule="auto"/>
        <w:jc w:val="center"/>
        <w:rPr>
          <w:rFonts w:cs="Times New Roman"/>
          <w:szCs w:val="24"/>
        </w:rPr>
      </w:pPr>
      <w:bookmarkStart w:id="85" w:name="_Toc48637167"/>
      <w:bookmarkStart w:id="86" w:name="_Toc108170624"/>
      <w:bookmarkEnd w:id="83"/>
      <w:r w:rsidRPr="002D34E8">
        <w:rPr>
          <w:rFonts w:cs="Times New Roman"/>
          <w:szCs w:val="24"/>
        </w:rPr>
        <w:t>Raamatupidamine</w:t>
      </w:r>
      <w:r w:rsidR="008919C5" w:rsidRPr="002D34E8">
        <w:rPr>
          <w:rFonts w:cs="Times New Roman"/>
          <w:szCs w:val="24"/>
        </w:rPr>
        <w:t>, aruandlus</w:t>
      </w:r>
      <w:r w:rsidRPr="002D34E8">
        <w:rPr>
          <w:rFonts w:cs="Times New Roman"/>
          <w:szCs w:val="24"/>
        </w:rPr>
        <w:t xml:space="preserve"> ja </w:t>
      </w:r>
      <w:bookmarkEnd w:id="85"/>
      <w:bookmarkEnd w:id="86"/>
      <w:r w:rsidR="00151AE9" w:rsidRPr="002D34E8">
        <w:rPr>
          <w:rFonts w:cs="Times New Roman"/>
          <w:szCs w:val="24"/>
        </w:rPr>
        <w:t>audiitorkontroll</w:t>
      </w:r>
    </w:p>
    <w:bookmarkEnd w:id="84"/>
    <w:p w14:paraId="1DAB3999" w14:textId="77777777" w:rsidR="004C276C" w:rsidRPr="002D34E8" w:rsidRDefault="004C276C" w:rsidP="00743FBC">
      <w:pPr>
        <w:keepNext/>
        <w:keepLines/>
        <w:spacing w:after="0" w:line="240" w:lineRule="auto"/>
        <w:jc w:val="both"/>
        <w:outlineLvl w:val="1"/>
        <w:rPr>
          <w:rFonts w:cs="Times New Roman"/>
          <w:szCs w:val="24"/>
        </w:rPr>
      </w:pPr>
    </w:p>
    <w:p w14:paraId="4CCD57EE" w14:textId="1777EB75" w:rsidR="004C276C" w:rsidRPr="002D34E8" w:rsidRDefault="004C276C" w:rsidP="00743FBC">
      <w:pPr>
        <w:spacing w:after="0" w:line="240" w:lineRule="auto"/>
        <w:rPr>
          <w:b/>
          <w:bCs/>
        </w:rPr>
      </w:pPr>
      <w:bookmarkStart w:id="87" w:name="_Toc108170625"/>
      <w:bookmarkStart w:id="88" w:name="_Hlk134690153"/>
      <w:r w:rsidRPr="002D34E8">
        <w:rPr>
          <w:b/>
          <w:bCs/>
        </w:rPr>
        <w:t xml:space="preserve">§ </w:t>
      </w:r>
      <w:r w:rsidR="00842579" w:rsidRPr="002D34E8">
        <w:rPr>
          <w:b/>
          <w:bCs/>
        </w:rPr>
        <w:t>1</w:t>
      </w:r>
      <w:r w:rsidR="00DF638C" w:rsidRPr="002D34E8">
        <w:rPr>
          <w:b/>
          <w:bCs/>
        </w:rPr>
        <w:t>4</w:t>
      </w:r>
      <w:r w:rsidRPr="002D34E8">
        <w:rPr>
          <w:b/>
          <w:bCs/>
        </w:rPr>
        <w:t>. Raamatupidamise korraldamine</w:t>
      </w:r>
      <w:bookmarkEnd w:id="87"/>
    </w:p>
    <w:bookmarkEnd w:id="88"/>
    <w:p w14:paraId="7CB32BE2" w14:textId="77777777" w:rsidR="004C276C" w:rsidRPr="002D34E8" w:rsidRDefault="004C276C" w:rsidP="00743FBC">
      <w:pPr>
        <w:keepNext/>
        <w:keepLines/>
        <w:spacing w:after="0" w:line="240" w:lineRule="auto"/>
        <w:jc w:val="both"/>
        <w:outlineLvl w:val="1"/>
        <w:rPr>
          <w:rFonts w:eastAsiaTheme="majorEastAsia" w:cs="Times New Roman"/>
          <w:szCs w:val="24"/>
        </w:rPr>
      </w:pPr>
    </w:p>
    <w:p w14:paraId="00A788EC" w14:textId="6A90DB0A" w:rsidR="004C276C" w:rsidRPr="002D34E8" w:rsidRDefault="004C276C" w:rsidP="00743FBC">
      <w:pPr>
        <w:keepNext/>
        <w:keepLines/>
        <w:spacing w:after="0" w:line="240" w:lineRule="auto"/>
        <w:jc w:val="both"/>
        <w:outlineLvl w:val="1"/>
        <w:rPr>
          <w:rFonts w:eastAsiaTheme="majorEastAsia" w:cs="Times New Roman"/>
          <w:szCs w:val="24"/>
        </w:rPr>
      </w:pPr>
      <w:bookmarkStart w:id="89" w:name="_Toc108170626"/>
      <w:r w:rsidRPr="002D34E8">
        <w:rPr>
          <w:rFonts w:eastAsiaTheme="majorEastAsia" w:cs="Times New Roman"/>
          <w:szCs w:val="24"/>
        </w:rPr>
        <w:t xml:space="preserve">Raamatupidamisarvestust ja aruandlust korraldatakse vastavalt käesolevas seaduses, raamatupidamise seaduses, </w:t>
      </w:r>
      <w:r w:rsidR="00CE55CC" w:rsidRPr="002D34E8">
        <w:rPr>
          <w:rFonts w:eastAsiaTheme="majorEastAsia" w:cs="Times New Roman"/>
          <w:szCs w:val="24"/>
        </w:rPr>
        <w:t xml:space="preserve">krüptovaraturu osalise </w:t>
      </w:r>
      <w:r w:rsidRPr="002D34E8">
        <w:rPr>
          <w:rFonts w:eastAsiaTheme="majorEastAsia" w:cs="Times New Roman"/>
          <w:szCs w:val="24"/>
        </w:rPr>
        <w:t xml:space="preserve">põhikirjas ja raamatupidamise sise-eeskirjas ning </w:t>
      </w:r>
      <w:commentRangeStart w:id="90"/>
      <w:r w:rsidRPr="002D34E8">
        <w:rPr>
          <w:rFonts w:eastAsiaTheme="majorEastAsia" w:cs="Times New Roman"/>
          <w:szCs w:val="24"/>
        </w:rPr>
        <w:t xml:space="preserve">muudes õigusaktides </w:t>
      </w:r>
      <w:commentRangeEnd w:id="90"/>
      <w:r w:rsidR="003B7FD8">
        <w:rPr>
          <w:rStyle w:val="Kommentaariviide"/>
        </w:rPr>
        <w:commentReference w:id="90"/>
      </w:r>
      <w:r w:rsidRPr="002D34E8">
        <w:rPr>
          <w:rFonts w:eastAsiaTheme="majorEastAsia" w:cs="Times New Roman"/>
          <w:szCs w:val="24"/>
        </w:rPr>
        <w:t>sätestatule.</w:t>
      </w:r>
      <w:bookmarkEnd w:id="89"/>
    </w:p>
    <w:p w14:paraId="56A55A14" w14:textId="4F79AB1A" w:rsidR="00917682" w:rsidRPr="002D34E8" w:rsidRDefault="00917682" w:rsidP="00743FBC">
      <w:pPr>
        <w:keepNext/>
        <w:keepLines/>
        <w:spacing w:after="0" w:line="240" w:lineRule="auto"/>
        <w:jc w:val="both"/>
        <w:outlineLvl w:val="1"/>
        <w:rPr>
          <w:rFonts w:eastAsiaTheme="majorEastAsia" w:cs="Times New Roman"/>
          <w:szCs w:val="24"/>
        </w:rPr>
      </w:pPr>
    </w:p>
    <w:p w14:paraId="3C7C7397" w14:textId="30673685" w:rsidR="00917682" w:rsidRPr="002D34E8" w:rsidRDefault="00917682" w:rsidP="00743FBC">
      <w:pPr>
        <w:spacing w:after="0" w:line="240" w:lineRule="auto"/>
        <w:rPr>
          <w:b/>
        </w:rPr>
      </w:pPr>
      <w:bookmarkStart w:id="91" w:name="_Hlk134690164"/>
      <w:r w:rsidRPr="002D34E8">
        <w:rPr>
          <w:b/>
        </w:rPr>
        <w:t xml:space="preserve">§ </w:t>
      </w:r>
      <w:r w:rsidR="004958BC" w:rsidRPr="002D34E8">
        <w:rPr>
          <w:b/>
        </w:rPr>
        <w:t>1</w:t>
      </w:r>
      <w:r w:rsidR="00DF638C" w:rsidRPr="002D34E8">
        <w:rPr>
          <w:b/>
        </w:rPr>
        <w:t>5</w:t>
      </w:r>
      <w:r w:rsidRPr="002D34E8">
        <w:rPr>
          <w:b/>
        </w:rPr>
        <w:t>. Aruannete esitamine Finantsinspektsioonile</w:t>
      </w:r>
    </w:p>
    <w:bookmarkEnd w:id="91"/>
    <w:p w14:paraId="5A1466AE" w14:textId="77777777" w:rsidR="00917682" w:rsidRPr="002D34E8" w:rsidRDefault="00917682" w:rsidP="00743FBC">
      <w:pPr>
        <w:spacing w:after="0" w:line="240" w:lineRule="auto"/>
        <w:jc w:val="both"/>
        <w:rPr>
          <w:rFonts w:cs="Times New Roman"/>
          <w:szCs w:val="24"/>
        </w:rPr>
      </w:pPr>
    </w:p>
    <w:p w14:paraId="0235EA3E" w14:textId="2756E143" w:rsidR="00917682" w:rsidRPr="002D34E8" w:rsidRDefault="004A2272" w:rsidP="00743FBC">
      <w:pPr>
        <w:spacing w:after="0" w:line="240" w:lineRule="auto"/>
        <w:jc w:val="both"/>
        <w:rPr>
          <w:rFonts w:cs="Times New Roman"/>
          <w:szCs w:val="24"/>
        </w:rPr>
      </w:pPr>
      <w:r w:rsidRPr="002D34E8">
        <w:rPr>
          <w:rFonts w:cs="Times New Roman"/>
          <w:szCs w:val="24"/>
        </w:rPr>
        <w:t>(1)</w:t>
      </w:r>
      <w:r w:rsidR="00AC20F2" w:rsidRPr="002D34E8">
        <w:rPr>
          <w:rFonts w:cs="Times New Roman"/>
          <w:szCs w:val="24"/>
        </w:rPr>
        <w:t> </w:t>
      </w:r>
      <w:r w:rsidR="00C24E51" w:rsidRPr="002D34E8">
        <w:rPr>
          <w:rFonts w:cs="Times New Roman"/>
          <w:szCs w:val="24"/>
        </w:rPr>
        <w:t>Krüptovara</w:t>
      </w:r>
      <w:r w:rsidR="00311726" w:rsidRPr="002D34E8">
        <w:rPr>
          <w:rFonts w:cs="Times New Roman"/>
          <w:szCs w:val="24"/>
        </w:rPr>
        <w:t>t</w:t>
      </w:r>
      <w:r w:rsidR="00732389" w:rsidRPr="002D34E8">
        <w:rPr>
          <w:rFonts w:cs="Times New Roman"/>
          <w:szCs w:val="24"/>
        </w:rPr>
        <w:t xml:space="preserve">uru osaline esitab </w:t>
      </w:r>
      <w:r w:rsidR="00917682" w:rsidRPr="002D34E8">
        <w:rPr>
          <w:rFonts w:cs="Times New Roman"/>
          <w:szCs w:val="24"/>
        </w:rPr>
        <w:t xml:space="preserve">Finantsinspektsioonile majandusaasta aruande, kasumi jaotamise või kahjumi katmise ettepaneku ja otsuse ning üldkoosoleku või osanike koosoleku protokolli väljavõtte majandusaasta aruande kinnitamise või kinnitamata jätmise kohta kahe nädala jooksul pärast aktsionäride </w:t>
      </w:r>
      <w:r w:rsidR="00917682" w:rsidRPr="002D34E8">
        <w:rPr>
          <w:szCs w:val="24"/>
        </w:rPr>
        <w:t>üldkoosoleku</w:t>
      </w:r>
      <w:r w:rsidR="00917682" w:rsidRPr="002D34E8">
        <w:rPr>
          <w:rFonts w:cs="Times New Roman"/>
          <w:szCs w:val="24"/>
        </w:rPr>
        <w:t xml:space="preserve"> või osanike koosoleku toimumist, kuid mitte hiljem kui kuus kuud pärast majandusaasta lõppu</w:t>
      </w:r>
      <w:r w:rsidR="00917682" w:rsidRPr="002D34E8">
        <w:rPr>
          <w:szCs w:val="24"/>
        </w:rPr>
        <w:t>.</w:t>
      </w:r>
      <w:r w:rsidR="00917682" w:rsidRPr="002D34E8">
        <w:rPr>
          <w:rFonts w:cs="Times New Roman"/>
          <w:szCs w:val="24"/>
        </w:rPr>
        <w:t xml:space="preserve"> </w:t>
      </w:r>
    </w:p>
    <w:p w14:paraId="7572B8E4" w14:textId="77777777" w:rsidR="00312403" w:rsidRPr="002D34E8" w:rsidRDefault="00312403" w:rsidP="00743FBC">
      <w:pPr>
        <w:spacing w:after="0" w:line="240" w:lineRule="auto"/>
        <w:jc w:val="both"/>
        <w:rPr>
          <w:rFonts w:cs="Times New Roman"/>
          <w:szCs w:val="24"/>
        </w:rPr>
      </w:pPr>
    </w:p>
    <w:p w14:paraId="0187C701" w14:textId="5D6DA541" w:rsidR="00E72022" w:rsidRPr="002D34E8" w:rsidRDefault="00312403" w:rsidP="00743FBC">
      <w:pPr>
        <w:spacing w:after="0" w:line="240" w:lineRule="auto"/>
        <w:jc w:val="both"/>
        <w:rPr>
          <w:rFonts w:cs="Times New Roman"/>
          <w:szCs w:val="24"/>
        </w:rPr>
      </w:pPr>
      <w:r w:rsidRPr="002D34E8">
        <w:rPr>
          <w:rFonts w:cs="Times New Roman"/>
          <w:szCs w:val="24"/>
        </w:rPr>
        <w:t>(</w:t>
      </w:r>
      <w:r w:rsidR="00A0256D" w:rsidRPr="002D34E8">
        <w:rPr>
          <w:rFonts w:cs="Times New Roman"/>
          <w:szCs w:val="24"/>
        </w:rPr>
        <w:t>2</w:t>
      </w:r>
      <w:r w:rsidRPr="002D34E8">
        <w:rPr>
          <w:rFonts w:cs="Times New Roman"/>
          <w:szCs w:val="24"/>
        </w:rPr>
        <w:t>)</w:t>
      </w:r>
      <w:r w:rsidR="00606ABD" w:rsidRPr="002D34E8">
        <w:rPr>
          <w:rFonts w:cs="Times New Roman"/>
          <w:szCs w:val="24"/>
        </w:rPr>
        <w:t> </w:t>
      </w:r>
      <w:r w:rsidR="00E72022" w:rsidRPr="002D34E8">
        <w:t xml:space="preserve">Krüptovaraturu osaline ei pea </w:t>
      </w:r>
      <w:r w:rsidR="00E72022" w:rsidRPr="002D34E8">
        <w:rPr>
          <w:rFonts w:cs="Times New Roman"/>
          <w:szCs w:val="24"/>
        </w:rPr>
        <w:t>käesoleva paragrahvi lõikes</w:t>
      </w:r>
      <w:r w:rsidR="00CA3298" w:rsidRPr="002D34E8">
        <w:rPr>
          <w:rFonts w:cs="Times New Roman"/>
          <w:szCs w:val="24"/>
        </w:rPr>
        <w:t> </w:t>
      </w:r>
      <w:r w:rsidR="00E72022" w:rsidRPr="002D34E8">
        <w:rPr>
          <w:rFonts w:cs="Times New Roman"/>
          <w:szCs w:val="24"/>
        </w:rPr>
        <w:t xml:space="preserve">1 nimetatud andmeid ja dokumente Finantsinspektsioonile esitama, kui ta on avalikustanud need oma veebilehel. </w:t>
      </w:r>
      <w:r w:rsidR="000E474C" w:rsidRPr="002D34E8">
        <w:rPr>
          <w:rFonts w:cs="Times New Roman"/>
          <w:szCs w:val="24"/>
        </w:rPr>
        <w:t>K</w:t>
      </w:r>
      <w:r w:rsidR="00E72022" w:rsidRPr="002D34E8">
        <w:rPr>
          <w:rFonts w:cs="Times New Roman"/>
          <w:szCs w:val="24"/>
        </w:rPr>
        <w:t xml:space="preserve">rüptovaraturu osaline </w:t>
      </w:r>
      <w:r w:rsidR="00164938" w:rsidRPr="002D34E8">
        <w:rPr>
          <w:rFonts w:cs="Times New Roman"/>
          <w:szCs w:val="24"/>
        </w:rPr>
        <w:t xml:space="preserve">peab </w:t>
      </w:r>
      <w:r w:rsidR="00E72022" w:rsidRPr="002D34E8">
        <w:rPr>
          <w:rFonts w:cs="Times New Roman"/>
          <w:szCs w:val="24"/>
        </w:rPr>
        <w:t>tagama, et nimetatud andmed ja dokumendid on tema veebilehel kättesaadavad vähemalt seitse aastat.</w:t>
      </w:r>
    </w:p>
    <w:p w14:paraId="5EC8439B" w14:textId="77777777" w:rsidR="00E72022" w:rsidRPr="002D34E8" w:rsidRDefault="00E72022" w:rsidP="00743FBC">
      <w:pPr>
        <w:spacing w:after="0"/>
        <w:jc w:val="both"/>
      </w:pPr>
    </w:p>
    <w:p w14:paraId="7B4AD06C" w14:textId="1003A481" w:rsidR="00C81D8A" w:rsidRPr="002D34E8" w:rsidRDefault="00A730F6" w:rsidP="00743FBC">
      <w:pPr>
        <w:spacing w:after="0" w:line="240" w:lineRule="auto"/>
        <w:jc w:val="both"/>
      </w:pPr>
      <w:bookmarkStart w:id="92" w:name="_Hlk149128375"/>
      <w:r w:rsidRPr="002D34E8">
        <w:rPr>
          <w:rFonts w:cs="Times New Roman"/>
          <w:szCs w:val="24"/>
        </w:rPr>
        <w:t>(</w:t>
      </w:r>
      <w:r w:rsidR="00A0256D" w:rsidRPr="002D34E8">
        <w:rPr>
          <w:rFonts w:cs="Times New Roman"/>
          <w:szCs w:val="24"/>
        </w:rPr>
        <w:t>3</w:t>
      </w:r>
      <w:r w:rsidRPr="002D34E8">
        <w:rPr>
          <w:rFonts w:cs="Times New Roman"/>
          <w:szCs w:val="24"/>
        </w:rPr>
        <w:t xml:space="preserve">) </w:t>
      </w:r>
      <w:r w:rsidR="00C81D8A" w:rsidRPr="002D34E8">
        <w:t>Krüptovaraturu osaline,</w:t>
      </w:r>
      <w:r w:rsidR="00C81D8A" w:rsidRPr="002D34E8">
        <w:rPr>
          <w:rFonts w:cs="Times New Roman"/>
          <w:szCs w:val="24"/>
        </w:rPr>
        <w:t xml:space="preserve"> lepinguriigi </w:t>
      </w:r>
      <w:r w:rsidR="00C81D8A" w:rsidRPr="002D34E8">
        <w:t xml:space="preserve">krüptovarateenuse osutaja Eesti filiaal </w:t>
      </w:r>
      <w:del w:id="93" w:author="Iivika Sale" w:date="2024-01-18T18:42:00Z">
        <w:r w:rsidR="00C81D8A" w:rsidRPr="002D34E8" w:rsidDel="00B34D1B">
          <w:delText xml:space="preserve">ning </w:delText>
        </w:r>
      </w:del>
      <w:ins w:id="94" w:author="Iivika Sale" w:date="2024-01-18T18:42:00Z">
        <w:r w:rsidR="00B34D1B">
          <w:t>ja</w:t>
        </w:r>
        <w:r w:rsidR="00B34D1B" w:rsidRPr="002D34E8">
          <w:t xml:space="preserve"> </w:t>
        </w:r>
      </w:ins>
      <w:r w:rsidR="00C81D8A" w:rsidRPr="002D34E8">
        <w:t>lepinguriigi varapõhise tokeni emitendi Eesti filiaal koostab ja esitab Finantsinspektsioonile aruanded käesolevas seaduses</w:t>
      </w:r>
      <w:ins w:id="95" w:author="Iivika Sale" w:date="2024-01-18T18:42:00Z">
        <w:r w:rsidR="00B34D1B">
          <w:t xml:space="preserve">, </w:t>
        </w:r>
      </w:ins>
      <w:del w:id="96" w:author="Iivika Sale" w:date="2024-01-18T18:42:00Z">
        <w:r w:rsidR="00C81D8A" w:rsidRPr="002D34E8" w:rsidDel="00B34D1B">
          <w:delText xml:space="preserve"> ning </w:delText>
        </w:r>
      </w:del>
      <w:r w:rsidR="00C81D8A" w:rsidRPr="002D34E8">
        <w:t>Euroopa Parlamendi ja nõukogu määruse</w:t>
      </w:r>
      <w:r w:rsidR="006A4AF4" w:rsidRPr="002D34E8">
        <w:t>s</w:t>
      </w:r>
      <w:r w:rsidR="00C81D8A" w:rsidRPr="002D34E8">
        <w:t xml:space="preserve"> (EL) 2023/1114 </w:t>
      </w:r>
      <w:del w:id="97" w:author="Iivika Sale" w:date="2024-01-18T18:43:00Z">
        <w:r w:rsidR="00C81D8A" w:rsidRPr="002D34E8" w:rsidDel="00B34D1B">
          <w:delText xml:space="preserve">ning </w:delText>
        </w:r>
      </w:del>
      <w:ins w:id="98" w:author="Iivika Sale" w:date="2024-01-18T18:43:00Z">
        <w:r w:rsidR="00B34D1B">
          <w:t>ja</w:t>
        </w:r>
        <w:r w:rsidR="00B34D1B" w:rsidRPr="002D34E8">
          <w:t xml:space="preserve"> </w:t>
        </w:r>
      </w:ins>
      <w:r w:rsidR="00C81D8A" w:rsidRPr="002D34E8">
        <w:t>nende alusel antud õigusaktides sätestatud korras.</w:t>
      </w:r>
    </w:p>
    <w:bookmarkEnd w:id="92"/>
    <w:p w14:paraId="65DCB49B" w14:textId="7A526BCB" w:rsidR="00A730F6" w:rsidRPr="002D34E8" w:rsidRDefault="00A730F6" w:rsidP="00743FBC">
      <w:pPr>
        <w:spacing w:after="0" w:line="240" w:lineRule="auto"/>
        <w:jc w:val="both"/>
        <w:rPr>
          <w:rFonts w:cs="Times New Roman"/>
          <w:szCs w:val="24"/>
        </w:rPr>
      </w:pPr>
    </w:p>
    <w:p w14:paraId="7A1DEC11" w14:textId="7AE806FD" w:rsidR="00EB7687" w:rsidRPr="002D34E8" w:rsidRDefault="00EB7687" w:rsidP="00743FBC">
      <w:pPr>
        <w:spacing w:after="0" w:line="240" w:lineRule="auto"/>
        <w:jc w:val="both"/>
        <w:rPr>
          <w:rFonts w:eastAsiaTheme="majorEastAsia" w:cs="Times New Roman"/>
          <w:szCs w:val="24"/>
        </w:rPr>
      </w:pPr>
      <w:r w:rsidRPr="002D34E8">
        <w:rPr>
          <w:rFonts w:eastAsiaTheme="majorEastAsia" w:cs="Times New Roman"/>
          <w:szCs w:val="24"/>
        </w:rPr>
        <w:t xml:space="preserve">(4) Lepinguriigi varapõhise tokeni emitendi Eesti filiaal esitab Finantsinspektsioonile </w:t>
      </w:r>
      <w:r w:rsidR="00A35FFF" w:rsidRPr="002D34E8">
        <w:rPr>
          <w:rFonts w:eastAsiaTheme="majorEastAsia" w:cs="Times New Roman"/>
          <w:szCs w:val="24"/>
        </w:rPr>
        <w:t xml:space="preserve">järelevalvelise </w:t>
      </w:r>
      <w:r w:rsidRPr="002D34E8">
        <w:rPr>
          <w:rFonts w:eastAsiaTheme="majorEastAsia" w:cs="Times New Roman"/>
          <w:szCs w:val="24"/>
        </w:rPr>
        <w:t xml:space="preserve">aruande varapõhiste tokenite omanike arvu ja emiteeritud varapõhiste tokenite väärtuse kohta. </w:t>
      </w:r>
      <w:r w:rsidR="00A35FFF" w:rsidRPr="002D34E8">
        <w:rPr>
          <w:rFonts w:eastAsiaTheme="majorEastAsia" w:cs="Times New Roman"/>
          <w:szCs w:val="24"/>
        </w:rPr>
        <w:t>A</w:t>
      </w:r>
      <w:r w:rsidRPr="002D34E8">
        <w:rPr>
          <w:rFonts w:cs="Times New Roman"/>
          <w:szCs w:val="24"/>
        </w:rPr>
        <w:t>ruandeperiood on aasta</w:t>
      </w:r>
      <w:r w:rsidR="00A35FFF" w:rsidRPr="002D34E8">
        <w:rPr>
          <w:rFonts w:cs="Times New Roman"/>
          <w:szCs w:val="24"/>
        </w:rPr>
        <w:t>.</w:t>
      </w:r>
    </w:p>
    <w:p w14:paraId="24122273" w14:textId="77777777" w:rsidR="00EB7687" w:rsidRPr="002D34E8" w:rsidRDefault="00EB7687" w:rsidP="00743FBC">
      <w:pPr>
        <w:spacing w:after="0" w:line="240" w:lineRule="auto"/>
        <w:jc w:val="both"/>
        <w:rPr>
          <w:rFonts w:cs="Times New Roman"/>
          <w:szCs w:val="24"/>
        </w:rPr>
      </w:pPr>
    </w:p>
    <w:p w14:paraId="5F0989D4" w14:textId="075A2A7C" w:rsidR="00A730F6" w:rsidRPr="002D34E8" w:rsidRDefault="00A730F6" w:rsidP="00743FBC">
      <w:pPr>
        <w:spacing w:after="0" w:line="240" w:lineRule="auto"/>
        <w:jc w:val="both"/>
        <w:rPr>
          <w:rFonts w:cs="Times New Roman"/>
          <w:szCs w:val="24"/>
        </w:rPr>
      </w:pPr>
      <w:r w:rsidRPr="002D34E8">
        <w:rPr>
          <w:rFonts w:cs="Times New Roman"/>
          <w:szCs w:val="24"/>
        </w:rPr>
        <w:t>(</w:t>
      </w:r>
      <w:r w:rsidR="00EB7687" w:rsidRPr="002D34E8">
        <w:rPr>
          <w:rFonts w:cs="Times New Roman"/>
          <w:szCs w:val="24"/>
        </w:rPr>
        <w:t>5</w:t>
      </w:r>
      <w:r w:rsidRPr="002D34E8">
        <w:rPr>
          <w:rFonts w:cs="Times New Roman"/>
          <w:szCs w:val="24"/>
        </w:rPr>
        <w:t xml:space="preserve">) </w:t>
      </w:r>
      <w:r w:rsidR="006A4AF4" w:rsidRPr="002D34E8">
        <w:t xml:space="preserve">Finantsinspektsioonile esitatavate regulaarsete järelevalveliste aruannete periood on kvartal või aasta ning aruanded </w:t>
      </w:r>
      <w:r w:rsidRPr="002D34E8">
        <w:rPr>
          <w:rFonts w:cs="Times New Roman"/>
          <w:szCs w:val="24"/>
        </w:rPr>
        <w:t>tuleb esitada Finantsinspektsioonile 20</w:t>
      </w:r>
      <w:r w:rsidR="00374DDA" w:rsidRPr="002D34E8">
        <w:rPr>
          <w:rFonts w:cs="Times New Roman"/>
          <w:szCs w:val="24"/>
        </w:rPr>
        <w:t> </w:t>
      </w:r>
      <w:r w:rsidRPr="002D34E8">
        <w:rPr>
          <w:rFonts w:cs="Times New Roman"/>
          <w:szCs w:val="24"/>
        </w:rPr>
        <w:t xml:space="preserve">päeva jooksul pärast aruandeperioodi lõppu, kui käesolevas seaduses </w:t>
      </w:r>
      <w:r w:rsidR="006A4AF4" w:rsidRPr="002D34E8">
        <w:t>või Euroopa Parlamendi ja nõukogu määruses (EL) 2023/1114 või nende alusel kehtestatud õigusaktides</w:t>
      </w:r>
      <w:r w:rsidR="006A4AF4" w:rsidRPr="002D34E8">
        <w:rPr>
          <w:rFonts w:cs="Times New Roman"/>
          <w:szCs w:val="24"/>
        </w:rPr>
        <w:t xml:space="preserve"> </w:t>
      </w:r>
      <w:r w:rsidRPr="002D34E8">
        <w:rPr>
          <w:rFonts w:cs="Times New Roman"/>
          <w:szCs w:val="24"/>
        </w:rPr>
        <w:t xml:space="preserve">ei ole </w:t>
      </w:r>
      <w:r w:rsidR="00A35FFF" w:rsidRPr="002D34E8">
        <w:rPr>
          <w:rFonts w:cs="Times New Roman"/>
          <w:szCs w:val="24"/>
        </w:rPr>
        <w:t xml:space="preserve">sätestatud </w:t>
      </w:r>
      <w:r w:rsidRPr="002D34E8">
        <w:rPr>
          <w:rFonts w:cs="Times New Roman"/>
          <w:szCs w:val="24"/>
        </w:rPr>
        <w:t>teisiti. Kui aruande esitamise viimane kuupäev on puhkepäev, esitatakse regulaarne aruanne hiljemalt puhkepäevale järgneval esimesel tööpäeval.</w:t>
      </w:r>
    </w:p>
    <w:p w14:paraId="5972BAD1" w14:textId="77777777" w:rsidR="007243E7" w:rsidRPr="002D34E8" w:rsidRDefault="007243E7" w:rsidP="00743FBC">
      <w:pPr>
        <w:spacing w:after="0" w:line="240" w:lineRule="auto"/>
        <w:jc w:val="both"/>
        <w:rPr>
          <w:rFonts w:eastAsiaTheme="majorEastAsia" w:cs="Times New Roman"/>
          <w:szCs w:val="24"/>
        </w:rPr>
      </w:pPr>
    </w:p>
    <w:p w14:paraId="3CB83965" w14:textId="227B643F" w:rsidR="00103E3F" w:rsidRPr="002D34E8" w:rsidRDefault="00195D48" w:rsidP="00743FBC">
      <w:pPr>
        <w:spacing w:after="0" w:line="240" w:lineRule="auto"/>
        <w:jc w:val="both"/>
        <w:rPr>
          <w:rFonts w:cs="Times New Roman"/>
          <w:szCs w:val="24"/>
        </w:rPr>
      </w:pPr>
      <w:bookmarkStart w:id="99" w:name="_Hlk152682828"/>
      <w:r w:rsidRPr="002D34E8">
        <w:rPr>
          <w:rFonts w:cs="Times New Roman"/>
          <w:szCs w:val="24"/>
        </w:rPr>
        <w:t>(</w:t>
      </w:r>
      <w:r w:rsidR="00A0256D" w:rsidRPr="002D34E8">
        <w:rPr>
          <w:rFonts w:cs="Times New Roman"/>
          <w:szCs w:val="24"/>
        </w:rPr>
        <w:t>6</w:t>
      </w:r>
      <w:r w:rsidRPr="002D34E8">
        <w:rPr>
          <w:rFonts w:cs="Times New Roman"/>
          <w:szCs w:val="24"/>
        </w:rPr>
        <w:t xml:space="preserve">) Finantsinspektsioonil on õigus </w:t>
      </w:r>
      <w:commentRangeStart w:id="100"/>
      <w:r w:rsidRPr="002D34E8">
        <w:rPr>
          <w:rFonts w:cs="Times New Roman"/>
          <w:szCs w:val="24"/>
        </w:rPr>
        <w:t xml:space="preserve">nõuda </w:t>
      </w:r>
      <w:r w:rsidR="00D9152C" w:rsidRPr="002D34E8">
        <w:rPr>
          <w:rFonts w:cs="Times New Roman"/>
          <w:szCs w:val="24"/>
        </w:rPr>
        <w:t xml:space="preserve">sagedamini aruannete esitamist </w:t>
      </w:r>
      <w:commentRangeEnd w:id="100"/>
      <w:r w:rsidR="00276ECA">
        <w:rPr>
          <w:rStyle w:val="Kommentaariviide"/>
        </w:rPr>
        <w:commentReference w:id="100"/>
      </w:r>
      <w:r w:rsidR="00D9152C" w:rsidRPr="002D34E8">
        <w:rPr>
          <w:rFonts w:cs="Times New Roman"/>
          <w:szCs w:val="24"/>
        </w:rPr>
        <w:t xml:space="preserve">või täiendavaid </w:t>
      </w:r>
      <w:r w:rsidRPr="002D34E8">
        <w:rPr>
          <w:rFonts w:cs="Times New Roman"/>
          <w:szCs w:val="24"/>
        </w:rPr>
        <w:t>ühekordselt või regulaarselt esitatavaid aruandeid ja andmeid</w:t>
      </w:r>
      <w:bookmarkEnd w:id="99"/>
      <w:r w:rsidRPr="002D34E8">
        <w:rPr>
          <w:rFonts w:cs="Times New Roman"/>
          <w:szCs w:val="24"/>
        </w:rPr>
        <w:t xml:space="preserve">, mis on vajalikud järelevalve teostamiseks käesolevas seaduses </w:t>
      </w:r>
      <w:r w:rsidR="003C098E" w:rsidRPr="002D34E8">
        <w:rPr>
          <w:rFonts w:cs="Times New Roman"/>
          <w:szCs w:val="24"/>
        </w:rPr>
        <w:t xml:space="preserve">ja </w:t>
      </w:r>
      <w:r w:rsidR="003C098E" w:rsidRPr="002D34E8">
        <w:t xml:space="preserve">Euroopa Parlamendi ja nõukogu määruses (EL) 2023/1114 </w:t>
      </w:r>
      <w:r w:rsidRPr="002D34E8">
        <w:rPr>
          <w:rFonts w:cs="Times New Roman"/>
          <w:szCs w:val="24"/>
        </w:rPr>
        <w:t>sätestatud ulatuses</w:t>
      </w:r>
      <w:r w:rsidR="00D9152C" w:rsidRPr="002D34E8">
        <w:rPr>
          <w:rFonts w:cs="Times New Roman"/>
          <w:szCs w:val="24"/>
        </w:rPr>
        <w:t xml:space="preserve"> või </w:t>
      </w:r>
      <w:r w:rsidR="00103E3F" w:rsidRPr="002D34E8">
        <w:rPr>
          <w:rFonts w:cs="Times New Roman"/>
          <w:szCs w:val="24"/>
        </w:rPr>
        <w:t xml:space="preserve">Euroopa Parlamendi ja nõukogu määruse (EL) nr </w:t>
      </w:r>
      <w:commentRangeStart w:id="101"/>
      <w:r w:rsidR="00103E3F" w:rsidRPr="002D34E8">
        <w:rPr>
          <w:rFonts w:cs="Times New Roman"/>
          <w:szCs w:val="24"/>
        </w:rPr>
        <w:t>1095/2010</w:t>
      </w:r>
      <w:commentRangeEnd w:id="101"/>
      <w:r w:rsidR="005B27DD">
        <w:rPr>
          <w:rStyle w:val="Kommentaariviide"/>
        </w:rPr>
        <w:commentReference w:id="101"/>
      </w:r>
      <w:r w:rsidR="00103E3F" w:rsidRPr="002D34E8">
        <w:rPr>
          <w:rFonts w:cs="Times New Roman"/>
          <w:szCs w:val="24"/>
        </w:rPr>
        <w:t xml:space="preserve">, millega </w:t>
      </w:r>
      <w:hyperlink r:id="rId12" w:tooltip="32010R1095" w:history="1">
        <w:r w:rsidR="00103E3F" w:rsidRPr="002D34E8">
          <w:rPr>
            <w:rFonts w:cs="Times New Roman" w:hint="eastAsia"/>
            <w:szCs w:val="24"/>
          </w:rPr>
          <w:t>asutatakse Euroopa Järelevalveasutus (Euroopa Väärtpaberiturujärelevalve), muudetakse otsust nr 716/2009/EÜ ning tunnistatakse kehtetuks komisjoni otsus 2009/77/EÜ</w:t>
        </w:r>
      </w:hyperlink>
      <w:r w:rsidR="00103E3F" w:rsidRPr="002D34E8">
        <w:rPr>
          <w:rFonts w:cs="Times New Roman"/>
          <w:szCs w:val="24"/>
        </w:rPr>
        <w:t>, artikli 35 lõikest</w:t>
      </w:r>
      <w:r w:rsidR="00E629D4" w:rsidRPr="002D34E8">
        <w:rPr>
          <w:rFonts w:cs="Times New Roman"/>
          <w:szCs w:val="24"/>
        </w:rPr>
        <w:t> </w:t>
      </w:r>
      <w:r w:rsidR="00103E3F" w:rsidRPr="002D34E8">
        <w:rPr>
          <w:rFonts w:cs="Times New Roman"/>
          <w:szCs w:val="24"/>
        </w:rPr>
        <w:t>1 tuleneva</w:t>
      </w:r>
      <w:r w:rsidR="00B1113A" w:rsidRPr="002D34E8">
        <w:rPr>
          <w:rFonts w:cs="Times New Roman"/>
          <w:szCs w:val="24"/>
        </w:rPr>
        <w:t xml:space="preserve"> </w:t>
      </w:r>
      <w:r w:rsidR="00103E3F" w:rsidRPr="002D34E8">
        <w:rPr>
          <w:rFonts w:cs="Times New Roman"/>
          <w:szCs w:val="24"/>
        </w:rPr>
        <w:t>kohustuse täitmiseks.</w:t>
      </w:r>
    </w:p>
    <w:p w14:paraId="7E1E96BC" w14:textId="77777777" w:rsidR="000B4F5C" w:rsidRPr="002D34E8" w:rsidRDefault="000B4F5C" w:rsidP="00743FBC">
      <w:pPr>
        <w:spacing w:after="0" w:line="240" w:lineRule="auto"/>
        <w:jc w:val="both"/>
        <w:rPr>
          <w:rFonts w:cs="Times New Roman"/>
          <w:szCs w:val="24"/>
        </w:rPr>
      </w:pPr>
    </w:p>
    <w:p w14:paraId="77489802" w14:textId="74EE8C8F" w:rsidR="000B4F5C" w:rsidRPr="002D34E8" w:rsidRDefault="000B4F5C" w:rsidP="00743FBC">
      <w:pPr>
        <w:spacing w:after="0" w:line="240" w:lineRule="auto"/>
        <w:jc w:val="both"/>
        <w:rPr>
          <w:rFonts w:cs="Times New Roman"/>
          <w:szCs w:val="24"/>
        </w:rPr>
      </w:pPr>
      <w:bookmarkStart w:id="102" w:name="_Hlk140061062"/>
      <w:r w:rsidRPr="002D34E8">
        <w:t>(</w:t>
      </w:r>
      <w:r w:rsidR="00A0256D" w:rsidRPr="002D34E8">
        <w:t>7</w:t>
      </w:r>
      <w:r w:rsidRPr="002D34E8">
        <w:t>)</w:t>
      </w:r>
      <w:bookmarkStart w:id="103" w:name="_Hlk140061164"/>
      <w:r w:rsidR="003F7152" w:rsidRPr="002D34E8">
        <w:t> </w:t>
      </w:r>
      <w:r w:rsidRPr="002D34E8">
        <w:t xml:space="preserve">Finantsinspektsioonile järelevalve eesmärgil esitatud aruannete põhjal võib Finantsinspektsioon esitada </w:t>
      </w:r>
      <w:bookmarkEnd w:id="103"/>
      <w:r w:rsidRPr="002D34E8">
        <w:t xml:space="preserve">andmeid Rahandusministeeriumile Vabariigi Valitsuse seadusest tulenevate ülesannete täitmiseks ning Eesti Pangale </w:t>
      </w:r>
      <w:r w:rsidR="002C2223" w:rsidRPr="002D34E8">
        <w:t xml:space="preserve">Eesti Panga </w:t>
      </w:r>
      <w:r w:rsidRPr="002D34E8">
        <w:t>seadusest tulenevate ülesannete täitmiseks</w:t>
      </w:r>
      <w:bookmarkEnd w:id="102"/>
      <w:r w:rsidRPr="002D34E8">
        <w:t>.</w:t>
      </w:r>
    </w:p>
    <w:p w14:paraId="04370C24" w14:textId="77777777" w:rsidR="00195D48" w:rsidRPr="002D34E8" w:rsidRDefault="00195D48" w:rsidP="00743FBC">
      <w:pPr>
        <w:spacing w:after="0" w:line="240" w:lineRule="auto"/>
        <w:jc w:val="both"/>
        <w:rPr>
          <w:rFonts w:cs="Times New Roman"/>
          <w:szCs w:val="24"/>
        </w:rPr>
      </w:pPr>
    </w:p>
    <w:p w14:paraId="1A068432" w14:textId="6FE77613" w:rsidR="001444E6" w:rsidRPr="002D34E8" w:rsidRDefault="00195D48" w:rsidP="00743FBC">
      <w:pPr>
        <w:spacing w:after="0" w:line="240" w:lineRule="auto"/>
        <w:jc w:val="both"/>
        <w:rPr>
          <w:rFonts w:cs="Times New Roman"/>
          <w:szCs w:val="24"/>
        </w:rPr>
      </w:pPr>
      <w:r w:rsidRPr="002D34E8">
        <w:rPr>
          <w:rFonts w:cs="Times New Roman"/>
          <w:szCs w:val="24"/>
        </w:rPr>
        <w:t>(</w:t>
      </w:r>
      <w:r w:rsidR="00B15A46" w:rsidRPr="002D34E8">
        <w:rPr>
          <w:rFonts w:cs="Times New Roman"/>
          <w:szCs w:val="24"/>
        </w:rPr>
        <w:t>8</w:t>
      </w:r>
      <w:r w:rsidRPr="002D34E8">
        <w:rPr>
          <w:rFonts w:cs="Times New Roman"/>
          <w:szCs w:val="24"/>
        </w:rPr>
        <w:t>)</w:t>
      </w:r>
      <w:r w:rsidR="003F7152" w:rsidRPr="002D34E8">
        <w:rPr>
          <w:rFonts w:cs="Times New Roman"/>
          <w:szCs w:val="24"/>
        </w:rPr>
        <w:t> </w:t>
      </w:r>
      <w:r w:rsidRPr="002D34E8">
        <w:rPr>
          <w:rFonts w:cs="Times New Roman"/>
          <w:szCs w:val="24"/>
        </w:rPr>
        <w:t>Finantsinspektsioonile esita</w:t>
      </w:r>
      <w:r w:rsidR="00412599" w:rsidRPr="002D34E8">
        <w:rPr>
          <w:rFonts w:cs="Times New Roman"/>
          <w:szCs w:val="24"/>
        </w:rPr>
        <w:t>ta</w:t>
      </w:r>
      <w:r w:rsidRPr="002D34E8">
        <w:rPr>
          <w:rFonts w:cs="Times New Roman"/>
          <w:szCs w:val="24"/>
        </w:rPr>
        <w:t xml:space="preserve">vate </w:t>
      </w:r>
      <w:r w:rsidR="005F1980" w:rsidRPr="002D34E8">
        <w:rPr>
          <w:rFonts w:cs="Times New Roman"/>
          <w:szCs w:val="24"/>
        </w:rPr>
        <w:t xml:space="preserve">krüptovaraturu osalise, </w:t>
      </w:r>
      <w:r w:rsidR="005F1980" w:rsidRPr="002D34E8">
        <w:t>lepinguriigi krüptovarateenuse osutaja Eesti filiaali ja lepinguriigi varapõhiste tokenite emitendi Eesti filiaali</w:t>
      </w:r>
      <w:r w:rsidR="003C098E" w:rsidRPr="002D34E8">
        <w:rPr>
          <w:rFonts w:cs="Times New Roman"/>
          <w:szCs w:val="24"/>
        </w:rPr>
        <w:t xml:space="preserve"> </w:t>
      </w:r>
      <w:r w:rsidR="005F1980" w:rsidRPr="002D34E8">
        <w:rPr>
          <w:rFonts w:cs="Times New Roman"/>
          <w:szCs w:val="24"/>
        </w:rPr>
        <w:t xml:space="preserve">regulaarsete järelevalveliste </w:t>
      </w:r>
      <w:r w:rsidRPr="002D34E8">
        <w:rPr>
          <w:rFonts w:cs="Times New Roman"/>
          <w:szCs w:val="24"/>
        </w:rPr>
        <w:t xml:space="preserve">aruannete sisu, vormid, koostamise metoodika ja esitamise korra </w:t>
      </w:r>
      <w:r w:rsidR="00F6489C" w:rsidRPr="002D34E8">
        <w:rPr>
          <w:rFonts w:cs="Times New Roman"/>
          <w:szCs w:val="24"/>
        </w:rPr>
        <w:t xml:space="preserve">võib </w:t>
      </w:r>
      <w:r w:rsidRPr="002D34E8">
        <w:rPr>
          <w:rFonts w:cs="Times New Roman"/>
          <w:szCs w:val="24"/>
        </w:rPr>
        <w:t>kehtesta</w:t>
      </w:r>
      <w:r w:rsidR="00F6489C" w:rsidRPr="002D34E8">
        <w:rPr>
          <w:rFonts w:cs="Times New Roman"/>
          <w:szCs w:val="24"/>
        </w:rPr>
        <w:t>da</w:t>
      </w:r>
      <w:r w:rsidRPr="002D34E8">
        <w:rPr>
          <w:rFonts w:cs="Times New Roman"/>
          <w:szCs w:val="24"/>
        </w:rPr>
        <w:t xml:space="preserve"> valdkonna eest vastutav minister määrusega. </w:t>
      </w:r>
    </w:p>
    <w:p w14:paraId="06E03984" w14:textId="77777777" w:rsidR="00A13431" w:rsidRPr="002D34E8" w:rsidRDefault="00A13431" w:rsidP="00743FBC">
      <w:pPr>
        <w:spacing w:after="0" w:line="240" w:lineRule="auto"/>
        <w:jc w:val="both"/>
        <w:rPr>
          <w:rFonts w:cs="Times New Roman"/>
          <w:szCs w:val="24"/>
        </w:rPr>
      </w:pPr>
    </w:p>
    <w:p w14:paraId="2512545A" w14:textId="62F8DB25" w:rsidR="00924504" w:rsidRPr="002D34E8" w:rsidRDefault="00924504" w:rsidP="00743FBC">
      <w:pPr>
        <w:spacing w:after="0" w:line="240" w:lineRule="auto"/>
        <w:rPr>
          <w:b/>
          <w:bCs/>
        </w:rPr>
      </w:pPr>
      <w:bookmarkStart w:id="104" w:name="_Hlk134690173"/>
      <w:r w:rsidRPr="002D34E8">
        <w:rPr>
          <w:b/>
          <w:bCs/>
        </w:rPr>
        <w:t>§ 1</w:t>
      </w:r>
      <w:r w:rsidR="00DF638C" w:rsidRPr="002D34E8">
        <w:rPr>
          <w:b/>
          <w:bCs/>
        </w:rPr>
        <w:t>6</w:t>
      </w:r>
      <w:r w:rsidRPr="002D34E8">
        <w:rPr>
          <w:b/>
          <w:bCs/>
        </w:rPr>
        <w:t xml:space="preserve">. </w:t>
      </w:r>
      <w:bookmarkStart w:id="105" w:name="_Hlk140061208"/>
      <w:r w:rsidRPr="002D34E8">
        <w:rPr>
          <w:b/>
          <w:bCs/>
        </w:rPr>
        <w:t>Finantsinspektsioonile esitatud aruannete kontroll</w:t>
      </w:r>
      <w:r w:rsidR="00D7228B" w:rsidRPr="002D34E8">
        <w:rPr>
          <w:b/>
          <w:bCs/>
        </w:rPr>
        <w:t xml:space="preserve"> ja</w:t>
      </w:r>
      <w:r w:rsidRPr="002D34E8">
        <w:rPr>
          <w:b/>
          <w:bCs/>
        </w:rPr>
        <w:t xml:space="preserve"> puuduste kõrvaldamine</w:t>
      </w:r>
    </w:p>
    <w:bookmarkEnd w:id="104"/>
    <w:bookmarkEnd w:id="105"/>
    <w:p w14:paraId="4B3AD092" w14:textId="77777777" w:rsidR="00924504" w:rsidRPr="002D34E8" w:rsidRDefault="00924504" w:rsidP="00743FBC">
      <w:pPr>
        <w:spacing w:after="0" w:line="240" w:lineRule="auto"/>
        <w:jc w:val="both"/>
        <w:rPr>
          <w:szCs w:val="24"/>
        </w:rPr>
      </w:pPr>
    </w:p>
    <w:p w14:paraId="2A603CA5" w14:textId="41AC18B5" w:rsidR="00924504" w:rsidRPr="002D34E8" w:rsidRDefault="00924504" w:rsidP="00743FBC">
      <w:pPr>
        <w:spacing w:after="0" w:line="240" w:lineRule="auto"/>
        <w:jc w:val="both"/>
        <w:rPr>
          <w:rFonts w:cs="Times New Roman"/>
          <w:szCs w:val="24"/>
        </w:rPr>
      </w:pPr>
      <w:r w:rsidRPr="002D34E8">
        <w:rPr>
          <w:rFonts w:cs="Times New Roman"/>
          <w:szCs w:val="24"/>
        </w:rPr>
        <w:t>(1) Finantsinspektsioon kontrollib järelevalve eesmärgil esitatud aruande vastavust</w:t>
      </w:r>
      <w:r w:rsidR="00E261EC" w:rsidRPr="002D34E8">
        <w:rPr>
          <w:rFonts w:cs="Times New Roman"/>
          <w:szCs w:val="24"/>
        </w:rPr>
        <w:t xml:space="preserve"> </w:t>
      </w:r>
      <w:r w:rsidR="00E261EC" w:rsidRPr="002D34E8">
        <w:t>käesolevas seaduses</w:t>
      </w:r>
      <w:r w:rsidR="00FD1F25" w:rsidRPr="002D34E8">
        <w:t>,</w:t>
      </w:r>
      <w:r w:rsidR="00E261EC" w:rsidRPr="002D34E8">
        <w:t xml:space="preserve"> Euroopa Parlamendi ja nõukogu määruses (EL) 2023/1114 ning nende alusel antud õigusaktides sätestatud</w:t>
      </w:r>
      <w:r w:rsidRPr="002D34E8">
        <w:rPr>
          <w:rFonts w:cs="Times New Roman"/>
          <w:szCs w:val="24"/>
        </w:rPr>
        <w:t xml:space="preserve"> nõuetele.</w:t>
      </w:r>
    </w:p>
    <w:p w14:paraId="490343FB" w14:textId="77777777" w:rsidR="00924504" w:rsidRPr="002D34E8" w:rsidRDefault="00924504" w:rsidP="00743FBC">
      <w:pPr>
        <w:spacing w:after="0" w:line="240" w:lineRule="auto"/>
        <w:jc w:val="both"/>
        <w:rPr>
          <w:rFonts w:cs="Times New Roman"/>
          <w:szCs w:val="24"/>
        </w:rPr>
      </w:pPr>
    </w:p>
    <w:p w14:paraId="1D53DD4F" w14:textId="77777777" w:rsidR="00924504" w:rsidRPr="002D34E8" w:rsidRDefault="00924504" w:rsidP="00743FBC">
      <w:pPr>
        <w:spacing w:after="0" w:line="240" w:lineRule="auto"/>
        <w:jc w:val="both"/>
        <w:rPr>
          <w:rFonts w:cs="Times New Roman"/>
          <w:szCs w:val="24"/>
        </w:rPr>
      </w:pPr>
      <w:r w:rsidRPr="002D34E8">
        <w:rPr>
          <w:rFonts w:cs="Times New Roman"/>
          <w:szCs w:val="24"/>
        </w:rPr>
        <w:t>(2) Kui Finantsinspektsioon tuvastab järelevalve eesmärgil esitatud aruandes puudusi, teavitab ta sellest viivitamata aruande esitajat.</w:t>
      </w:r>
    </w:p>
    <w:p w14:paraId="355DF378" w14:textId="77777777" w:rsidR="00924504" w:rsidRPr="002D34E8" w:rsidRDefault="00924504" w:rsidP="00743FBC">
      <w:pPr>
        <w:spacing w:after="0" w:line="240" w:lineRule="auto"/>
        <w:jc w:val="both"/>
        <w:rPr>
          <w:rFonts w:cs="Times New Roman"/>
          <w:szCs w:val="24"/>
        </w:rPr>
      </w:pPr>
    </w:p>
    <w:p w14:paraId="32B56FEF" w14:textId="2098A19D" w:rsidR="00983D74" w:rsidRPr="002D34E8" w:rsidRDefault="00924504" w:rsidP="00743FBC">
      <w:pPr>
        <w:spacing w:after="0" w:line="240" w:lineRule="auto"/>
        <w:jc w:val="both"/>
        <w:rPr>
          <w:rFonts w:cs="Times New Roman"/>
          <w:szCs w:val="24"/>
        </w:rPr>
      </w:pPr>
      <w:r w:rsidRPr="002D34E8">
        <w:rPr>
          <w:rFonts w:cs="Times New Roman"/>
          <w:szCs w:val="24"/>
        </w:rPr>
        <w:t>(3)</w:t>
      </w:r>
      <w:r w:rsidR="008C49A8" w:rsidRPr="002D34E8">
        <w:rPr>
          <w:rFonts w:cs="Times New Roman"/>
          <w:szCs w:val="24"/>
        </w:rPr>
        <w:t> </w:t>
      </w:r>
      <w:r w:rsidRPr="002D34E8">
        <w:rPr>
          <w:rFonts w:cs="Times New Roman"/>
          <w:szCs w:val="24"/>
        </w:rPr>
        <w:t>Järelevalve eesmärgil aruande esitaja on kohustatud käesoleva paragrahvi lõikes</w:t>
      </w:r>
      <w:r w:rsidR="008C49A8" w:rsidRPr="002D34E8">
        <w:rPr>
          <w:rFonts w:cs="Times New Roman"/>
          <w:szCs w:val="24"/>
        </w:rPr>
        <w:t> </w:t>
      </w:r>
      <w:r w:rsidRPr="002D34E8">
        <w:rPr>
          <w:rFonts w:cs="Times New Roman"/>
          <w:szCs w:val="24"/>
        </w:rPr>
        <w:t>2 nimetatud puudused kõrvaldama ning esitama Finantsinspektsioonile korrigeeritud aruande ilma põhjenda</w:t>
      </w:r>
      <w:r w:rsidR="00661EB3" w:rsidRPr="002D34E8">
        <w:rPr>
          <w:rFonts w:cs="Times New Roman"/>
          <w:szCs w:val="24"/>
        </w:rPr>
        <w:t>ma</w:t>
      </w:r>
      <w:r w:rsidRPr="002D34E8">
        <w:rPr>
          <w:rFonts w:cs="Times New Roman"/>
          <w:szCs w:val="24"/>
        </w:rPr>
        <w:t>tu viivituseta. Korrigeeritud aruanne tuleb Finantsinspektsioonile esitada ka juhul, kui aruande esitaja on ise tuvastanud varem esitatud andmetes vea või kui auditeeritud andmed erinevad varem esitatud auditeerimata andmetest.</w:t>
      </w:r>
      <w:bookmarkStart w:id="106" w:name="_Toc108170631"/>
    </w:p>
    <w:p w14:paraId="0FD52598" w14:textId="77777777" w:rsidR="00975D69" w:rsidRPr="002D34E8" w:rsidRDefault="00975D69" w:rsidP="00743FBC">
      <w:pPr>
        <w:spacing w:after="0" w:line="240" w:lineRule="auto"/>
        <w:jc w:val="both"/>
        <w:rPr>
          <w:rFonts w:cs="Times New Roman"/>
          <w:szCs w:val="24"/>
        </w:rPr>
      </w:pPr>
    </w:p>
    <w:p w14:paraId="565E0997" w14:textId="3F05FDD6" w:rsidR="00975D69" w:rsidRPr="002D34E8" w:rsidRDefault="00975D69" w:rsidP="00743FBC">
      <w:pPr>
        <w:spacing w:after="0" w:line="240" w:lineRule="auto"/>
        <w:jc w:val="both"/>
        <w:rPr>
          <w:rFonts w:cs="Times New Roman"/>
          <w:szCs w:val="24"/>
        </w:rPr>
      </w:pPr>
      <w:r w:rsidRPr="002D34E8">
        <w:t>(4)</w:t>
      </w:r>
      <w:r w:rsidR="008C49A8" w:rsidRPr="002D34E8">
        <w:t> </w:t>
      </w:r>
      <w:r w:rsidRPr="002D34E8">
        <w:t xml:space="preserve">Järelevalve eesmärgil esitatud aruande koostamisel kasutatud algandmete allikaks olevaid dokumente on aruande esitaja kohustatud säilitama viis aastat. Nimetatud tähtaeg ei piira </w:t>
      </w:r>
      <w:r w:rsidRPr="002D34E8">
        <w:lastRenderedPageBreak/>
        <w:t>krüptovaraturu osalise õigust säilitada andmeid ja dokumente pikema aja jooksul, kui nende töötlemiseks on krüptovaraturu osalisel muu õiguslik alus.</w:t>
      </w:r>
    </w:p>
    <w:p w14:paraId="6CE0AE6B" w14:textId="77777777" w:rsidR="00A13431" w:rsidRPr="002D34E8" w:rsidRDefault="00A13431" w:rsidP="00743FBC">
      <w:pPr>
        <w:spacing w:after="0" w:line="240" w:lineRule="auto"/>
        <w:jc w:val="both"/>
        <w:rPr>
          <w:rFonts w:cs="Times New Roman"/>
          <w:szCs w:val="24"/>
        </w:rPr>
      </w:pPr>
    </w:p>
    <w:p w14:paraId="6F8F482C" w14:textId="1C0668EA" w:rsidR="004C276C" w:rsidRPr="002D34E8" w:rsidRDefault="004C276C" w:rsidP="00743FBC">
      <w:pPr>
        <w:spacing w:after="0" w:line="240" w:lineRule="auto"/>
        <w:rPr>
          <w:b/>
          <w:bCs/>
        </w:rPr>
      </w:pPr>
      <w:bookmarkStart w:id="107" w:name="_Hlk134690180"/>
      <w:r w:rsidRPr="002D34E8">
        <w:rPr>
          <w:b/>
          <w:bCs/>
        </w:rPr>
        <w:t xml:space="preserve">§ </w:t>
      </w:r>
      <w:r w:rsidR="003B7EE5" w:rsidRPr="002D34E8">
        <w:rPr>
          <w:b/>
          <w:bCs/>
        </w:rPr>
        <w:t>1</w:t>
      </w:r>
      <w:r w:rsidR="00DF638C" w:rsidRPr="002D34E8">
        <w:rPr>
          <w:b/>
          <w:bCs/>
        </w:rPr>
        <w:t>7</w:t>
      </w:r>
      <w:r w:rsidRPr="002D34E8">
        <w:rPr>
          <w:b/>
          <w:bCs/>
        </w:rPr>
        <w:t>. Audiitorkontroll</w:t>
      </w:r>
      <w:bookmarkEnd w:id="106"/>
    </w:p>
    <w:bookmarkEnd w:id="107"/>
    <w:p w14:paraId="66D0C2A8" w14:textId="77777777" w:rsidR="004C276C" w:rsidRPr="002D34E8" w:rsidRDefault="004C276C" w:rsidP="00743FBC">
      <w:pPr>
        <w:spacing w:after="0" w:line="240" w:lineRule="auto"/>
        <w:jc w:val="both"/>
        <w:rPr>
          <w:szCs w:val="24"/>
        </w:rPr>
      </w:pPr>
    </w:p>
    <w:p w14:paraId="71C89ED7" w14:textId="7C137162" w:rsidR="004C276C" w:rsidRPr="002D34E8" w:rsidRDefault="004C276C" w:rsidP="00743FBC">
      <w:pPr>
        <w:spacing w:after="0" w:line="240" w:lineRule="auto"/>
        <w:jc w:val="both"/>
        <w:rPr>
          <w:rFonts w:cs="Times New Roman"/>
          <w:szCs w:val="24"/>
        </w:rPr>
      </w:pPr>
      <w:r w:rsidRPr="002D34E8">
        <w:rPr>
          <w:rFonts w:cs="Times New Roman"/>
          <w:szCs w:val="24"/>
        </w:rPr>
        <w:t>(1)</w:t>
      </w:r>
      <w:r w:rsidR="008C49A8" w:rsidRPr="002D34E8">
        <w:rPr>
          <w:rFonts w:cs="Times New Roman"/>
          <w:szCs w:val="24"/>
        </w:rPr>
        <w:t> </w:t>
      </w:r>
      <w:r w:rsidR="005B08BD" w:rsidRPr="002D34E8">
        <w:rPr>
          <w:rFonts w:cs="Times New Roman"/>
          <w:szCs w:val="24"/>
        </w:rPr>
        <w:t xml:space="preserve">Krüptovaraturu osalise </w:t>
      </w:r>
      <w:r w:rsidRPr="002D34E8">
        <w:rPr>
          <w:rFonts w:cs="Times New Roman"/>
          <w:szCs w:val="24"/>
        </w:rPr>
        <w:t xml:space="preserve">raamatupidamise </w:t>
      </w:r>
      <w:r w:rsidR="00D65966" w:rsidRPr="002D34E8">
        <w:rPr>
          <w:rFonts w:cs="Times New Roman"/>
          <w:szCs w:val="24"/>
        </w:rPr>
        <w:t>aasta</w:t>
      </w:r>
      <w:r w:rsidR="00656FA7" w:rsidRPr="002D34E8">
        <w:rPr>
          <w:rFonts w:cs="Times New Roman"/>
          <w:szCs w:val="24"/>
        </w:rPr>
        <w:t>aruan</w:t>
      </w:r>
      <w:r w:rsidR="004A3BBA" w:rsidRPr="002D34E8">
        <w:rPr>
          <w:rFonts w:cs="Times New Roman"/>
          <w:szCs w:val="24"/>
        </w:rPr>
        <w:t>de</w:t>
      </w:r>
      <w:r w:rsidR="00BF4B49" w:rsidRPr="002D34E8">
        <w:rPr>
          <w:rFonts w:cs="Times New Roman"/>
          <w:szCs w:val="24"/>
        </w:rPr>
        <w:t xml:space="preserve"> audit</w:t>
      </w:r>
      <w:r w:rsidR="004A3BBA" w:rsidRPr="002D34E8">
        <w:rPr>
          <w:rFonts w:cs="Times New Roman"/>
          <w:szCs w:val="24"/>
        </w:rPr>
        <w:t xml:space="preserve"> on kohustuslik</w:t>
      </w:r>
      <w:r w:rsidR="00656FA7" w:rsidRPr="002D34E8">
        <w:rPr>
          <w:rFonts w:cs="Times New Roman"/>
        </w:rPr>
        <w:t>.</w:t>
      </w:r>
    </w:p>
    <w:p w14:paraId="798FAC80" w14:textId="77777777" w:rsidR="004A3BBA" w:rsidRPr="002D34E8" w:rsidRDefault="004A3BBA" w:rsidP="00743FBC">
      <w:pPr>
        <w:spacing w:after="0" w:line="240" w:lineRule="auto"/>
        <w:jc w:val="both"/>
        <w:rPr>
          <w:rFonts w:cs="Times New Roman"/>
          <w:szCs w:val="24"/>
        </w:rPr>
      </w:pPr>
    </w:p>
    <w:p w14:paraId="02CCD362" w14:textId="625B3E66" w:rsidR="004C276C" w:rsidRPr="002D34E8" w:rsidRDefault="004C276C" w:rsidP="00743FBC">
      <w:pPr>
        <w:spacing w:after="0" w:line="240" w:lineRule="auto"/>
        <w:jc w:val="both"/>
        <w:rPr>
          <w:rFonts w:cs="Times New Roman"/>
          <w:strike/>
          <w:szCs w:val="24"/>
        </w:rPr>
      </w:pPr>
      <w:r w:rsidRPr="002D34E8">
        <w:rPr>
          <w:rFonts w:cs="Times New Roman"/>
          <w:szCs w:val="24"/>
        </w:rPr>
        <w:t>(2)</w:t>
      </w:r>
      <w:r w:rsidR="008C49A8" w:rsidRPr="002D34E8">
        <w:rPr>
          <w:rFonts w:cs="Times New Roman"/>
          <w:szCs w:val="24"/>
        </w:rPr>
        <w:t> </w:t>
      </w:r>
      <w:r w:rsidR="00BB142E" w:rsidRPr="002D34E8">
        <w:rPr>
          <w:rFonts w:cs="Times New Roman"/>
          <w:szCs w:val="24"/>
        </w:rPr>
        <w:t>Krüptovaraturu osaline nimetab a</w:t>
      </w:r>
      <w:r w:rsidRPr="002D34E8">
        <w:rPr>
          <w:rFonts w:cs="Times New Roman"/>
          <w:szCs w:val="24"/>
        </w:rPr>
        <w:t>udiitorettevõtjaks audiitortegevuse seaduse § 7 lõikes 2 nimetatud</w:t>
      </w:r>
      <w:r w:rsidR="00B35C82" w:rsidRPr="002D34E8">
        <w:rPr>
          <w:rFonts w:cs="Times New Roman"/>
          <w:sz w:val="22"/>
        </w:rPr>
        <w:t xml:space="preserve"> </w:t>
      </w:r>
      <w:r w:rsidR="00B35C82" w:rsidRPr="002D34E8">
        <w:rPr>
          <w:rFonts w:cs="Times New Roman"/>
          <w:szCs w:val="24"/>
        </w:rPr>
        <w:t xml:space="preserve">piisavate teadmiste ja kogemustega usaldusväärse </w:t>
      </w:r>
      <w:r w:rsidRPr="002D34E8">
        <w:rPr>
          <w:rFonts w:cs="Times New Roman"/>
          <w:szCs w:val="24"/>
        </w:rPr>
        <w:t>isiku</w:t>
      </w:r>
      <w:r w:rsidR="00BB142E" w:rsidRPr="002D34E8">
        <w:rPr>
          <w:rFonts w:cs="Times New Roman"/>
          <w:szCs w:val="24"/>
        </w:rPr>
        <w:t xml:space="preserve"> </w:t>
      </w:r>
      <w:r w:rsidR="00B35C82" w:rsidRPr="002D34E8">
        <w:rPr>
          <w:rFonts w:cs="Times New Roman"/>
          <w:szCs w:val="24"/>
        </w:rPr>
        <w:t>ning</w:t>
      </w:r>
      <w:r w:rsidR="00BB142E" w:rsidRPr="002D34E8">
        <w:rPr>
          <w:rFonts w:cs="Times New Roman"/>
          <w:szCs w:val="24"/>
        </w:rPr>
        <w:t xml:space="preserve"> teavitab </w:t>
      </w:r>
      <w:r w:rsidR="0029112E" w:rsidRPr="002D34E8">
        <w:rPr>
          <w:rFonts w:cs="Times New Roman"/>
          <w:szCs w:val="24"/>
        </w:rPr>
        <w:t xml:space="preserve">audiitorettevõtja nimetamisest </w:t>
      </w:r>
      <w:r w:rsidR="00BB142E" w:rsidRPr="002D34E8">
        <w:rPr>
          <w:rFonts w:cs="Times New Roman"/>
          <w:szCs w:val="24"/>
        </w:rPr>
        <w:t>Finantsinspektsiooni</w:t>
      </w:r>
      <w:r w:rsidRPr="002D34E8">
        <w:rPr>
          <w:rFonts w:cs="Times New Roman"/>
          <w:szCs w:val="24"/>
        </w:rPr>
        <w:t>.</w:t>
      </w:r>
      <w:r w:rsidR="00745BA3" w:rsidRPr="002D34E8">
        <w:rPr>
          <w:rFonts w:cs="Times New Roman"/>
          <w:szCs w:val="24"/>
        </w:rPr>
        <w:t xml:space="preserve"> </w:t>
      </w:r>
    </w:p>
    <w:p w14:paraId="4F92496E" w14:textId="77777777" w:rsidR="004C276C" w:rsidRPr="002D34E8" w:rsidRDefault="004C276C" w:rsidP="00743FBC">
      <w:pPr>
        <w:spacing w:after="0" w:line="240" w:lineRule="auto"/>
        <w:jc w:val="both"/>
        <w:rPr>
          <w:rFonts w:cs="Times New Roman"/>
          <w:szCs w:val="24"/>
        </w:rPr>
      </w:pPr>
    </w:p>
    <w:p w14:paraId="3A17D6D4" w14:textId="29706934" w:rsidR="004C276C" w:rsidRPr="002D34E8" w:rsidRDefault="004C276C" w:rsidP="00743FBC">
      <w:pPr>
        <w:spacing w:after="0" w:line="240" w:lineRule="auto"/>
        <w:jc w:val="both"/>
        <w:rPr>
          <w:rFonts w:cs="Times New Roman"/>
          <w:szCs w:val="24"/>
        </w:rPr>
      </w:pPr>
      <w:bookmarkStart w:id="108" w:name="_Hlk149219408"/>
      <w:r w:rsidRPr="002D34E8">
        <w:rPr>
          <w:rFonts w:cs="Times New Roman"/>
          <w:szCs w:val="24"/>
        </w:rPr>
        <w:t>(</w:t>
      </w:r>
      <w:r w:rsidR="000B2B25" w:rsidRPr="002D34E8">
        <w:rPr>
          <w:rFonts w:cs="Times New Roman"/>
          <w:szCs w:val="24"/>
        </w:rPr>
        <w:t>3</w:t>
      </w:r>
      <w:r w:rsidRPr="002D34E8">
        <w:rPr>
          <w:rFonts w:cs="Times New Roman"/>
          <w:szCs w:val="24"/>
        </w:rPr>
        <w:t>)</w:t>
      </w:r>
      <w:r w:rsidR="008C49A8" w:rsidRPr="002D34E8">
        <w:rPr>
          <w:rFonts w:cs="Times New Roman"/>
          <w:szCs w:val="24"/>
        </w:rPr>
        <w:t> </w:t>
      </w:r>
      <w:r w:rsidR="00AD6143" w:rsidRPr="002D34E8">
        <w:rPr>
          <w:rFonts w:cs="Times New Roman"/>
          <w:szCs w:val="24"/>
        </w:rPr>
        <w:t xml:space="preserve">Kui </w:t>
      </w:r>
      <w:r w:rsidR="0045374B" w:rsidRPr="002D34E8">
        <w:rPr>
          <w:rFonts w:cs="Times New Roman"/>
          <w:szCs w:val="24"/>
        </w:rPr>
        <w:t xml:space="preserve">krüptovarateenuse osutaja usaldatavusnõuete kaitsepuhvri moodustavad Euroopa </w:t>
      </w:r>
      <w:r w:rsidR="00AD6143" w:rsidRPr="002D34E8">
        <w:rPr>
          <w:rFonts w:cs="Times New Roman"/>
          <w:szCs w:val="24"/>
        </w:rPr>
        <w:t xml:space="preserve">Parlamendi ja nõukogu </w:t>
      </w:r>
      <w:r w:rsidR="00AD6143" w:rsidRPr="002D34E8">
        <w:rPr>
          <w:rFonts w:eastAsiaTheme="majorEastAsia" w:cs="Times New Roman"/>
          <w:szCs w:val="24"/>
        </w:rPr>
        <w:t xml:space="preserve">määruse (EL) 2023/1114 artikli 67 lõike 4 kohaselt </w:t>
      </w:r>
      <w:r w:rsidR="00AD6143" w:rsidRPr="002D34E8">
        <w:rPr>
          <w:rFonts w:cs="Times New Roman"/>
          <w:szCs w:val="24"/>
        </w:rPr>
        <w:t>omavahendid, peab a</w:t>
      </w:r>
      <w:r w:rsidRPr="002D34E8">
        <w:rPr>
          <w:rFonts w:cs="Times New Roman"/>
          <w:szCs w:val="24"/>
        </w:rPr>
        <w:t xml:space="preserve">udiitorettevõtja kontrollima </w:t>
      </w:r>
      <w:r w:rsidR="00730922" w:rsidRPr="002D34E8">
        <w:rPr>
          <w:rFonts w:cs="Times New Roman"/>
          <w:szCs w:val="24"/>
        </w:rPr>
        <w:t>krüptovarateenuse osutaja</w:t>
      </w:r>
      <w:r w:rsidR="005B08BD" w:rsidRPr="002D34E8">
        <w:rPr>
          <w:rFonts w:cs="Times New Roman"/>
          <w:szCs w:val="24"/>
        </w:rPr>
        <w:t xml:space="preserve"> </w:t>
      </w:r>
      <w:r w:rsidRPr="002D34E8">
        <w:rPr>
          <w:rFonts w:cs="Times New Roman"/>
          <w:szCs w:val="24"/>
        </w:rPr>
        <w:t xml:space="preserve">poolt omavahendite kohta kehtestatud nõuete täitmist </w:t>
      </w:r>
      <w:r w:rsidRPr="002D34E8">
        <w:rPr>
          <w:rFonts w:eastAsia="Times New Roman" w:cs="Times New Roman"/>
          <w:szCs w:val="24"/>
          <w:lang w:eastAsia="et-EE"/>
        </w:rPr>
        <w:t xml:space="preserve">bilansipäeva seisuga </w:t>
      </w:r>
      <w:r w:rsidRPr="002D34E8">
        <w:rPr>
          <w:rFonts w:cs="Times New Roman"/>
          <w:szCs w:val="24"/>
        </w:rPr>
        <w:t>ning esitama</w:t>
      </w:r>
      <w:r w:rsidR="004A462D" w:rsidRPr="002D34E8">
        <w:rPr>
          <w:rFonts w:cs="Times New Roman"/>
          <w:szCs w:val="24"/>
        </w:rPr>
        <w:t xml:space="preserve"> kontrolli tulemuse</w:t>
      </w:r>
      <w:r w:rsidRPr="002D34E8">
        <w:rPr>
          <w:rFonts w:cs="Times New Roman"/>
          <w:szCs w:val="24"/>
        </w:rPr>
        <w:t xml:space="preserve"> </w:t>
      </w:r>
      <w:r w:rsidR="005B08BD" w:rsidRPr="002D34E8">
        <w:rPr>
          <w:rFonts w:cs="Times New Roman"/>
          <w:szCs w:val="24"/>
        </w:rPr>
        <w:t>krüptovarat</w:t>
      </w:r>
      <w:r w:rsidR="00730922" w:rsidRPr="002D34E8">
        <w:rPr>
          <w:rFonts w:cs="Times New Roman"/>
          <w:szCs w:val="24"/>
        </w:rPr>
        <w:t>eenuse osutajale</w:t>
      </w:r>
      <w:bookmarkStart w:id="109" w:name="_Hlk132105309"/>
      <w:r w:rsidR="00BB7492" w:rsidRPr="002D34E8">
        <w:rPr>
          <w:rFonts w:cs="Times New Roman"/>
          <w:szCs w:val="24"/>
        </w:rPr>
        <w:t>. Krüptovarateenuse osuta</w:t>
      </w:r>
      <w:r w:rsidR="00222798" w:rsidRPr="002D34E8">
        <w:rPr>
          <w:rFonts w:cs="Times New Roman"/>
          <w:szCs w:val="24"/>
        </w:rPr>
        <w:t>j</w:t>
      </w:r>
      <w:r w:rsidR="00BB7492" w:rsidRPr="002D34E8">
        <w:rPr>
          <w:rFonts w:cs="Times New Roman"/>
          <w:szCs w:val="24"/>
        </w:rPr>
        <w:t xml:space="preserve">a edastab kontrolli tulemuse </w:t>
      </w:r>
      <w:r w:rsidR="007D29A7" w:rsidRPr="002D34E8">
        <w:rPr>
          <w:rFonts w:cs="Times New Roman"/>
          <w:szCs w:val="24"/>
        </w:rPr>
        <w:t>Finantsinspektsioonile</w:t>
      </w:r>
      <w:r w:rsidR="00297F07" w:rsidRPr="002D34E8">
        <w:rPr>
          <w:rFonts w:cs="Times New Roman"/>
          <w:szCs w:val="24"/>
        </w:rPr>
        <w:t xml:space="preserve"> </w:t>
      </w:r>
      <w:r w:rsidR="00FF4DC7" w:rsidRPr="002D34E8">
        <w:rPr>
          <w:rFonts w:cs="Times New Roman"/>
          <w:szCs w:val="24"/>
        </w:rPr>
        <w:t>koos käesoleva seaduse § 1</w:t>
      </w:r>
      <w:r w:rsidR="00893DD5" w:rsidRPr="002D34E8">
        <w:rPr>
          <w:rFonts w:cs="Times New Roman"/>
          <w:szCs w:val="24"/>
        </w:rPr>
        <w:t>5</w:t>
      </w:r>
      <w:r w:rsidR="00FF4DC7" w:rsidRPr="002D34E8">
        <w:rPr>
          <w:rFonts w:cs="Times New Roman"/>
          <w:szCs w:val="24"/>
        </w:rPr>
        <w:t xml:space="preserve"> lõikes 1 nimetatud andmete ja dokumentidega</w:t>
      </w:r>
      <w:bookmarkEnd w:id="109"/>
      <w:r w:rsidR="00BB4031" w:rsidRPr="002D34E8">
        <w:rPr>
          <w:rFonts w:cs="Times New Roman"/>
          <w:szCs w:val="24"/>
        </w:rPr>
        <w:t>, kui käesoleva paragrahvi lõike</w:t>
      </w:r>
      <w:r w:rsidR="007D5691" w:rsidRPr="002D34E8">
        <w:rPr>
          <w:rFonts w:cs="Times New Roman"/>
          <w:szCs w:val="24"/>
        </w:rPr>
        <w:t> </w:t>
      </w:r>
      <w:r w:rsidR="00627E66" w:rsidRPr="002D34E8">
        <w:rPr>
          <w:rFonts w:cs="Times New Roman"/>
          <w:szCs w:val="24"/>
        </w:rPr>
        <w:t>5</w:t>
      </w:r>
      <w:r w:rsidR="00BB4031" w:rsidRPr="002D34E8">
        <w:rPr>
          <w:rFonts w:cs="Times New Roman"/>
          <w:szCs w:val="24"/>
        </w:rPr>
        <w:t xml:space="preserve"> kohaselt ei ole </w:t>
      </w:r>
      <w:r w:rsidR="00BB7492" w:rsidRPr="002D34E8">
        <w:rPr>
          <w:rFonts w:cs="Times New Roman"/>
          <w:szCs w:val="24"/>
        </w:rPr>
        <w:t xml:space="preserve">audiitorettevõtja ülesande </w:t>
      </w:r>
      <w:r w:rsidR="008C7B43" w:rsidRPr="002D34E8">
        <w:rPr>
          <w:rFonts w:cs="Times New Roman"/>
          <w:szCs w:val="24"/>
        </w:rPr>
        <w:t>täitmise tähtaega muudetud.</w:t>
      </w:r>
    </w:p>
    <w:bookmarkEnd w:id="108"/>
    <w:p w14:paraId="525A66ED" w14:textId="0F50F4AA" w:rsidR="000414A6" w:rsidRPr="002D34E8" w:rsidRDefault="000414A6" w:rsidP="00743FBC">
      <w:pPr>
        <w:spacing w:after="0" w:line="240" w:lineRule="auto"/>
        <w:jc w:val="both"/>
        <w:rPr>
          <w:rFonts w:cs="Times New Roman"/>
          <w:szCs w:val="24"/>
        </w:rPr>
      </w:pPr>
    </w:p>
    <w:p w14:paraId="01D378A4" w14:textId="6E98287C" w:rsidR="007D29A7" w:rsidRPr="002D34E8" w:rsidRDefault="000414A6" w:rsidP="00743FBC">
      <w:pPr>
        <w:spacing w:after="0" w:line="240" w:lineRule="auto"/>
        <w:jc w:val="both"/>
        <w:rPr>
          <w:rFonts w:eastAsiaTheme="majorEastAsia" w:cs="Times New Roman"/>
          <w:szCs w:val="24"/>
        </w:rPr>
      </w:pPr>
      <w:r w:rsidRPr="002D34E8">
        <w:rPr>
          <w:rFonts w:cs="Times New Roman"/>
          <w:szCs w:val="24"/>
        </w:rPr>
        <w:t>(</w:t>
      </w:r>
      <w:r w:rsidR="000B2B25" w:rsidRPr="002D34E8">
        <w:rPr>
          <w:rFonts w:cs="Times New Roman"/>
          <w:szCs w:val="24"/>
        </w:rPr>
        <w:t>4</w:t>
      </w:r>
      <w:r w:rsidRPr="002D34E8">
        <w:rPr>
          <w:rFonts w:cs="Times New Roman"/>
          <w:szCs w:val="24"/>
        </w:rPr>
        <w:t xml:space="preserve">) Euroopa Parlamendi ja nõukogu </w:t>
      </w:r>
      <w:r w:rsidRPr="002D34E8">
        <w:rPr>
          <w:rFonts w:eastAsiaTheme="majorEastAsia" w:cs="Times New Roman"/>
          <w:szCs w:val="24"/>
        </w:rPr>
        <w:t>määruse (EL) 2023/</w:t>
      </w:r>
      <w:r w:rsidR="008B2386" w:rsidRPr="002D34E8">
        <w:rPr>
          <w:rFonts w:eastAsiaTheme="majorEastAsia" w:cs="Times New Roman"/>
          <w:szCs w:val="24"/>
        </w:rPr>
        <w:t>1114</w:t>
      </w:r>
      <w:r w:rsidRPr="002D34E8">
        <w:rPr>
          <w:rFonts w:eastAsiaTheme="majorEastAsia" w:cs="Times New Roman"/>
          <w:szCs w:val="24"/>
        </w:rPr>
        <w:t xml:space="preserve"> artikli 36 lõike</w:t>
      </w:r>
      <w:r w:rsidR="00952821" w:rsidRPr="002D34E8">
        <w:rPr>
          <w:rFonts w:eastAsiaTheme="majorEastAsia" w:cs="Times New Roman"/>
          <w:szCs w:val="24"/>
        </w:rPr>
        <w:t>s</w:t>
      </w:r>
      <w:r w:rsidRPr="002D34E8">
        <w:rPr>
          <w:rFonts w:eastAsiaTheme="majorEastAsia" w:cs="Times New Roman"/>
          <w:szCs w:val="24"/>
        </w:rPr>
        <w:t xml:space="preserve"> 9 </w:t>
      </w:r>
      <w:r w:rsidR="00634E6E" w:rsidRPr="002D34E8">
        <w:rPr>
          <w:rFonts w:eastAsiaTheme="majorEastAsia" w:cs="Times New Roman"/>
          <w:szCs w:val="24"/>
        </w:rPr>
        <w:t>ja</w:t>
      </w:r>
      <w:r w:rsidRPr="002D34E8">
        <w:rPr>
          <w:rFonts w:eastAsiaTheme="majorEastAsia" w:cs="Times New Roman"/>
          <w:szCs w:val="24"/>
        </w:rPr>
        <w:t xml:space="preserve"> artikli</w:t>
      </w:r>
      <w:r w:rsidR="00AD2608" w:rsidRPr="002D34E8">
        <w:rPr>
          <w:rFonts w:eastAsiaTheme="majorEastAsia" w:cs="Times New Roman"/>
          <w:szCs w:val="24"/>
        </w:rPr>
        <w:t> </w:t>
      </w:r>
      <w:r w:rsidRPr="002D34E8">
        <w:rPr>
          <w:rFonts w:eastAsiaTheme="majorEastAsia" w:cs="Times New Roman"/>
          <w:szCs w:val="24"/>
        </w:rPr>
        <w:t xml:space="preserve">58 </w:t>
      </w:r>
      <w:r w:rsidR="00FB68D9" w:rsidRPr="002D34E8">
        <w:rPr>
          <w:rFonts w:eastAsiaTheme="majorEastAsia" w:cs="Times New Roman"/>
          <w:szCs w:val="24"/>
        </w:rPr>
        <w:t>lõike</w:t>
      </w:r>
      <w:r w:rsidR="00952821" w:rsidRPr="002D34E8">
        <w:rPr>
          <w:rFonts w:eastAsiaTheme="majorEastAsia" w:cs="Times New Roman"/>
          <w:szCs w:val="24"/>
        </w:rPr>
        <w:t>s</w:t>
      </w:r>
      <w:r w:rsidR="007D5691" w:rsidRPr="002D34E8">
        <w:rPr>
          <w:rFonts w:eastAsiaTheme="majorEastAsia" w:cs="Times New Roman"/>
          <w:szCs w:val="24"/>
        </w:rPr>
        <w:t> </w:t>
      </w:r>
      <w:r w:rsidR="00FB68D9" w:rsidRPr="002D34E8">
        <w:rPr>
          <w:rFonts w:eastAsiaTheme="majorEastAsia" w:cs="Times New Roman"/>
          <w:szCs w:val="24"/>
        </w:rPr>
        <w:t xml:space="preserve">1 </w:t>
      </w:r>
      <w:r w:rsidR="00634E6E" w:rsidRPr="002D34E8">
        <w:rPr>
          <w:rFonts w:eastAsiaTheme="majorEastAsia" w:cs="Times New Roman"/>
          <w:szCs w:val="24"/>
        </w:rPr>
        <w:t>ning</w:t>
      </w:r>
      <w:r w:rsidR="00FB68D9" w:rsidRPr="002D34E8">
        <w:rPr>
          <w:rFonts w:eastAsiaTheme="majorEastAsia" w:cs="Times New Roman"/>
          <w:szCs w:val="24"/>
        </w:rPr>
        <w:t xml:space="preserve"> asjakohasel juhul lõike</w:t>
      </w:r>
      <w:r w:rsidR="00952821" w:rsidRPr="002D34E8">
        <w:rPr>
          <w:rFonts w:eastAsiaTheme="majorEastAsia" w:cs="Times New Roman"/>
          <w:szCs w:val="24"/>
        </w:rPr>
        <w:t>s</w:t>
      </w:r>
      <w:r w:rsidR="00FB68D9" w:rsidRPr="002D34E8">
        <w:rPr>
          <w:rFonts w:eastAsiaTheme="majorEastAsia" w:cs="Times New Roman"/>
          <w:szCs w:val="24"/>
        </w:rPr>
        <w:t xml:space="preserve"> 2</w:t>
      </w:r>
      <w:r w:rsidR="00952821" w:rsidRPr="002D34E8">
        <w:rPr>
          <w:rFonts w:eastAsiaTheme="majorEastAsia" w:cs="Times New Roman"/>
          <w:szCs w:val="24"/>
        </w:rPr>
        <w:t xml:space="preserve"> sätestatud</w:t>
      </w:r>
      <w:r w:rsidR="007D29A7" w:rsidRPr="002D34E8">
        <w:rPr>
          <w:rFonts w:eastAsiaTheme="majorEastAsia" w:cs="Times New Roman"/>
          <w:szCs w:val="24"/>
        </w:rPr>
        <w:t xml:space="preserve"> </w:t>
      </w:r>
      <w:bookmarkStart w:id="110" w:name="_Hlk151464016"/>
      <w:r w:rsidR="00952821" w:rsidRPr="002D34E8">
        <w:rPr>
          <w:rFonts w:eastAsiaTheme="majorEastAsia" w:cs="Times New Roman"/>
          <w:szCs w:val="24"/>
        </w:rPr>
        <w:t>a</w:t>
      </w:r>
      <w:r w:rsidR="00146C56" w:rsidRPr="002D34E8">
        <w:rPr>
          <w:rFonts w:eastAsiaTheme="majorEastAsia" w:cs="Times New Roman"/>
          <w:szCs w:val="24"/>
        </w:rPr>
        <w:t>udiitorettevõtja ülesan</w:t>
      </w:r>
      <w:r w:rsidR="00952821" w:rsidRPr="002D34E8">
        <w:rPr>
          <w:rFonts w:eastAsiaTheme="majorEastAsia" w:cs="Times New Roman"/>
          <w:szCs w:val="24"/>
        </w:rPr>
        <w:t>de</w:t>
      </w:r>
      <w:r w:rsidR="00146C56" w:rsidRPr="002D34E8">
        <w:rPr>
          <w:rFonts w:eastAsiaTheme="majorEastAsia" w:cs="Times New Roman"/>
          <w:szCs w:val="24"/>
        </w:rPr>
        <w:t xml:space="preserve"> täitmine on kindlustandev audiitorteenus ning sellele kohaldatakse audiitortegevuse seaduses sätestatut käesolevas seaduses sätestatud erisustega.</w:t>
      </w:r>
      <w:bookmarkEnd w:id="110"/>
    </w:p>
    <w:p w14:paraId="32ED8E26" w14:textId="77777777" w:rsidR="006118C4" w:rsidRPr="002D34E8" w:rsidRDefault="006118C4" w:rsidP="00743FBC">
      <w:pPr>
        <w:spacing w:after="0" w:line="240" w:lineRule="auto"/>
        <w:jc w:val="both"/>
        <w:rPr>
          <w:rFonts w:eastAsiaTheme="majorEastAsia" w:cs="Times New Roman"/>
          <w:szCs w:val="24"/>
        </w:rPr>
      </w:pPr>
    </w:p>
    <w:p w14:paraId="21E0A31F" w14:textId="1F938334" w:rsidR="006118C4" w:rsidRPr="002D34E8" w:rsidRDefault="006118C4" w:rsidP="00743FBC">
      <w:pPr>
        <w:spacing w:after="0" w:line="240" w:lineRule="auto"/>
        <w:jc w:val="both"/>
        <w:rPr>
          <w:rFonts w:cs="Times New Roman"/>
          <w:szCs w:val="24"/>
        </w:rPr>
      </w:pPr>
      <w:bookmarkStart w:id="111" w:name="_Hlk151464969"/>
      <w:r w:rsidRPr="002D34E8">
        <w:rPr>
          <w:rFonts w:eastAsiaTheme="majorEastAsia" w:cs="Times New Roman"/>
          <w:szCs w:val="24"/>
        </w:rPr>
        <w:t>(</w:t>
      </w:r>
      <w:r w:rsidR="008C7B43" w:rsidRPr="002D34E8">
        <w:rPr>
          <w:rFonts w:eastAsiaTheme="majorEastAsia" w:cs="Times New Roman"/>
          <w:szCs w:val="24"/>
        </w:rPr>
        <w:t>5</w:t>
      </w:r>
      <w:r w:rsidRPr="002D34E8">
        <w:rPr>
          <w:rFonts w:eastAsiaTheme="majorEastAsia" w:cs="Times New Roman"/>
          <w:szCs w:val="24"/>
        </w:rPr>
        <w:t>)</w:t>
      </w:r>
      <w:r w:rsidR="007D5691" w:rsidRPr="002D34E8">
        <w:rPr>
          <w:rFonts w:eastAsiaTheme="majorEastAsia" w:cs="Times New Roman"/>
          <w:szCs w:val="24"/>
        </w:rPr>
        <w:t> </w:t>
      </w:r>
      <w:r w:rsidRPr="002D34E8">
        <w:rPr>
          <w:rFonts w:eastAsiaTheme="majorEastAsia" w:cs="Times New Roman"/>
          <w:szCs w:val="24"/>
        </w:rPr>
        <w:t xml:space="preserve">Finantsinspektsioon võib krüptovaraturu osalise </w:t>
      </w:r>
      <w:commentRangeStart w:id="112"/>
      <w:r w:rsidRPr="002D34E8">
        <w:rPr>
          <w:rFonts w:eastAsiaTheme="majorEastAsia" w:cs="Times New Roman"/>
          <w:szCs w:val="24"/>
        </w:rPr>
        <w:t>soovi</w:t>
      </w:r>
      <w:commentRangeEnd w:id="112"/>
      <w:r w:rsidR="005B27DD">
        <w:rPr>
          <w:rStyle w:val="Kommentaariviide"/>
        </w:rPr>
        <w:commentReference w:id="112"/>
      </w:r>
      <w:r w:rsidRPr="002D34E8">
        <w:rPr>
          <w:rFonts w:eastAsiaTheme="majorEastAsia" w:cs="Times New Roman"/>
          <w:szCs w:val="24"/>
        </w:rPr>
        <w:t xml:space="preserve"> ja põhjendatud vajaduse</w:t>
      </w:r>
      <w:r w:rsidR="0040476D" w:rsidRPr="002D34E8">
        <w:rPr>
          <w:rFonts w:eastAsiaTheme="majorEastAsia" w:cs="Times New Roman"/>
          <w:szCs w:val="24"/>
        </w:rPr>
        <w:t xml:space="preserve"> korral</w:t>
      </w:r>
      <w:r w:rsidRPr="002D34E8">
        <w:rPr>
          <w:rFonts w:eastAsiaTheme="majorEastAsia" w:cs="Times New Roman"/>
          <w:szCs w:val="24"/>
        </w:rPr>
        <w:t xml:space="preserve"> pikendada </w:t>
      </w:r>
      <w:r w:rsidR="007928FC" w:rsidRPr="002D34E8">
        <w:rPr>
          <w:rFonts w:eastAsiaTheme="majorEastAsia" w:cs="Times New Roman"/>
          <w:szCs w:val="24"/>
        </w:rPr>
        <w:t>audiitorettevõtja ülesan</w:t>
      </w:r>
      <w:r w:rsidR="00627E66" w:rsidRPr="002D34E8">
        <w:rPr>
          <w:rFonts w:eastAsiaTheme="majorEastAsia" w:cs="Times New Roman"/>
          <w:szCs w:val="24"/>
        </w:rPr>
        <w:t>de</w:t>
      </w:r>
      <w:r w:rsidRPr="002D34E8">
        <w:rPr>
          <w:rFonts w:eastAsiaTheme="majorEastAsia" w:cs="Times New Roman"/>
          <w:szCs w:val="24"/>
        </w:rPr>
        <w:t xml:space="preserve"> </w:t>
      </w:r>
      <w:r w:rsidR="007928FC" w:rsidRPr="002D34E8">
        <w:rPr>
          <w:rFonts w:eastAsiaTheme="majorEastAsia" w:cs="Times New Roman"/>
          <w:szCs w:val="24"/>
        </w:rPr>
        <w:t>täitmise</w:t>
      </w:r>
      <w:r w:rsidRPr="002D34E8">
        <w:rPr>
          <w:rFonts w:eastAsiaTheme="majorEastAsia" w:cs="Times New Roman"/>
          <w:szCs w:val="24"/>
        </w:rPr>
        <w:t xml:space="preserve"> tähtaega kuni neli kuud.</w:t>
      </w:r>
    </w:p>
    <w:bookmarkEnd w:id="111"/>
    <w:p w14:paraId="5F607133" w14:textId="77777777" w:rsidR="006719CD" w:rsidRPr="002D34E8" w:rsidRDefault="006719CD" w:rsidP="00743FBC">
      <w:pPr>
        <w:spacing w:after="0" w:line="240" w:lineRule="auto"/>
        <w:jc w:val="both"/>
        <w:rPr>
          <w:rFonts w:ascii="Segoe UI" w:hAnsi="Segoe UI" w:cs="Segoe UI"/>
          <w:sz w:val="18"/>
          <w:szCs w:val="18"/>
          <w:shd w:val="clear" w:color="auto" w:fill="FFFF00"/>
        </w:rPr>
      </w:pPr>
    </w:p>
    <w:p w14:paraId="7A77C49F" w14:textId="0FE47043" w:rsidR="004C276C" w:rsidRPr="002D34E8" w:rsidRDefault="004C276C" w:rsidP="00743FBC">
      <w:pPr>
        <w:spacing w:after="0" w:line="240" w:lineRule="auto"/>
        <w:jc w:val="both"/>
        <w:rPr>
          <w:rFonts w:cs="Times New Roman"/>
          <w:szCs w:val="24"/>
        </w:rPr>
      </w:pPr>
      <w:r w:rsidRPr="002D34E8">
        <w:rPr>
          <w:rFonts w:cs="Times New Roman"/>
          <w:szCs w:val="24"/>
        </w:rPr>
        <w:t>(</w:t>
      </w:r>
      <w:r w:rsidR="008C7B43" w:rsidRPr="002D34E8">
        <w:rPr>
          <w:rFonts w:cs="Times New Roman"/>
          <w:szCs w:val="24"/>
        </w:rPr>
        <w:t>6</w:t>
      </w:r>
      <w:r w:rsidRPr="002D34E8">
        <w:rPr>
          <w:rFonts w:cs="Times New Roman"/>
          <w:szCs w:val="24"/>
        </w:rPr>
        <w:t xml:space="preserve">) </w:t>
      </w:r>
      <w:r w:rsidR="003E3424" w:rsidRPr="002D34E8">
        <w:rPr>
          <w:rFonts w:cs="Times New Roman"/>
          <w:szCs w:val="24"/>
        </w:rPr>
        <w:t xml:space="preserve">Krüptovaraturu osalise </w:t>
      </w:r>
      <w:r w:rsidR="003E3424" w:rsidRPr="002D34E8">
        <w:rPr>
          <w:rFonts w:asciiTheme="majorBidi" w:hAnsiTheme="majorBidi" w:cstheme="majorBidi"/>
          <w:szCs w:val="24"/>
        </w:rPr>
        <w:t xml:space="preserve">asukohajärgne kohus määrab Finantsinspektsiooni </w:t>
      </w:r>
      <w:r w:rsidRPr="002D34E8">
        <w:rPr>
          <w:rFonts w:cs="Times New Roman"/>
          <w:szCs w:val="24"/>
        </w:rPr>
        <w:t>avalduse alusel audiitorettevõtja, kui:</w:t>
      </w:r>
    </w:p>
    <w:p w14:paraId="5FBF0EDB" w14:textId="77777777" w:rsidR="004C276C" w:rsidRPr="002D34E8" w:rsidRDefault="004C276C" w:rsidP="00743FBC">
      <w:pPr>
        <w:spacing w:after="0" w:line="240" w:lineRule="auto"/>
        <w:jc w:val="both"/>
        <w:rPr>
          <w:rFonts w:cs="Times New Roman"/>
          <w:szCs w:val="24"/>
        </w:rPr>
      </w:pPr>
      <w:r w:rsidRPr="002D34E8">
        <w:rPr>
          <w:rFonts w:cs="Times New Roman"/>
          <w:szCs w:val="24"/>
        </w:rPr>
        <w:t>1) üldkoosolek või osanike koosolek ei ole audiitorettevõtjat nimetanud;</w:t>
      </w:r>
    </w:p>
    <w:p w14:paraId="3FA9D494" w14:textId="0543BD4A" w:rsidR="004C276C" w:rsidRPr="002D34E8" w:rsidRDefault="004C276C" w:rsidP="00743FBC">
      <w:pPr>
        <w:spacing w:after="0" w:line="240" w:lineRule="auto"/>
        <w:jc w:val="both"/>
        <w:rPr>
          <w:rFonts w:cs="Times New Roman"/>
          <w:szCs w:val="24"/>
        </w:rPr>
      </w:pPr>
      <w:r w:rsidRPr="002D34E8">
        <w:rPr>
          <w:rFonts w:cs="Times New Roman"/>
          <w:szCs w:val="24"/>
        </w:rPr>
        <w:t>2)</w:t>
      </w:r>
      <w:r w:rsidR="007D5691" w:rsidRPr="002D34E8">
        <w:rPr>
          <w:rFonts w:cs="Times New Roman"/>
          <w:szCs w:val="24"/>
        </w:rPr>
        <w:t> </w:t>
      </w:r>
      <w:r w:rsidRPr="002D34E8">
        <w:rPr>
          <w:rFonts w:cs="Times New Roman"/>
          <w:szCs w:val="24"/>
        </w:rPr>
        <w:t xml:space="preserve">üldkoosoleku või osanike koosoleku nimetatud audiitorettevõtja on </w:t>
      </w:r>
      <w:r w:rsidR="00627E66" w:rsidRPr="002D34E8">
        <w:rPr>
          <w:rFonts w:cs="Times New Roman"/>
          <w:szCs w:val="24"/>
        </w:rPr>
        <w:t>auditi</w:t>
      </w:r>
      <w:r w:rsidR="00222798" w:rsidRPr="002D34E8">
        <w:rPr>
          <w:rFonts w:cs="Times New Roman"/>
          <w:szCs w:val="24"/>
        </w:rPr>
        <w:t xml:space="preserve"> </w:t>
      </w:r>
      <w:r w:rsidRPr="002D34E8">
        <w:rPr>
          <w:rFonts w:cs="Times New Roman"/>
          <w:szCs w:val="24"/>
        </w:rPr>
        <w:t>tegemisest loobunud;</w:t>
      </w:r>
    </w:p>
    <w:p w14:paraId="714D169E" w14:textId="1E60DDE6" w:rsidR="004C276C" w:rsidRPr="002D34E8" w:rsidRDefault="004C276C" w:rsidP="00743FBC">
      <w:pPr>
        <w:spacing w:after="0" w:line="240" w:lineRule="auto"/>
        <w:jc w:val="both"/>
        <w:rPr>
          <w:rFonts w:cs="Times New Roman"/>
          <w:szCs w:val="24"/>
        </w:rPr>
      </w:pPr>
      <w:r w:rsidRPr="002D34E8">
        <w:rPr>
          <w:rFonts w:cs="Times New Roman"/>
          <w:szCs w:val="24"/>
        </w:rPr>
        <w:t>3) Finantsinspektsiooni hinnangul on audiitorettevõtja kaotanud usalduse</w:t>
      </w:r>
      <w:r w:rsidR="008C2F1B" w:rsidRPr="002D34E8">
        <w:rPr>
          <w:rFonts w:cs="Times New Roman"/>
          <w:szCs w:val="24"/>
        </w:rPr>
        <w:t>.</w:t>
      </w:r>
    </w:p>
    <w:p w14:paraId="356997F8" w14:textId="77777777" w:rsidR="004C276C" w:rsidRPr="002D34E8" w:rsidRDefault="004C276C" w:rsidP="00743FBC">
      <w:pPr>
        <w:spacing w:after="0" w:line="240" w:lineRule="auto"/>
        <w:jc w:val="both"/>
        <w:rPr>
          <w:rFonts w:cs="Times New Roman"/>
          <w:szCs w:val="24"/>
        </w:rPr>
      </w:pPr>
    </w:p>
    <w:p w14:paraId="2EF7E694" w14:textId="7969A9A1" w:rsidR="004C276C" w:rsidRPr="002D34E8" w:rsidRDefault="004C276C" w:rsidP="00743FBC">
      <w:pPr>
        <w:spacing w:after="0" w:line="240" w:lineRule="auto"/>
        <w:jc w:val="both"/>
        <w:rPr>
          <w:rFonts w:cs="Times New Roman"/>
          <w:szCs w:val="24"/>
        </w:rPr>
      </w:pPr>
      <w:r w:rsidRPr="002D34E8">
        <w:rPr>
          <w:rFonts w:cs="Times New Roman"/>
          <w:szCs w:val="24"/>
        </w:rPr>
        <w:t>(</w:t>
      </w:r>
      <w:r w:rsidR="008C7B43" w:rsidRPr="002D34E8">
        <w:rPr>
          <w:rFonts w:cs="Times New Roman"/>
          <w:szCs w:val="24"/>
        </w:rPr>
        <w:t>7</w:t>
      </w:r>
      <w:r w:rsidRPr="002D34E8">
        <w:rPr>
          <w:rFonts w:cs="Times New Roman"/>
          <w:szCs w:val="24"/>
        </w:rPr>
        <w:t>) Finantsinspektsiooni määratud audiitorettevõtja volitused kestavad, kuni üldkoosolek või osanike koosolek nimetab uue audiitorettevõtja.</w:t>
      </w:r>
    </w:p>
    <w:p w14:paraId="77557B4D" w14:textId="77777777" w:rsidR="004C276C" w:rsidRPr="002D34E8" w:rsidRDefault="004C276C" w:rsidP="00743FBC">
      <w:pPr>
        <w:spacing w:after="0" w:line="240" w:lineRule="auto"/>
        <w:jc w:val="both"/>
        <w:rPr>
          <w:rFonts w:cs="Times New Roman"/>
          <w:szCs w:val="24"/>
        </w:rPr>
      </w:pPr>
    </w:p>
    <w:p w14:paraId="25683A60" w14:textId="47D898DD" w:rsidR="004C276C" w:rsidRPr="002D34E8" w:rsidRDefault="004C276C" w:rsidP="00743FBC">
      <w:pPr>
        <w:spacing w:after="0" w:line="240" w:lineRule="auto"/>
        <w:jc w:val="both"/>
        <w:rPr>
          <w:rFonts w:eastAsiaTheme="majorEastAsia" w:cs="Times New Roman"/>
          <w:b/>
          <w:szCs w:val="24"/>
        </w:rPr>
      </w:pPr>
      <w:bookmarkStart w:id="113" w:name="_Hlk134690188"/>
      <w:r w:rsidRPr="002D34E8">
        <w:rPr>
          <w:rFonts w:eastAsiaTheme="majorEastAsia" w:cs="Times New Roman"/>
          <w:b/>
          <w:szCs w:val="24"/>
        </w:rPr>
        <w:t xml:space="preserve">§ </w:t>
      </w:r>
      <w:r w:rsidR="0065238A" w:rsidRPr="002D34E8">
        <w:rPr>
          <w:rFonts w:eastAsiaTheme="majorEastAsia" w:cs="Times New Roman"/>
          <w:b/>
          <w:szCs w:val="24"/>
        </w:rPr>
        <w:t>1</w:t>
      </w:r>
      <w:r w:rsidR="00DF638C" w:rsidRPr="002D34E8">
        <w:rPr>
          <w:rFonts w:eastAsiaTheme="majorEastAsia" w:cs="Times New Roman"/>
          <w:b/>
          <w:szCs w:val="24"/>
        </w:rPr>
        <w:t>8</w:t>
      </w:r>
      <w:r w:rsidRPr="002D34E8">
        <w:rPr>
          <w:rFonts w:eastAsiaTheme="majorEastAsia" w:cs="Times New Roman"/>
          <w:b/>
          <w:szCs w:val="24"/>
        </w:rPr>
        <w:t xml:space="preserve">. </w:t>
      </w:r>
      <w:bookmarkStart w:id="114" w:name="_Hlk140061960"/>
      <w:r w:rsidRPr="002D34E8">
        <w:rPr>
          <w:rFonts w:eastAsiaTheme="majorEastAsia" w:cs="Times New Roman"/>
          <w:b/>
          <w:szCs w:val="24"/>
        </w:rPr>
        <w:t>Audiitorettevõtja informeerimiskohustus</w:t>
      </w:r>
      <w:bookmarkEnd w:id="114"/>
    </w:p>
    <w:bookmarkEnd w:id="113"/>
    <w:p w14:paraId="2A944307" w14:textId="77777777" w:rsidR="004C276C" w:rsidRPr="002D34E8" w:rsidRDefault="004C276C" w:rsidP="00743FBC">
      <w:pPr>
        <w:spacing w:after="0" w:line="240" w:lineRule="auto"/>
        <w:jc w:val="both"/>
        <w:rPr>
          <w:rFonts w:cs="Times New Roman"/>
          <w:szCs w:val="24"/>
        </w:rPr>
      </w:pPr>
    </w:p>
    <w:p w14:paraId="5EF39337" w14:textId="178773C9" w:rsidR="00690815" w:rsidRPr="002D34E8" w:rsidRDefault="00690815" w:rsidP="00743FBC">
      <w:pPr>
        <w:spacing w:after="0" w:line="240" w:lineRule="auto"/>
        <w:jc w:val="both"/>
        <w:rPr>
          <w:rFonts w:cs="Times New Roman"/>
          <w:szCs w:val="24"/>
        </w:rPr>
      </w:pPr>
      <w:r w:rsidRPr="002D34E8">
        <w:rPr>
          <w:rFonts w:cs="Times New Roman"/>
          <w:szCs w:val="24"/>
        </w:rPr>
        <w:t>(1)</w:t>
      </w:r>
      <w:r w:rsidR="00420335" w:rsidRPr="002D34E8">
        <w:rPr>
          <w:rFonts w:cs="Times New Roman"/>
          <w:szCs w:val="24"/>
        </w:rPr>
        <w:t> </w:t>
      </w:r>
      <w:r w:rsidRPr="002D34E8">
        <w:rPr>
          <w:rFonts w:cs="Times New Roman"/>
          <w:szCs w:val="24"/>
        </w:rPr>
        <w:t xml:space="preserve">Audiitorettevõtja on kohustatud </w:t>
      </w:r>
      <w:r w:rsidR="0045374B" w:rsidRPr="002D34E8">
        <w:rPr>
          <w:rFonts w:cs="Times New Roman"/>
          <w:szCs w:val="24"/>
        </w:rPr>
        <w:t>vandeaudiitori aruande väljastamisel või kliendilepingu üles</w:t>
      </w:r>
      <w:r w:rsidR="00222798" w:rsidRPr="002D34E8">
        <w:rPr>
          <w:rFonts w:cs="Times New Roman"/>
          <w:szCs w:val="24"/>
        </w:rPr>
        <w:t>ü</w:t>
      </w:r>
      <w:r w:rsidR="0045374B" w:rsidRPr="002D34E8">
        <w:rPr>
          <w:rFonts w:cs="Times New Roman"/>
          <w:szCs w:val="24"/>
        </w:rPr>
        <w:t>tlemise</w:t>
      </w:r>
      <w:r w:rsidR="00FD1F25" w:rsidRPr="002D34E8">
        <w:rPr>
          <w:rFonts w:cs="Times New Roman"/>
          <w:szCs w:val="24"/>
        </w:rPr>
        <w:t xml:space="preserve"> korral</w:t>
      </w:r>
      <w:r w:rsidR="0045374B" w:rsidRPr="002D34E8">
        <w:rPr>
          <w:rFonts w:cs="Times New Roman"/>
          <w:szCs w:val="24"/>
        </w:rPr>
        <w:t xml:space="preserve"> </w:t>
      </w:r>
      <w:r w:rsidRPr="002D34E8">
        <w:rPr>
          <w:rFonts w:cs="Times New Roman"/>
          <w:szCs w:val="24"/>
        </w:rPr>
        <w:t xml:space="preserve">teavitama kirjalikult Finantsinspektsiooni </w:t>
      </w:r>
      <w:r w:rsidR="00CD4506" w:rsidRPr="002D34E8">
        <w:rPr>
          <w:rFonts w:cs="Times New Roman"/>
          <w:szCs w:val="24"/>
        </w:rPr>
        <w:t>krüptovaraturu osalise</w:t>
      </w:r>
      <w:r w:rsidRPr="002D34E8">
        <w:rPr>
          <w:rFonts w:cs="Times New Roman"/>
          <w:szCs w:val="24"/>
        </w:rPr>
        <w:t xml:space="preserve"> kohta auditi läbiviimise käigus talle teatavaks saanud asjaoludest, mille tagajärjeks on või võib olla:</w:t>
      </w:r>
    </w:p>
    <w:p w14:paraId="41638A95" w14:textId="02A773F4" w:rsidR="00690815" w:rsidRPr="002D34E8" w:rsidRDefault="00690815" w:rsidP="00743FBC">
      <w:pPr>
        <w:spacing w:after="0" w:line="240" w:lineRule="auto"/>
        <w:jc w:val="both"/>
        <w:rPr>
          <w:rFonts w:cs="Times New Roman"/>
          <w:szCs w:val="24"/>
        </w:rPr>
      </w:pPr>
      <w:r w:rsidRPr="002D34E8">
        <w:rPr>
          <w:rFonts w:cs="Times New Roman"/>
          <w:szCs w:val="24"/>
        </w:rPr>
        <w:t>1) </w:t>
      </w:r>
      <w:r w:rsidR="00CD4506" w:rsidRPr="002D34E8">
        <w:rPr>
          <w:rFonts w:cs="Times New Roman"/>
          <w:szCs w:val="24"/>
        </w:rPr>
        <w:t>krüptovaraturu osalise</w:t>
      </w:r>
      <w:r w:rsidRPr="002D34E8">
        <w:rPr>
          <w:rFonts w:cs="Times New Roman"/>
          <w:szCs w:val="24"/>
        </w:rPr>
        <w:t xml:space="preserve"> tegevust reguleerivate õigusaktide oluline rikkumine;</w:t>
      </w:r>
    </w:p>
    <w:p w14:paraId="22C85BA9" w14:textId="473DC364" w:rsidR="00690815" w:rsidRPr="002D34E8" w:rsidRDefault="00690815" w:rsidP="00743FBC">
      <w:pPr>
        <w:spacing w:after="0" w:line="240" w:lineRule="auto"/>
        <w:jc w:val="both"/>
        <w:rPr>
          <w:rFonts w:cs="Times New Roman"/>
          <w:szCs w:val="24"/>
        </w:rPr>
      </w:pPr>
      <w:r w:rsidRPr="002D34E8">
        <w:rPr>
          <w:rFonts w:cs="Times New Roman"/>
          <w:szCs w:val="24"/>
        </w:rPr>
        <w:t>2) </w:t>
      </w:r>
      <w:r w:rsidR="00CD4506" w:rsidRPr="002D34E8">
        <w:rPr>
          <w:rFonts w:cs="Times New Roman"/>
          <w:szCs w:val="24"/>
        </w:rPr>
        <w:t>krüptovaraturu osalise</w:t>
      </w:r>
      <w:r w:rsidRPr="002D34E8">
        <w:rPr>
          <w:rFonts w:cs="Times New Roman"/>
          <w:szCs w:val="24"/>
        </w:rPr>
        <w:t xml:space="preserve"> või tema tütarettevõtja edasise tegevuse katkemine;</w:t>
      </w:r>
    </w:p>
    <w:p w14:paraId="7B711A96" w14:textId="67700907" w:rsidR="00690815" w:rsidRPr="002D34E8" w:rsidRDefault="00690815" w:rsidP="00743FBC">
      <w:pPr>
        <w:spacing w:after="0" w:line="240" w:lineRule="auto"/>
        <w:jc w:val="both"/>
        <w:rPr>
          <w:rFonts w:cs="Times New Roman"/>
          <w:szCs w:val="24"/>
        </w:rPr>
      </w:pPr>
      <w:r w:rsidRPr="002D34E8">
        <w:rPr>
          <w:rFonts w:cs="Times New Roman"/>
          <w:szCs w:val="24"/>
        </w:rPr>
        <w:t>3) </w:t>
      </w:r>
      <w:r w:rsidR="00DC63D0" w:rsidRPr="002D34E8">
        <w:rPr>
          <w:rFonts w:cs="Times New Roman"/>
          <w:szCs w:val="24"/>
        </w:rPr>
        <w:t>modifitseeritud</w:t>
      </w:r>
      <w:r w:rsidRPr="002D34E8">
        <w:rPr>
          <w:rFonts w:cs="Times New Roman"/>
          <w:szCs w:val="24"/>
        </w:rPr>
        <w:t xml:space="preserve"> vandeaudiitori arvamus raamatupidamise aastaaruande kohta;</w:t>
      </w:r>
    </w:p>
    <w:p w14:paraId="3D15F589" w14:textId="1F5B207E" w:rsidR="00690815" w:rsidRPr="002D34E8" w:rsidRDefault="00690815" w:rsidP="00743FBC">
      <w:pPr>
        <w:spacing w:after="0" w:line="240" w:lineRule="auto"/>
        <w:jc w:val="both"/>
        <w:rPr>
          <w:rFonts w:cs="Times New Roman"/>
          <w:szCs w:val="24"/>
        </w:rPr>
      </w:pPr>
      <w:r w:rsidRPr="002D34E8">
        <w:rPr>
          <w:rFonts w:cs="Times New Roman"/>
          <w:szCs w:val="24"/>
        </w:rPr>
        <w:t xml:space="preserve">4) olukord, mille tõttu </w:t>
      </w:r>
      <w:r w:rsidR="00963524" w:rsidRPr="002D34E8">
        <w:rPr>
          <w:rFonts w:cs="Times New Roman"/>
          <w:szCs w:val="24"/>
        </w:rPr>
        <w:t>krüptovaraturu osaline</w:t>
      </w:r>
      <w:r w:rsidRPr="002D34E8">
        <w:rPr>
          <w:rFonts w:cs="Times New Roman"/>
          <w:szCs w:val="24"/>
        </w:rPr>
        <w:t xml:space="preserve"> ei ole võimeline täitma oma kohustusi, või oht sellise olukorra tekkeks;</w:t>
      </w:r>
    </w:p>
    <w:p w14:paraId="0E796B27" w14:textId="22ECAD2F" w:rsidR="00690815" w:rsidRPr="002D34E8" w:rsidRDefault="00690815" w:rsidP="00743FBC">
      <w:pPr>
        <w:spacing w:after="0" w:line="240" w:lineRule="auto"/>
        <w:jc w:val="both"/>
        <w:rPr>
          <w:rFonts w:cs="Times New Roman"/>
          <w:szCs w:val="24"/>
        </w:rPr>
      </w:pPr>
      <w:r w:rsidRPr="002D34E8">
        <w:rPr>
          <w:rFonts w:cs="Times New Roman"/>
          <w:szCs w:val="24"/>
        </w:rPr>
        <w:t>5) </w:t>
      </w:r>
      <w:r w:rsidR="00CD4506" w:rsidRPr="002D34E8">
        <w:rPr>
          <w:rFonts w:cs="Times New Roman"/>
          <w:szCs w:val="24"/>
        </w:rPr>
        <w:t>krüptovaraturu osalise</w:t>
      </w:r>
      <w:r w:rsidRPr="002D34E8">
        <w:rPr>
          <w:rFonts w:cs="Times New Roman"/>
          <w:szCs w:val="24"/>
        </w:rPr>
        <w:t xml:space="preserve"> juhtorgani liikme või töötaja tegudest tulenev oluline varaline kahju </w:t>
      </w:r>
      <w:r w:rsidR="00963524" w:rsidRPr="002D34E8">
        <w:rPr>
          <w:rFonts w:cs="Times New Roman"/>
          <w:szCs w:val="24"/>
        </w:rPr>
        <w:t xml:space="preserve">krüptovaraturu osalisele </w:t>
      </w:r>
      <w:r w:rsidRPr="002D34E8">
        <w:rPr>
          <w:rFonts w:cs="Times New Roman"/>
          <w:szCs w:val="24"/>
        </w:rPr>
        <w:t>või tema klientidele.</w:t>
      </w:r>
    </w:p>
    <w:p w14:paraId="63107D99" w14:textId="77777777" w:rsidR="00690815" w:rsidRPr="002D34E8" w:rsidRDefault="00690815" w:rsidP="00743FBC">
      <w:pPr>
        <w:spacing w:after="0" w:line="240" w:lineRule="auto"/>
        <w:jc w:val="both"/>
        <w:rPr>
          <w:rFonts w:cs="Times New Roman"/>
          <w:szCs w:val="24"/>
        </w:rPr>
      </w:pPr>
    </w:p>
    <w:p w14:paraId="0AAF4CE6" w14:textId="7AE4AFEA" w:rsidR="00690815" w:rsidRPr="002D34E8" w:rsidRDefault="00690815" w:rsidP="00743FBC">
      <w:pPr>
        <w:spacing w:after="0" w:line="240" w:lineRule="auto"/>
        <w:jc w:val="both"/>
        <w:rPr>
          <w:rFonts w:cs="Times New Roman"/>
          <w:szCs w:val="24"/>
        </w:rPr>
      </w:pPr>
      <w:r w:rsidRPr="002D34E8">
        <w:rPr>
          <w:rFonts w:cs="Times New Roman"/>
          <w:szCs w:val="24"/>
        </w:rPr>
        <w:t>(2)</w:t>
      </w:r>
      <w:r w:rsidR="00413F6F" w:rsidRPr="002D34E8">
        <w:rPr>
          <w:rFonts w:cs="Times New Roman"/>
          <w:szCs w:val="24"/>
        </w:rPr>
        <w:t> </w:t>
      </w:r>
      <w:r w:rsidRPr="002D34E8">
        <w:rPr>
          <w:rFonts w:cs="Times New Roman"/>
          <w:szCs w:val="24"/>
        </w:rPr>
        <w:t xml:space="preserve">Audiitorettevõtja on kohustatud viivitamata kirjalikult teavitama Finantsinspektsiooni </w:t>
      </w:r>
      <w:r w:rsidR="00963524" w:rsidRPr="002D34E8">
        <w:rPr>
          <w:rFonts w:cs="Times New Roman"/>
          <w:szCs w:val="24"/>
        </w:rPr>
        <w:t>krüptovaraturu osalisega</w:t>
      </w:r>
      <w:r w:rsidRPr="002D34E8">
        <w:rPr>
          <w:rFonts w:cs="Times New Roman"/>
          <w:szCs w:val="24"/>
        </w:rPr>
        <w:t xml:space="preserve"> märkimisväärses seoses oleva isiku kohta auditi läbiviimise käigus </w:t>
      </w:r>
      <w:r w:rsidRPr="002D34E8">
        <w:rPr>
          <w:rFonts w:cs="Times New Roman"/>
          <w:szCs w:val="24"/>
        </w:rPr>
        <w:lastRenderedPageBreak/>
        <w:t>talle teatavaks saanud asjaoludest, mille tulemuseks on või võib olla käesoleva paragrahvi lõikes 1 sätestatud asjaolu.</w:t>
      </w:r>
    </w:p>
    <w:p w14:paraId="7F1FA3EF" w14:textId="77777777" w:rsidR="00F6317C" w:rsidRPr="002D34E8" w:rsidRDefault="00F6317C" w:rsidP="00743FBC">
      <w:pPr>
        <w:spacing w:after="0" w:line="240" w:lineRule="auto"/>
        <w:rPr>
          <w:szCs w:val="24"/>
        </w:rPr>
      </w:pPr>
    </w:p>
    <w:p w14:paraId="6E3A1622" w14:textId="453FAEFC" w:rsidR="004C276C" w:rsidRPr="002D34E8" w:rsidRDefault="00B51F50" w:rsidP="00743FBC">
      <w:pPr>
        <w:pStyle w:val="Pealkiri1"/>
        <w:spacing w:before="0" w:line="240" w:lineRule="auto"/>
        <w:rPr>
          <w:rFonts w:cs="Times New Roman"/>
          <w:sz w:val="24"/>
          <w:szCs w:val="24"/>
        </w:rPr>
      </w:pPr>
      <w:bookmarkStart w:id="115" w:name="_Toc48637182"/>
      <w:bookmarkStart w:id="116" w:name="_Toc108170632"/>
      <w:bookmarkStart w:id="117" w:name="_Hlk134690197"/>
      <w:r w:rsidRPr="002D34E8">
        <w:rPr>
          <w:rFonts w:cs="Times New Roman"/>
          <w:sz w:val="24"/>
          <w:szCs w:val="24"/>
        </w:rPr>
        <w:t>6</w:t>
      </w:r>
      <w:r w:rsidR="004C276C" w:rsidRPr="002D34E8">
        <w:rPr>
          <w:rFonts w:cs="Times New Roman"/>
          <w:sz w:val="24"/>
          <w:szCs w:val="24"/>
        </w:rPr>
        <w:t>. peatükk</w:t>
      </w:r>
      <w:bookmarkEnd w:id="115"/>
      <w:bookmarkEnd w:id="116"/>
    </w:p>
    <w:p w14:paraId="45700180" w14:textId="0E7ABCA9" w:rsidR="004C276C" w:rsidRPr="002D34E8" w:rsidRDefault="004D03FC" w:rsidP="00743FBC">
      <w:pPr>
        <w:pStyle w:val="Pealkiri1"/>
        <w:spacing w:before="0" w:line="240" w:lineRule="auto"/>
        <w:rPr>
          <w:rFonts w:cs="Times New Roman"/>
          <w:caps/>
          <w:sz w:val="24"/>
          <w:szCs w:val="24"/>
        </w:rPr>
      </w:pPr>
      <w:bookmarkStart w:id="118" w:name="_Toc48637183"/>
      <w:bookmarkStart w:id="119" w:name="_Toc108170633"/>
      <w:r w:rsidRPr="002D34E8">
        <w:rPr>
          <w:rFonts w:cs="Times New Roman"/>
          <w:sz w:val="24"/>
          <w:szCs w:val="24"/>
        </w:rPr>
        <w:t>Krüptovarat</w:t>
      </w:r>
      <w:r w:rsidR="004C276C" w:rsidRPr="002D34E8">
        <w:rPr>
          <w:rFonts w:cs="Times New Roman"/>
          <w:sz w:val="24"/>
          <w:szCs w:val="24"/>
        </w:rPr>
        <w:t>eenuse</w:t>
      </w:r>
      <w:r w:rsidRPr="002D34E8">
        <w:rPr>
          <w:rFonts w:cs="Times New Roman"/>
          <w:sz w:val="24"/>
          <w:szCs w:val="24"/>
        </w:rPr>
        <w:t xml:space="preserve"> </w:t>
      </w:r>
      <w:r w:rsidR="004C276C" w:rsidRPr="002D34E8">
        <w:rPr>
          <w:rFonts w:cs="Times New Roman"/>
          <w:sz w:val="24"/>
          <w:szCs w:val="24"/>
        </w:rPr>
        <w:t xml:space="preserve">osutaja </w:t>
      </w:r>
      <w:r w:rsidR="00B868A8" w:rsidRPr="002D34E8">
        <w:rPr>
          <w:rFonts w:cs="Times New Roman"/>
          <w:sz w:val="24"/>
          <w:szCs w:val="24"/>
        </w:rPr>
        <w:t xml:space="preserve">ja varapõhise tokeni emitendi </w:t>
      </w:r>
      <w:r w:rsidR="004C276C" w:rsidRPr="002D34E8">
        <w:rPr>
          <w:rFonts w:cs="Times New Roman"/>
          <w:sz w:val="24"/>
          <w:szCs w:val="24"/>
        </w:rPr>
        <w:t>ümberkujundamine, ühinemine</w:t>
      </w:r>
      <w:r w:rsidR="004C276C" w:rsidRPr="002D34E8">
        <w:rPr>
          <w:rFonts w:cs="Times New Roman"/>
          <w:caps/>
          <w:sz w:val="24"/>
          <w:szCs w:val="24"/>
        </w:rPr>
        <w:t>,</w:t>
      </w:r>
      <w:r w:rsidR="004C276C" w:rsidRPr="002D34E8">
        <w:rPr>
          <w:rFonts w:cs="Times New Roman"/>
          <w:sz w:val="24"/>
          <w:szCs w:val="24"/>
        </w:rPr>
        <w:t xml:space="preserve"> lõpetamine</w:t>
      </w:r>
      <w:bookmarkEnd w:id="118"/>
      <w:r w:rsidR="004C276C" w:rsidRPr="002D34E8">
        <w:rPr>
          <w:rFonts w:cs="Times New Roman"/>
          <w:sz w:val="24"/>
          <w:szCs w:val="24"/>
        </w:rPr>
        <w:t xml:space="preserve"> </w:t>
      </w:r>
      <w:r w:rsidR="00B868A8" w:rsidRPr="002D34E8">
        <w:rPr>
          <w:rFonts w:cs="Times New Roman"/>
          <w:sz w:val="24"/>
          <w:szCs w:val="24"/>
        </w:rPr>
        <w:t>ning</w:t>
      </w:r>
      <w:r w:rsidR="004C276C" w:rsidRPr="002D34E8">
        <w:rPr>
          <w:rFonts w:cs="Times New Roman"/>
          <w:sz w:val="24"/>
          <w:szCs w:val="24"/>
        </w:rPr>
        <w:t xml:space="preserve"> pankrot</w:t>
      </w:r>
      <w:bookmarkEnd w:id="119"/>
    </w:p>
    <w:bookmarkEnd w:id="117"/>
    <w:p w14:paraId="74F65BBF" w14:textId="77777777" w:rsidR="004C276C" w:rsidRPr="002D34E8" w:rsidRDefault="004C276C" w:rsidP="00743FBC">
      <w:pPr>
        <w:spacing w:after="0" w:line="240" w:lineRule="auto"/>
        <w:jc w:val="both"/>
        <w:rPr>
          <w:rFonts w:cs="Times New Roman"/>
          <w:b/>
          <w:szCs w:val="24"/>
        </w:rPr>
      </w:pPr>
    </w:p>
    <w:p w14:paraId="2A2A9CD5" w14:textId="63D0CF72" w:rsidR="004C276C" w:rsidRPr="002D34E8" w:rsidRDefault="004C276C" w:rsidP="00743FBC">
      <w:pPr>
        <w:pStyle w:val="Pealkiri2"/>
        <w:spacing w:before="0" w:line="240" w:lineRule="auto"/>
        <w:jc w:val="both"/>
        <w:rPr>
          <w:rFonts w:cs="Times New Roman"/>
          <w:szCs w:val="24"/>
        </w:rPr>
      </w:pPr>
      <w:bookmarkStart w:id="120" w:name="_Toc48637184"/>
      <w:bookmarkStart w:id="121" w:name="_Toc108170634"/>
      <w:bookmarkStart w:id="122" w:name="_Hlk134690219"/>
      <w:r w:rsidRPr="002D34E8">
        <w:rPr>
          <w:rStyle w:val="Tugev"/>
          <w:rFonts w:cs="Times New Roman"/>
          <w:b/>
          <w:bCs w:val="0"/>
          <w:szCs w:val="24"/>
          <w:bdr w:val="none" w:sz="0" w:space="0" w:color="auto" w:frame="1"/>
        </w:rPr>
        <w:t xml:space="preserve">§ </w:t>
      </w:r>
      <w:r w:rsidR="00F96D5E" w:rsidRPr="002D34E8">
        <w:rPr>
          <w:rStyle w:val="Tugev"/>
          <w:rFonts w:cs="Times New Roman"/>
          <w:b/>
          <w:bCs w:val="0"/>
          <w:szCs w:val="24"/>
          <w:bdr w:val="none" w:sz="0" w:space="0" w:color="auto" w:frame="1"/>
        </w:rPr>
        <w:t>1</w:t>
      </w:r>
      <w:r w:rsidR="00DF638C" w:rsidRPr="002D34E8">
        <w:rPr>
          <w:rStyle w:val="Tugev"/>
          <w:rFonts w:cs="Times New Roman"/>
          <w:b/>
          <w:bCs w:val="0"/>
          <w:szCs w:val="24"/>
          <w:bdr w:val="none" w:sz="0" w:space="0" w:color="auto" w:frame="1"/>
        </w:rPr>
        <w:t>9</w:t>
      </w:r>
      <w:r w:rsidRPr="002D34E8">
        <w:rPr>
          <w:rStyle w:val="Tugev"/>
          <w:rFonts w:cs="Times New Roman"/>
          <w:b/>
          <w:bCs w:val="0"/>
          <w:szCs w:val="24"/>
          <w:bdr w:val="none" w:sz="0" w:space="0" w:color="auto" w:frame="1"/>
        </w:rPr>
        <w:t>.</w:t>
      </w:r>
      <w:bookmarkStart w:id="123" w:name="para61"/>
      <w:r w:rsidRPr="002D34E8">
        <w:rPr>
          <w:rFonts w:cs="Times New Roman"/>
          <w:szCs w:val="24"/>
          <w:bdr w:val="none" w:sz="0" w:space="0" w:color="auto" w:frame="1"/>
        </w:rPr>
        <w:t> </w:t>
      </w:r>
      <w:bookmarkStart w:id="124" w:name="_Hlk140062121"/>
      <w:bookmarkEnd w:id="123"/>
      <w:r w:rsidR="00B41738" w:rsidRPr="002D34E8">
        <w:rPr>
          <w:rFonts w:cs="Times New Roman"/>
          <w:szCs w:val="24"/>
          <w:bdr w:val="none" w:sz="0" w:space="0" w:color="auto" w:frame="1"/>
        </w:rPr>
        <w:t xml:space="preserve">Krüptovarateenuse osutaja </w:t>
      </w:r>
      <w:r w:rsidR="00231562" w:rsidRPr="002D34E8">
        <w:rPr>
          <w:rFonts w:cs="Times New Roman"/>
          <w:szCs w:val="24"/>
          <w:bdr w:val="none" w:sz="0" w:space="0" w:color="auto" w:frame="1"/>
        </w:rPr>
        <w:t xml:space="preserve">ja varapõhise tokeni emitendi </w:t>
      </w:r>
      <w:r w:rsidR="00B41738" w:rsidRPr="002D34E8">
        <w:rPr>
          <w:rFonts w:cs="Times New Roman"/>
          <w:szCs w:val="24"/>
          <w:bdr w:val="none" w:sz="0" w:space="0" w:color="auto" w:frame="1"/>
        </w:rPr>
        <w:t>ü</w:t>
      </w:r>
      <w:r w:rsidRPr="002D34E8">
        <w:rPr>
          <w:rFonts w:cs="Times New Roman"/>
          <w:szCs w:val="24"/>
        </w:rPr>
        <w:t>mberkujundamine</w:t>
      </w:r>
      <w:bookmarkEnd w:id="120"/>
      <w:bookmarkEnd w:id="121"/>
      <w:bookmarkEnd w:id="124"/>
    </w:p>
    <w:bookmarkEnd w:id="122"/>
    <w:p w14:paraId="3FCF6754" w14:textId="77777777" w:rsidR="004C276C" w:rsidRPr="002D34E8" w:rsidRDefault="004C276C" w:rsidP="00743FBC">
      <w:pPr>
        <w:spacing w:after="0" w:line="240" w:lineRule="auto"/>
        <w:jc w:val="both"/>
        <w:rPr>
          <w:szCs w:val="24"/>
        </w:rPr>
      </w:pPr>
    </w:p>
    <w:p w14:paraId="12BBD417" w14:textId="2FE680B2" w:rsidR="004C276C" w:rsidRPr="002D34E8" w:rsidRDefault="004C276C" w:rsidP="00743FBC">
      <w:pPr>
        <w:pStyle w:val="Normaallaadveeb"/>
        <w:shd w:val="clear" w:color="auto" w:fill="FFFFFF"/>
        <w:spacing w:before="0" w:beforeAutospacing="0" w:after="0" w:afterAutospacing="0"/>
        <w:jc w:val="both"/>
      </w:pPr>
      <w:r w:rsidRPr="002D34E8">
        <w:t xml:space="preserve">(1) </w:t>
      </w:r>
      <w:r w:rsidR="00F96D5E" w:rsidRPr="002D34E8">
        <w:t>Krüptovarat</w:t>
      </w:r>
      <w:r w:rsidRPr="002D34E8">
        <w:t>eenuse</w:t>
      </w:r>
      <w:r w:rsidR="00F96D5E" w:rsidRPr="002D34E8">
        <w:t xml:space="preserve"> </w:t>
      </w:r>
      <w:r w:rsidRPr="002D34E8">
        <w:t xml:space="preserve">osutaja </w:t>
      </w:r>
      <w:r w:rsidR="00B868A8" w:rsidRPr="002D34E8">
        <w:t xml:space="preserve">ja varapõhise tokeni emitendi </w:t>
      </w:r>
      <w:r w:rsidRPr="002D34E8">
        <w:t>ümberkujundamine on lubatud üksnes osaühingust aktsiaseltsiks.</w:t>
      </w:r>
    </w:p>
    <w:p w14:paraId="4AC43046" w14:textId="77777777" w:rsidR="004C276C" w:rsidRPr="002D34E8" w:rsidRDefault="004C276C" w:rsidP="00743FBC">
      <w:pPr>
        <w:pStyle w:val="Normaallaadveeb"/>
        <w:shd w:val="clear" w:color="auto" w:fill="FFFFFF"/>
        <w:spacing w:before="0" w:beforeAutospacing="0" w:after="0" w:afterAutospacing="0"/>
        <w:jc w:val="both"/>
      </w:pPr>
    </w:p>
    <w:p w14:paraId="637CD6ED" w14:textId="55AC8F14" w:rsidR="004C276C" w:rsidRPr="002D34E8" w:rsidRDefault="004C276C" w:rsidP="00743FBC">
      <w:pPr>
        <w:pStyle w:val="Normaallaadveeb"/>
        <w:shd w:val="clear" w:color="auto" w:fill="FFFFFF"/>
        <w:spacing w:before="0" w:beforeAutospacing="0" w:after="0" w:afterAutospacing="0"/>
        <w:jc w:val="both"/>
      </w:pPr>
      <w:r w:rsidRPr="002D34E8">
        <w:t xml:space="preserve">(2) </w:t>
      </w:r>
      <w:r w:rsidR="00F96D5E" w:rsidRPr="002D34E8">
        <w:t>Krüptovarateenuse osutaja</w:t>
      </w:r>
      <w:r w:rsidRPr="002D34E8">
        <w:t xml:space="preserve"> </w:t>
      </w:r>
      <w:r w:rsidR="00B868A8" w:rsidRPr="002D34E8">
        <w:t xml:space="preserve">ja varapõhise tokeni emitent </w:t>
      </w:r>
      <w:r w:rsidRPr="002D34E8">
        <w:t>kujundatakse ümber äriseadustikus sätestatud korras, kui käesolevast seadusest ei tulene teisiti.</w:t>
      </w:r>
    </w:p>
    <w:p w14:paraId="474E38B6" w14:textId="77777777" w:rsidR="004C276C" w:rsidRPr="002D34E8" w:rsidRDefault="004C276C" w:rsidP="00743FBC">
      <w:pPr>
        <w:pStyle w:val="Normaallaadveeb"/>
        <w:shd w:val="clear" w:color="auto" w:fill="FFFFFF"/>
        <w:spacing w:before="0" w:beforeAutospacing="0" w:after="0" w:afterAutospacing="0"/>
        <w:jc w:val="both"/>
      </w:pPr>
    </w:p>
    <w:p w14:paraId="1EE26633" w14:textId="5C2EBE3B" w:rsidR="004C276C" w:rsidRPr="002D34E8" w:rsidRDefault="004C276C" w:rsidP="00743FBC">
      <w:pPr>
        <w:pStyle w:val="Normaallaadveeb"/>
        <w:shd w:val="clear" w:color="auto" w:fill="FFFFFF"/>
        <w:spacing w:before="0" w:beforeAutospacing="0" w:after="0" w:afterAutospacing="0"/>
        <w:jc w:val="both"/>
      </w:pPr>
      <w:r w:rsidRPr="002D34E8">
        <w:t>(3)</w:t>
      </w:r>
      <w:r w:rsidR="00E91E33" w:rsidRPr="002D34E8">
        <w:t> </w:t>
      </w:r>
      <w:r w:rsidRPr="002D34E8">
        <w:t xml:space="preserve">Ümberkujundamiseks on vajalik Finantsinspektsiooni luba (edaspidi </w:t>
      </w:r>
      <w:r w:rsidRPr="002D34E8">
        <w:rPr>
          <w:i/>
        </w:rPr>
        <w:t>ümberkujundamisluba</w:t>
      </w:r>
      <w:r w:rsidRPr="002D34E8">
        <w:t xml:space="preserve">) ja selle saamiseks esitab </w:t>
      </w:r>
      <w:r w:rsidR="00F96D5E" w:rsidRPr="002D34E8">
        <w:t>krüptovarateenuse osutaja</w:t>
      </w:r>
      <w:r w:rsidRPr="002D34E8">
        <w:t xml:space="preserve"> </w:t>
      </w:r>
      <w:r w:rsidR="00B868A8" w:rsidRPr="002D34E8">
        <w:t xml:space="preserve">või varapõhise tokeni emitent </w:t>
      </w:r>
      <w:r w:rsidRPr="002D34E8">
        <w:t>Finantsinspektsioonile taotluse koos järgmiste dokumentidega:</w:t>
      </w:r>
    </w:p>
    <w:p w14:paraId="6E778253" w14:textId="5F9A7A06" w:rsidR="004C276C" w:rsidRPr="002D34E8" w:rsidRDefault="004C276C" w:rsidP="00743FBC">
      <w:pPr>
        <w:pStyle w:val="Normaallaadveeb"/>
        <w:shd w:val="clear" w:color="auto" w:fill="FFFFFF"/>
        <w:spacing w:before="0" w:beforeAutospacing="0" w:after="0" w:afterAutospacing="0"/>
        <w:jc w:val="both"/>
      </w:pPr>
      <w:r w:rsidRPr="002D34E8">
        <w:t>1) osanike koosoleku otsus põhikirja muutmise kohta;</w:t>
      </w:r>
    </w:p>
    <w:p w14:paraId="79CF9526" w14:textId="2D3ABBBF" w:rsidR="004C276C" w:rsidRPr="002D34E8" w:rsidRDefault="004C276C" w:rsidP="00743FBC">
      <w:pPr>
        <w:pStyle w:val="Normaallaadveeb"/>
        <w:shd w:val="clear" w:color="auto" w:fill="FFFFFF"/>
        <w:spacing w:before="0" w:beforeAutospacing="0" w:after="0" w:afterAutospacing="0"/>
        <w:jc w:val="both"/>
      </w:pPr>
      <w:r w:rsidRPr="002D34E8">
        <w:t xml:space="preserve">2) osanike koosoleku protokoll; </w:t>
      </w:r>
    </w:p>
    <w:p w14:paraId="2B99BB55" w14:textId="77777777" w:rsidR="004C276C" w:rsidRPr="002D34E8" w:rsidRDefault="004C276C" w:rsidP="00743FBC">
      <w:pPr>
        <w:pStyle w:val="Normaallaadveeb"/>
        <w:shd w:val="clear" w:color="auto" w:fill="FFFFFF"/>
        <w:spacing w:before="0" w:beforeAutospacing="0" w:after="0" w:afterAutospacing="0"/>
        <w:jc w:val="both"/>
      </w:pPr>
      <w:r w:rsidRPr="002D34E8">
        <w:t>3) põhikirja uus tekst;</w:t>
      </w:r>
    </w:p>
    <w:p w14:paraId="43B46E57" w14:textId="1A266AE0" w:rsidR="004C276C" w:rsidRPr="002D34E8" w:rsidRDefault="004C276C" w:rsidP="00743FBC">
      <w:pPr>
        <w:pStyle w:val="Normaallaadveeb"/>
        <w:shd w:val="clear" w:color="auto" w:fill="FFFFFF"/>
        <w:spacing w:before="0" w:beforeAutospacing="0" w:after="0" w:afterAutospacing="0"/>
        <w:jc w:val="both"/>
      </w:pPr>
      <w:r w:rsidRPr="002D34E8">
        <w:t>4) audiitorettevõtja kontrollitud ümberkujundamisaruanne äriseadustiku § 479</w:t>
      </w:r>
      <w:r w:rsidR="00B41738" w:rsidRPr="002D34E8">
        <w:t xml:space="preserve"> kohaselt</w:t>
      </w:r>
      <w:r w:rsidRPr="002D34E8">
        <w:t>.</w:t>
      </w:r>
    </w:p>
    <w:p w14:paraId="7BF9DDDD" w14:textId="77777777" w:rsidR="004C276C" w:rsidRPr="002D34E8" w:rsidRDefault="004C276C" w:rsidP="00743FBC">
      <w:pPr>
        <w:pStyle w:val="Normaallaadveeb"/>
        <w:shd w:val="clear" w:color="auto" w:fill="FFFFFF"/>
        <w:spacing w:before="0" w:beforeAutospacing="0" w:after="0" w:afterAutospacing="0"/>
        <w:jc w:val="both"/>
      </w:pPr>
    </w:p>
    <w:p w14:paraId="3BC15475" w14:textId="77777777" w:rsidR="004C276C" w:rsidRPr="002D34E8" w:rsidRDefault="004C276C" w:rsidP="00743FBC">
      <w:pPr>
        <w:pStyle w:val="Normaallaadveeb"/>
        <w:shd w:val="clear" w:color="auto" w:fill="FFFFFF"/>
        <w:spacing w:before="0" w:beforeAutospacing="0" w:after="0" w:afterAutospacing="0"/>
        <w:jc w:val="both"/>
      </w:pPr>
      <w:r w:rsidRPr="002D34E8">
        <w:t>(4) Finantsinspektsioon teeb otsuse ümberkujundamisloa andmise või sellest keeldumise kohta ühe kuu jooksul kõigi nõuetekohaste andmete ja dokumentide saamisest arvates, kuid hiljemalt kolm kuud pärast taotluse saamist.</w:t>
      </w:r>
    </w:p>
    <w:p w14:paraId="02D1D902" w14:textId="77777777" w:rsidR="004C276C" w:rsidRPr="002D34E8" w:rsidRDefault="004C276C" w:rsidP="00743FBC">
      <w:pPr>
        <w:pStyle w:val="Normaallaadveeb"/>
        <w:shd w:val="clear" w:color="auto" w:fill="FFFFFF"/>
        <w:spacing w:before="0" w:beforeAutospacing="0" w:after="0" w:afterAutospacing="0"/>
        <w:jc w:val="both"/>
      </w:pPr>
    </w:p>
    <w:p w14:paraId="477EE6A9" w14:textId="77777777" w:rsidR="004C276C" w:rsidRPr="002D34E8" w:rsidRDefault="004C276C" w:rsidP="00743FBC">
      <w:pPr>
        <w:pStyle w:val="Normaallaadveeb"/>
        <w:shd w:val="clear" w:color="auto" w:fill="FFFFFF"/>
        <w:spacing w:before="0" w:beforeAutospacing="0" w:after="0" w:afterAutospacing="0"/>
        <w:jc w:val="both"/>
      </w:pPr>
      <w:r w:rsidRPr="002D34E8">
        <w:t>(5) Finantsinspektsioon võib keelduda ümberkujundamisloa andmisest, kui:</w:t>
      </w:r>
    </w:p>
    <w:p w14:paraId="0FB3CE3C" w14:textId="609CD2D3" w:rsidR="004C276C" w:rsidRPr="002D34E8" w:rsidRDefault="00682A79" w:rsidP="00743FBC">
      <w:pPr>
        <w:pStyle w:val="Normaallaadveeb"/>
        <w:shd w:val="clear" w:color="auto" w:fill="FFFFFF"/>
        <w:spacing w:before="0" w:beforeAutospacing="0" w:after="0" w:afterAutospacing="0"/>
        <w:jc w:val="both"/>
      </w:pPr>
      <w:r w:rsidRPr="002D34E8">
        <w:t>1</w:t>
      </w:r>
      <w:r w:rsidR="004C276C" w:rsidRPr="002D34E8">
        <w:t xml:space="preserve">) ümberkujundamisluba taotleva </w:t>
      </w:r>
      <w:r w:rsidR="00F96D5E" w:rsidRPr="002D34E8">
        <w:t>krüptovarateenuse osutaja</w:t>
      </w:r>
      <w:r w:rsidR="00B868A8" w:rsidRPr="002D34E8">
        <w:t xml:space="preserve"> või varapõhise tokeni emitendi</w:t>
      </w:r>
      <w:r w:rsidR="004C276C" w:rsidRPr="002D34E8">
        <w:t xml:space="preserve"> </w:t>
      </w:r>
      <w:r w:rsidR="00B868A8" w:rsidRPr="002D34E8">
        <w:t xml:space="preserve">majanduslik usaldusväärsus </w:t>
      </w:r>
      <w:r w:rsidR="004C276C" w:rsidRPr="002D34E8">
        <w:t xml:space="preserve">ei vasta </w:t>
      </w:r>
      <w:r w:rsidR="006F0D74" w:rsidRPr="002D34E8">
        <w:t>Euroopa Parlamendi ja nõukogu määruses (EL) 2023/</w:t>
      </w:r>
      <w:r w:rsidR="008B2386" w:rsidRPr="002D34E8">
        <w:t>1114</w:t>
      </w:r>
      <w:r w:rsidR="006F0D74" w:rsidRPr="002D34E8">
        <w:t xml:space="preserve"> </w:t>
      </w:r>
      <w:r w:rsidR="004C276C" w:rsidRPr="002D34E8">
        <w:t>sätestatud nõuetele;</w:t>
      </w:r>
    </w:p>
    <w:p w14:paraId="7FFB7D27" w14:textId="501739EB" w:rsidR="004C276C" w:rsidRPr="002D34E8" w:rsidRDefault="00682A79" w:rsidP="00743FBC">
      <w:pPr>
        <w:pStyle w:val="Normaallaadveeb"/>
        <w:shd w:val="clear" w:color="auto" w:fill="FFFFFF"/>
        <w:spacing w:before="0" w:beforeAutospacing="0" w:after="0" w:afterAutospacing="0"/>
        <w:jc w:val="both"/>
      </w:pPr>
      <w:r w:rsidRPr="002D34E8">
        <w:t>2</w:t>
      </w:r>
      <w:r w:rsidR="004C276C" w:rsidRPr="002D34E8">
        <w:t xml:space="preserve">) ümberkujundamisega seotud dokumentatsioon ei vasta käesolevas seaduses või </w:t>
      </w:r>
      <w:commentRangeStart w:id="125"/>
      <w:r w:rsidR="004C276C" w:rsidRPr="002D34E8">
        <w:t xml:space="preserve">muudes õigusaktides </w:t>
      </w:r>
      <w:commentRangeEnd w:id="125"/>
      <w:r w:rsidR="003B7FD8">
        <w:rPr>
          <w:rStyle w:val="Kommentaariviide"/>
          <w:rFonts w:eastAsiaTheme="minorHAnsi" w:cstheme="minorBidi"/>
          <w:lang w:eastAsia="en-US"/>
        </w:rPr>
        <w:commentReference w:id="125"/>
      </w:r>
      <w:r w:rsidR="004C276C" w:rsidRPr="002D34E8">
        <w:t>sätestatud nõuetele;</w:t>
      </w:r>
    </w:p>
    <w:p w14:paraId="294899AC" w14:textId="20DE6E47" w:rsidR="004C276C" w:rsidRPr="002D34E8" w:rsidRDefault="00682A79" w:rsidP="00743FBC">
      <w:pPr>
        <w:pStyle w:val="Normaallaadveeb"/>
        <w:shd w:val="clear" w:color="auto" w:fill="FFFFFF"/>
        <w:spacing w:before="0" w:beforeAutospacing="0" w:after="0" w:afterAutospacing="0"/>
        <w:jc w:val="both"/>
      </w:pPr>
      <w:r w:rsidRPr="002D34E8">
        <w:t>3</w:t>
      </w:r>
      <w:r w:rsidR="004C276C" w:rsidRPr="002D34E8">
        <w:t xml:space="preserve">) ümberkujundamine võib muul põhjusel kahjustada </w:t>
      </w:r>
      <w:r w:rsidR="00F96D5E" w:rsidRPr="002D34E8">
        <w:t>krüptovarateenuse osutaja</w:t>
      </w:r>
      <w:r w:rsidR="004C276C" w:rsidRPr="002D34E8">
        <w:t xml:space="preserve"> </w:t>
      </w:r>
      <w:r w:rsidR="00B868A8" w:rsidRPr="002D34E8">
        <w:t xml:space="preserve">või varapõhise tokeni emitentide </w:t>
      </w:r>
      <w:r w:rsidR="004C276C" w:rsidRPr="002D34E8">
        <w:t>klientide</w:t>
      </w:r>
      <w:r w:rsidR="00B868A8" w:rsidRPr="002D34E8">
        <w:t>, krüptovara omanike</w:t>
      </w:r>
      <w:r w:rsidR="004C276C" w:rsidRPr="002D34E8">
        <w:t xml:space="preserve"> või teiste võlausaldajate huve</w:t>
      </w:r>
      <w:r w:rsidR="00AE01CD" w:rsidRPr="002D34E8">
        <w:t>.</w:t>
      </w:r>
    </w:p>
    <w:p w14:paraId="5B529FCB" w14:textId="77777777" w:rsidR="004C276C" w:rsidRPr="002D34E8" w:rsidRDefault="004C276C" w:rsidP="00743FBC">
      <w:pPr>
        <w:pStyle w:val="Normaallaadveeb"/>
        <w:shd w:val="clear" w:color="auto" w:fill="FFFFFF"/>
        <w:spacing w:before="0" w:beforeAutospacing="0" w:after="0" w:afterAutospacing="0"/>
        <w:jc w:val="both"/>
      </w:pPr>
    </w:p>
    <w:p w14:paraId="0BC90A89" w14:textId="6B61453A" w:rsidR="004C276C" w:rsidRPr="002D34E8" w:rsidRDefault="004C276C" w:rsidP="00743FBC">
      <w:pPr>
        <w:pStyle w:val="Normaallaadveeb"/>
        <w:shd w:val="clear" w:color="auto" w:fill="FFFFFF"/>
        <w:spacing w:before="0" w:beforeAutospacing="0" w:after="0" w:afterAutospacing="0"/>
        <w:jc w:val="both"/>
      </w:pPr>
      <w:r w:rsidRPr="002D34E8">
        <w:t xml:space="preserve">(6) Äriseadustiku § 485 lõikes 1 nimetatud ja äriregistri pidajale esitatavale avaldusele lisatakse Finantsinspektsiooni luba </w:t>
      </w:r>
      <w:r w:rsidR="00F96D5E" w:rsidRPr="002D34E8">
        <w:t xml:space="preserve">krüptovarateenuse osutaja </w:t>
      </w:r>
      <w:r w:rsidR="00B868A8" w:rsidRPr="002D34E8">
        <w:t xml:space="preserve">või varapõhise tokeni emitendi </w:t>
      </w:r>
      <w:r w:rsidRPr="002D34E8">
        <w:t>ümberkujundamiseks.</w:t>
      </w:r>
    </w:p>
    <w:p w14:paraId="3AA5F0CD" w14:textId="77777777" w:rsidR="004C276C" w:rsidRPr="002D34E8" w:rsidRDefault="004C276C" w:rsidP="00743FBC">
      <w:pPr>
        <w:pStyle w:val="Normaallaadveeb"/>
        <w:shd w:val="clear" w:color="auto" w:fill="FFFFFF"/>
        <w:spacing w:before="0" w:beforeAutospacing="0" w:after="0" w:afterAutospacing="0"/>
        <w:jc w:val="both"/>
      </w:pPr>
    </w:p>
    <w:p w14:paraId="0B13C9CF" w14:textId="77777777" w:rsidR="004C276C" w:rsidRPr="002D34E8" w:rsidRDefault="004C276C" w:rsidP="00743FBC">
      <w:pPr>
        <w:pStyle w:val="Normaallaadveeb"/>
        <w:shd w:val="clear" w:color="auto" w:fill="FFFFFF"/>
        <w:spacing w:before="0" w:beforeAutospacing="0" w:after="0" w:afterAutospacing="0"/>
        <w:jc w:val="both"/>
      </w:pPr>
      <w:r w:rsidRPr="002D34E8">
        <w:t>(7) Finantsinspektsioon avalikustab ümberkujundamisloa andmise otsuse hiljemalt otsuse tegemisele järgneval tööpäeval oma veebilehel.</w:t>
      </w:r>
    </w:p>
    <w:p w14:paraId="1131BBCE" w14:textId="77777777" w:rsidR="004C276C" w:rsidRPr="002D34E8" w:rsidRDefault="004C276C" w:rsidP="00743FBC">
      <w:pPr>
        <w:pStyle w:val="Normaallaadveeb"/>
        <w:shd w:val="clear" w:color="auto" w:fill="FFFFFF"/>
        <w:spacing w:before="0" w:beforeAutospacing="0" w:after="0" w:afterAutospacing="0"/>
        <w:jc w:val="both"/>
      </w:pPr>
    </w:p>
    <w:p w14:paraId="3BFE8AC1" w14:textId="3D2FFD20" w:rsidR="004C276C" w:rsidRPr="002D34E8" w:rsidRDefault="004C276C" w:rsidP="00743FBC">
      <w:pPr>
        <w:pStyle w:val="Pealkiri2"/>
        <w:spacing w:before="0" w:line="240" w:lineRule="auto"/>
        <w:jc w:val="both"/>
        <w:rPr>
          <w:rFonts w:cs="Times New Roman"/>
          <w:szCs w:val="24"/>
        </w:rPr>
      </w:pPr>
      <w:bookmarkStart w:id="126" w:name="_Toc48637185"/>
      <w:bookmarkStart w:id="127" w:name="_Toc108170635"/>
      <w:bookmarkStart w:id="128" w:name="_Hlk134690228"/>
      <w:commentRangeStart w:id="129"/>
      <w:r w:rsidRPr="002D34E8">
        <w:rPr>
          <w:rStyle w:val="Tugev"/>
          <w:rFonts w:cs="Times New Roman"/>
          <w:b/>
          <w:bCs w:val="0"/>
          <w:szCs w:val="24"/>
          <w:bdr w:val="none" w:sz="0" w:space="0" w:color="auto" w:frame="1"/>
        </w:rPr>
        <w:t xml:space="preserve">§ </w:t>
      </w:r>
      <w:r w:rsidR="00DF638C" w:rsidRPr="002D34E8">
        <w:rPr>
          <w:rStyle w:val="Tugev"/>
          <w:rFonts w:cs="Times New Roman"/>
          <w:b/>
          <w:bCs w:val="0"/>
          <w:szCs w:val="24"/>
          <w:bdr w:val="none" w:sz="0" w:space="0" w:color="auto" w:frame="1"/>
        </w:rPr>
        <w:t>20</w:t>
      </w:r>
      <w:r w:rsidRPr="002D34E8">
        <w:rPr>
          <w:rStyle w:val="Tugev"/>
          <w:rFonts w:cs="Times New Roman"/>
          <w:b/>
          <w:bCs w:val="0"/>
          <w:szCs w:val="24"/>
          <w:bdr w:val="none" w:sz="0" w:space="0" w:color="auto" w:frame="1"/>
        </w:rPr>
        <w:t>.</w:t>
      </w:r>
      <w:bookmarkStart w:id="130" w:name="para62"/>
      <w:r w:rsidRPr="002D34E8">
        <w:rPr>
          <w:rFonts w:cs="Times New Roman"/>
          <w:szCs w:val="24"/>
          <w:bdr w:val="none" w:sz="0" w:space="0" w:color="auto" w:frame="1"/>
        </w:rPr>
        <w:t> </w:t>
      </w:r>
      <w:bookmarkStart w:id="131" w:name="_Hlk140062584"/>
      <w:bookmarkEnd w:id="130"/>
      <w:commentRangeEnd w:id="129"/>
      <w:r w:rsidR="00202802">
        <w:rPr>
          <w:rStyle w:val="Kommentaariviide"/>
          <w:rFonts w:eastAsiaTheme="minorHAnsi" w:cstheme="minorBidi"/>
          <w:b w:val="0"/>
        </w:rPr>
        <w:commentReference w:id="129"/>
      </w:r>
      <w:r w:rsidR="007D034C" w:rsidRPr="002D34E8">
        <w:rPr>
          <w:rFonts w:cs="Times New Roman"/>
          <w:szCs w:val="24"/>
          <w:bdr w:val="none" w:sz="0" w:space="0" w:color="auto" w:frame="1"/>
        </w:rPr>
        <w:t>Krüptovarateenuse osutaja</w:t>
      </w:r>
      <w:r w:rsidR="005C54C6" w:rsidRPr="002D34E8">
        <w:rPr>
          <w:rFonts w:cs="Times New Roman"/>
          <w:szCs w:val="24"/>
          <w:bdr w:val="none" w:sz="0" w:space="0" w:color="auto" w:frame="1"/>
        </w:rPr>
        <w:t xml:space="preserve"> </w:t>
      </w:r>
      <w:r w:rsidR="005C54C6" w:rsidRPr="00BB7851">
        <w:rPr>
          <w:rFonts w:cs="Times New Roman"/>
          <w:szCs w:val="24"/>
          <w:highlight w:val="yellow"/>
          <w:bdr w:val="none" w:sz="0" w:space="0" w:color="auto" w:frame="1"/>
          <w:rPrChange w:id="132" w:author="Iivika Sale" w:date="2024-01-18T15:48:00Z">
            <w:rPr>
              <w:rFonts w:cs="Times New Roman"/>
              <w:szCs w:val="24"/>
              <w:bdr w:val="none" w:sz="0" w:space="0" w:color="auto" w:frame="1"/>
            </w:rPr>
          </w:rPrChange>
        </w:rPr>
        <w:t>ühinemine</w:t>
      </w:r>
      <w:r w:rsidR="007D034C" w:rsidRPr="002D34E8">
        <w:rPr>
          <w:rFonts w:cs="Times New Roman"/>
          <w:szCs w:val="24"/>
          <w:bdr w:val="none" w:sz="0" w:space="0" w:color="auto" w:frame="1"/>
        </w:rPr>
        <w:t xml:space="preserve"> </w:t>
      </w:r>
      <w:r w:rsidR="00B51F50" w:rsidRPr="002D34E8">
        <w:rPr>
          <w:rFonts w:cs="Times New Roman"/>
          <w:szCs w:val="24"/>
          <w:bdr w:val="none" w:sz="0" w:space="0" w:color="auto" w:frame="1"/>
        </w:rPr>
        <w:t xml:space="preserve">ja varapõhise tokeni emitendi </w:t>
      </w:r>
      <w:r w:rsidR="007D034C" w:rsidRPr="00066206">
        <w:rPr>
          <w:rFonts w:cs="Times New Roman"/>
          <w:szCs w:val="24"/>
          <w:highlight w:val="yellow"/>
          <w:bdr w:val="none" w:sz="0" w:space="0" w:color="auto" w:frame="1"/>
          <w:rPrChange w:id="133" w:author="Iivika Sale" w:date="2024-01-22T15:44:00Z">
            <w:rPr>
              <w:rFonts w:cs="Times New Roman"/>
              <w:szCs w:val="24"/>
              <w:bdr w:val="none" w:sz="0" w:space="0" w:color="auto" w:frame="1"/>
            </w:rPr>
          </w:rPrChange>
        </w:rPr>
        <w:t>ü</w:t>
      </w:r>
      <w:r w:rsidRPr="00066206">
        <w:rPr>
          <w:rFonts w:cs="Times New Roman"/>
          <w:szCs w:val="24"/>
          <w:highlight w:val="yellow"/>
          <w:rPrChange w:id="134" w:author="Iivika Sale" w:date="2024-01-22T15:44:00Z">
            <w:rPr>
              <w:rFonts w:cs="Times New Roman"/>
              <w:szCs w:val="24"/>
            </w:rPr>
          </w:rPrChange>
        </w:rPr>
        <w:t>hinemine</w:t>
      </w:r>
      <w:bookmarkEnd w:id="126"/>
      <w:bookmarkEnd w:id="127"/>
      <w:r w:rsidR="00B52228" w:rsidRPr="002D34E8">
        <w:rPr>
          <w:rFonts w:cs="Times New Roman"/>
          <w:szCs w:val="24"/>
        </w:rPr>
        <w:t xml:space="preserve"> </w:t>
      </w:r>
      <w:bookmarkEnd w:id="131"/>
    </w:p>
    <w:bookmarkEnd w:id="128"/>
    <w:p w14:paraId="2F1DDB71" w14:textId="77777777" w:rsidR="004C276C" w:rsidRPr="002D34E8" w:rsidRDefault="004C276C" w:rsidP="00743FBC">
      <w:pPr>
        <w:pStyle w:val="Pealkiri2"/>
        <w:spacing w:before="0" w:line="240" w:lineRule="auto"/>
        <w:jc w:val="both"/>
        <w:rPr>
          <w:rFonts w:cs="Times New Roman"/>
          <w:szCs w:val="24"/>
        </w:rPr>
      </w:pPr>
    </w:p>
    <w:p w14:paraId="277842E9" w14:textId="5074B28C" w:rsidR="004C276C" w:rsidRPr="002D34E8" w:rsidRDefault="004C276C" w:rsidP="00743FBC">
      <w:pPr>
        <w:pStyle w:val="Normaallaadveeb"/>
        <w:shd w:val="clear" w:color="auto" w:fill="FFFFFF"/>
        <w:spacing w:before="0" w:beforeAutospacing="0" w:after="0" w:afterAutospacing="0"/>
        <w:jc w:val="both"/>
      </w:pPr>
      <w:r w:rsidRPr="002D34E8">
        <w:t xml:space="preserve">(1) </w:t>
      </w:r>
      <w:r w:rsidR="00F96D5E" w:rsidRPr="002D34E8">
        <w:t xml:space="preserve">Krüptovarateenuse osutaja </w:t>
      </w:r>
      <w:r w:rsidR="003B36BB" w:rsidRPr="00BB7851">
        <w:rPr>
          <w:highlight w:val="yellow"/>
          <w:rPrChange w:id="135" w:author="Iivika Sale" w:date="2024-01-18T15:48:00Z">
            <w:rPr/>
          </w:rPrChange>
        </w:rPr>
        <w:t>ühinemine</w:t>
      </w:r>
      <w:r w:rsidR="003B36BB" w:rsidRPr="002D34E8">
        <w:t xml:space="preserve"> </w:t>
      </w:r>
      <w:r w:rsidR="00B52228" w:rsidRPr="002D34E8">
        <w:t>ja varapõhise tokeni emite</w:t>
      </w:r>
      <w:r w:rsidR="000D491A" w:rsidRPr="002D34E8">
        <w:t>ndi</w:t>
      </w:r>
      <w:r w:rsidR="00B52228" w:rsidRPr="002D34E8">
        <w:t xml:space="preserve"> </w:t>
      </w:r>
      <w:r w:rsidR="003B36BB" w:rsidRPr="00066206">
        <w:rPr>
          <w:highlight w:val="yellow"/>
          <w:rPrChange w:id="136" w:author="Iivika Sale" w:date="2024-01-22T15:44:00Z">
            <w:rPr/>
          </w:rPrChange>
        </w:rPr>
        <w:t>ühinemine</w:t>
      </w:r>
      <w:r w:rsidR="003B36BB" w:rsidRPr="002D34E8">
        <w:t xml:space="preserve"> toimub </w:t>
      </w:r>
      <w:r w:rsidRPr="002D34E8">
        <w:t>äriseadustikus sätestatud korras, kui käesolevast seadusest ei tulene teisiti.</w:t>
      </w:r>
    </w:p>
    <w:p w14:paraId="4BABBBB6" w14:textId="77777777" w:rsidR="004C276C" w:rsidRPr="002D34E8" w:rsidRDefault="004C276C" w:rsidP="00743FBC">
      <w:pPr>
        <w:pStyle w:val="Normaallaadveeb"/>
        <w:shd w:val="clear" w:color="auto" w:fill="FFFFFF"/>
        <w:spacing w:before="0" w:beforeAutospacing="0" w:after="0" w:afterAutospacing="0"/>
        <w:jc w:val="both"/>
      </w:pPr>
    </w:p>
    <w:p w14:paraId="164D1182" w14:textId="465CABCE" w:rsidR="004C276C" w:rsidRPr="002D34E8" w:rsidRDefault="004C276C" w:rsidP="00743FBC">
      <w:pPr>
        <w:pStyle w:val="Normaallaadveeb"/>
        <w:shd w:val="clear" w:color="auto" w:fill="FFFFFF"/>
        <w:spacing w:before="0" w:beforeAutospacing="0" w:after="0" w:afterAutospacing="0"/>
        <w:jc w:val="both"/>
      </w:pPr>
      <w:bookmarkStart w:id="137" w:name="_Hlk130481494"/>
      <w:bookmarkStart w:id="138" w:name="_Hlk130912476"/>
      <w:r w:rsidRPr="002D34E8">
        <w:t>(2)</w:t>
      </w:r>
      <w:r w:rsidR="00831BDB" w:rsidRPr="002D34E8">
        <w:t> </w:t>
      </w:r>
      <w:r w:rsidR="00EE512D" w:rsidRPr="002D34E8">
        <w:t>Krüptovarateenuse osutaja</w:t>
      </w:r>
      <w:r w:rsidRPr="002D34E8">
        <w:t xml:space="preserve"> </w:t>
      </w:r>
      <w:r w:rsidR="00B52228" w:rsidRPr="002D34E8">
        <w:t xml:space="preserve">ja varapõhise tokeni emitent </w:t>
      </w:r>
      <w:r w:rsidRPr="002D34E8">
        <w:t>või</w:t>
      </w:r>
      <w:r w:rsidR="00B52228" w:rsidRPr="002D34E8">
        <w:t>vad</w:t>
      </w:r>
      <w:r w:rsidRPr="002D34E8">
        <w:t xml:space="preserve"> </w:t>
      </w:r>
      <w:r w:rsidRPr="00FE6ADD">
        <w:t>ühendatava</w:t>
      </w:r>
      <w:r w:rsidRPr="002D34E8">
        <w:t xml:space="preserve"> ühinguna </w:t>
      </w:r>
      <w:r w:rsidR="00477324" w:rsidRPr="002D34E8">
        <w:t xml:space="preserve">ühineda </w:t>
      </w:r>
      <w:r w:rsidRPr="002D34E8">
        <w:t>üksnes</w:t>
      </w:r>
      <w:r w:rsidR="000D491A" w:rsidRPr="002D34E8">
        <w:t xml:space="preserve"> </w:t>
      </w:r>
      <w:r w:rsidR="00D46A81" w:rsidRPr="002D34E8">
        <w:t>Eesti või teise lepinguriigi</w:t>
      </w:r>
      <w:r w:rsidR="00EE512D" w:rsidRPr="002D34E8">
        <w:t xml:space="preserve"> krüptovarateenuse</w:t>
      </w:r>
      <w:r w:rsidRPr="002D34E8">
        <w:t xml:space="preserve"> osutaja</w:t>
      </w:r>
      <w:r w:rsidR="00C2456C" w:rsidRPr="002D34E8">
        <w:t xml:space="preserve"> või varapõhise tokeni emitendiga</w:t>
      </w:r>
      <w:r w:rsidR="00D619A4" w:rsidRPr="002D34E8">
        <w:t xml:space="preserve"> </w:t>
      </w:r>
      <w:r w:rsidRPr="002D34E8">
        <w:t xml:space="preserve">või teise </w:t>
      </w:r>
      <w:bookmarkStart w:id="139" w:name="_Hlk140063074"/>
      <w:r w:rsidRPr="002D34E8">
        <w:t>lepinguriigi krediidiasutuse, investeerimisühingu</w:t>
      </w:r>
      <w:r w:rsidR="00A220A2" w:rsidRPr="002D34E8">
        <w:t>,</w:t>
      </w:r>
      <w:r w:rsidR="00E12F12" w:rsidRPr="002D34E8">
        <w:t xml:space="preserve"> </w:t>
      </w:r>
      <w:r w:rsidRPr="002D34E8">
        <w:t>e-raha asutuse või makseasutusega</w:t>
      </w:r>
      <w:bookmarkEnd w:id="139"/>
      <w:r w:rsidR="00A220A2" w:rsidRPr="002D34E8">
        <w:t>.</w:t>
      </w:r>
      <w:r w:rsidRPr="002D34E8">
        <w:t xml:space="preserve"> </w:t>
      </w:r>
    </w:p>
    <w:p w14:paraId="4A2C43E0" w14:textId="77777777" w:rsidR="00AA5545" w:rsidRPr="002D34E8" w:rsidRDefault="00AA5545" w:rsidP="00743FBC">
      <w:pPr>
        <w:pStyle w:val="Normaallaadveeb"/>
        <w:shd w:val="clear" w:color="auto" w:fill="FFFFFF"/>
        <w:spacing w:before="0" w:beforeAutospacing="0" w:after="0" w:afterAutospacing="0"/>
        <w:jc w:val="both"/>
      </w:pPr>
    </w:p>
    <w:p w14:paraId="53853C85" w14:textId="40B3C4A8" w:rsidR="004C276C" w:rsidRPr="002D34E8" w:rsidRDefault="004C276C" w:rsidP="00743FBC">
      <w:pPr>
        <w:pStyle w:val="Normaallaadveeb"/>
        <w:shd w:val="clear" w:color="auto" w:fill="FFFFFF"/>
        <w:spacing w:before="0" w:beforeAutospacing="0" w:after="0" w:afterAutospacing="0"/>
        <w:jc w:val="both"/>
      </w:pPr>
      <w:r w:rsidRPr="002D34E8">
        <w:t xml:space="preserve">(3) </w:t>
      </w:r>
      <w:r w:rsidR="009B78D8" w:rsidRPr="002D34E8">
        <w:t xml:space="preserve">Krüptovarateenuse osutaja </w:t>
      </w:r>
      <w:r w:rsidR="000D491A" w:rsidRPr="002D34E8">
        <w:t xml:space="preserve">ja varapõhise tokeni emitent </w:t>
      </w:r>
      <w:r w:rsidRPr="002D34E8">
        <w:t>või</w:t>
      </w:r>
      <w:r w:rsidR="005C7B80" w:rsidRPr="002D34E8">
        <w:t>vad</w:t>
      </w:r>
      <w:r w:rsidRPr="002D34E8">
        <w:t xml:space="preserve"> </w:t>
      </w:r>
      <w:r w:rsidRPr="00FE6ADD">
        <w:t>ühendava</w:t>
      </w:r>
      <w:r w:rsidRPr="002D34E8">
        <w:t xml:space="preserve"> ühinguna ühineda:</w:t>
      </w:r>
    </w:p>
    <w:p w14:paraId="396F9548" w14:textId="30FA43AF" w:rsidR="004C276C" w:rsidRPr="002D34E8" w:rsidRDefault="004C276C" w:rsidP="00743FBC">
      <w:pPr>
        <w:pStyle w:val="Normaallaadveeb"/>
        <w:shd w:val="clear" w:color="auto" w:fill="FFFFFF"/>
        <w:spacing w:before="0" w:beforeAutospacing="0" w:after="0" w:afterAutospacing="0"/>
        <w:jc w:val="both"/>
      </w:pPr>
      <w:r w:rsidRPr="002D34E8">
        <w:t xml:space="preserve">1) </w:t>
      </w:r>
      <w:r w:rsidR="00D46A81" w:rsidRPr="002D34E8">
        <w:t xml:space="preserve">Eesti või teise lepinguriigi </w:t>
      </w:r>
      <w:r w:rsidR="009B78D8" w:rsidRPr="002D34E8">
        <w:t>krüptovarateenus</w:t>
      </w:r>
      <w:r w:rsidR="00E12F12" w:rsidRPr="002D34E8">
        <w:t>e osutaja</w:t>
      </w:r>
      <w:r w:rsidR="00DC3C8F" w:rsidRPr="002D34E8">
        <w:t xml:space="preserve"> või varapõhise tokeni emitendiga</w:t>
      </w:r>
      <w:r w:rsidR="003D7CAC" w:rsidRPr="002D34E8">
        <w:t xml:space="preserve"> </w:t>
      </w:r>
      <w:r w:rsidRPr="002D34E8">
        <w:t>või teise lepinguriigi krediidiasutuse, investeerimisühingu, e-raha asutuse või makseasutusega või äriühinguga, kellele on väljastatud Euroopa Parlamendi ja nõukogu määruse (EL) 2020/1503 alusel tegevusluba;</w:t>
      </w:r>
    </w:p>
    <w:p w14:paraId="08BEB244" w14:textId="10EC5FCC" w:rsidR="004C276C" w:rsidRPr="002D34E8" w:rsidRDefault="004C276C" w:rsidP="00743FBC">
      <w:pPr>
        <w:pStyle w:val="Normaallaadveeb"/>
        <w:shd w:val="clear" w:color="auto" w:fill="FFFFFF"/>
        <w:spacing w:before="0" w:beforeAutospacing="0" w:after="0" w:afterAutospacing="0"/>
        <w:jc w:val="both"/>
      </w:pPr>
      <w:r w:rsidRPr="002D34E8">
        <w:t>2) finantseerimisasutuse või abiettevõtjaga, mille peamine ja püsiv tegevus on finantsteenuste, infotehnoloogiateenuste, vastavuskontrolli teenuste või muu s</w:t>
      </w:r>
      <w:r w:rsidR="00EC5DA4" w:rsidRPr="002D34E8">
        <w:t>ellise</w:t>
      </w:r>
      <w:r w:rsidRPr="002D34E8">
        <w:t xml:space="preserve"> teenuse osutamine või tegevus, mis täiendab </w:t>
      </w:r>
      <w:r w:rsidR="00DB2D08" w:rsidRPr="002D34E8">
        <w:t>krüptovara</w:t>
      </w:r>
      <w:r w:rsidRPr="002D34E8">
        <w:t>teenuse</w:t>
      </w:r>
      <w:r w:rsidR="00DB2D08" w:rsidRPr="002D34E8">
        <w:t xml:space="preserve"> </w:t>
      </w:r>
      <w:r w:rsidRPr="002D34E8">
        <w:t xml:space="preserve">osutaja </w:t>
      </w:r>
      <w:r w:rsidR="00DC3C8F" w:rsidRPr="002D34E8">
        <w:t xml:space="preserve">või varapõhise tokeni emitendi </w:t>
      </w:r>
      <w:r w:rsidRPr="002D34E8">
        <w:t>põhitegevust.</w:t>
      </w:r>
    </w:p>
    <w:bookmarkEnd w:id="137"/>
    <w:bookmarkEnd w:id="138"/>
    <w:p w14:paraId="6724090D" w14:textId="77777777" w:rsidR="00D7228B" w:rsidRPr="002D34E8" w:rsidRDefault="00D7228B" w:rsidP="00743FBC">
      <w:pPr>
        <w:pStyle w:val="Normaallaadveeb"/>
        <w:shd w:val="clear" w:color="auto" w:fill="FFFFFF"/>
        <w:spacing w:before="0" w:beforeAutospacing="0" w:after="0" w:afterAutospacing="0"/>
        <w:jc w:val="both"/>
      </w:pPr>
    </w:p>
    <w:p w14:paraId="4F8B136C" w14:textId="3688F864" w:rsidR="004C276C" w:rsidRPr="002D34E8" w:rsidRDefault="004C276C" w:rsidP="00743FBC">
      <w:pPr>
        <w:pStyle w:val="Normaallaadveeb"/>
        <w:shd w:val="clear" w:color="auto" w:fill="FFFFFF"/>
        <w:spacing w:before="0" w:beforeAutospacing="0" w:after="0" w:afterAutospacing="0"/>
        <w:jc w:val="both"/>
      </w:pPr>
      <w:r w:rsidRPr="002D34E8">
        <w:t>(4)</w:t>
      </w:r>
      <w:r w:rsidR="009D7384" w:rsidRPr="002D34E8">
        <w:t> </w:t>
      </w:r>
      <w:r w:rsidRPr="002D34E8">
        <w:t xml:space="preserve">Käesoleva paragrahvi lõikes </w:t>
      </w:r>
      <w:r w:rsidR="009B78D8" w:rsidRPr="002D34E8">
        <w:t>3</w:t>
      </w:r>
      <w:r w:rsidRPr="002D34E8">
        <w:t xml:space="preserve"> nimetatud juhul jätkab </w:t>
      </w:r>
      <w:r w:rsidR="009B78D8" w:rsidRPr="002D34E8">
        <w:t xml:space="preserve">krüptovarateenuse </w:t>
      </w:r>
      <w:r w:rsidRPr="002D34E8">
        <w:t xml:space="preserve">osutaja </w:t>
      </w:r>
      <w:r w:rsidR="00DC3C8F" w:rsidRPr="002D34E8">
        <w:t xml:space="preserve">või varapõhise tokeni emitent </w:t>
      </w:r>
      <w:r w:rsidRPr="002D34E8">
        <w:t xml:space="preserve">pärast ühinemist tegevust ühendava </w:t>
      </w:r>
      <w:r w:rsidR="009B78D8" w:rsidRPr="002D34E8">
        <w:t>krüptovara</w:t>
      </w:r>
      <w:r w:rsidRPr="002D34E8">
        <w:t>teenuse</w:t>
      </w:r>
      <w:r w:rsidR="009B78D8" w:rsidRPr="002D34E8">
        <w:t xml:space="preserve"> </w:t>
      </w:r>
      <w:r w:rsidRPr="002D34E8">
        <w:t xml:space="preserve">osutaja </w:t>
      </w:r>
      <w:r w:rsidR="00DC3C8F" w:rsidRPr="002D34E8">
        <w:t xml:space="preserve">või varapõhise tokeni emitendi </w:t>
      </w:r>
      <w:r w:rsidRPr="002D34E8">
        <w:t>tegevusloa alusel.</w:t>
      </w:r>
    </w:p>
    <w:p w14:paraId="2574F9E4" w14:textId="77777777" w:rsidR="004C276C" w:rsidRPr="002D34E8" w:rsidRDefault="004C276C" w:rsidP="00743FBC">
      <w:pPr>
        <w:pStyle w:val="Normaallaadveeb"/>
        <w:shd w:val="clear" w:color="auto" w:fill="FFFFFF"/>
        <w:spacing w:before="0" w:beforeAutospacing="0" w:after="0" w:afterAutospacing="0"/>
        <w:jc w:val="both"/>
      </w:pPr>
    </w:p>
    <w:p w14:paraId="13A369A3" w14:textId="6292196E" w:rsidR="004C276C" w:rsidRPr="002D34E8" w:rsidRDefault="004C276C" w:rsidP="00743FBC">
      <w:pPr>
        <w:pStyle w:val="Normaallaadveeb"/>
        <w:shd w:val="clear" w:color="auto" w:fill="FFFFFF"/>
        <w:spacing w:before="0" w:beforeAutospacing="0" w:after="0" w:afterAutospacing="0"/>
        <w:jc w:val="both"/>
      </w:pPr>
      <w:r w:rsidRPr="002D34E8">
        <w:t>(5)</w:t>
      </w:r>
      <w:r w:rsidR="001912F0" w:rsidRPr="002D34E8">
        <w:t> </w:t>
      </w:r>
      <w:r w:rsidRPr="002D34E8">
        <w:t>Kui krüptovarateenuse osutaja</w:t>
      </w:r>
      <w:r w:rsidR="00DC3C8F" w:rsidRPr="002D34E8">
        <w:t xml:space="preserve"> või varapõhise tokeni emitent</w:t>
      </w:r>
      <w:r w:rsidRPr="002D34E8">
        <w:t xml:space="preserve"> ühineb uue krüptovarateenuse </w:t>
      </w:r>
      <w:r w:rsidR="009B78D8" w:rsidRPr="002D34E8">
        <w:t>osutaja</w:t>
      </w:r>
      <w:r w:rsidR="00DC3C8F" w:rsidRPr="002D34E8">
        <w:t xml:space="preserve"> või varapõhise tokeni emitendi</w:t>
      </w:r>
      <w:r w:rsidR="009B78D8" w:rsidRPr="002D34E8">
        <w:t xml:space="preserve"> </w:t>
      </w:r>
      <w:r w:rsidRPr="002D34E8">
        <w:t xml:space="preserve">asutamise teel, peab uus </w:t>
      </w:r>
      <w:r w:rsidR="009B78D8" w:rsidRPr="002D34E8">
        <w:t>krüptovara</w:t>
      </w:r>
      <w:r w:rsidRPr="002D34E8">
        <w:t>teenuse</w:t>
      </w:r>
      <w:r w:rsidR="009B78D8" w:rsidRPr="002D34E8">
        <w:t xml:space="preserve"> </w:t>
      </w:r>
      <w:r w:rsidRPr="002D34E8">
        <w:t xml:space="preserve">osutaja </w:t>
      </w:r>
      <w:r w:rsidR="00DC3C8F" w:rsidRPr="002D34E8">
        <w:t xml:space="preserve">või varapõhise tokeni emitent </w:t>
      </w:r>
      <w:r w:rsidR="009B78D8" w:rsidRPr="002D34E8">
        <w:t>taotlema tegevusluba Euroopa Parlamendi ja nõukogu määruses (EL) 2023/</w:t>
      </w:r>
      <w:r w:rsidR="008B2386" w:rsidRPr="002D34E8">
        <w:t>1114</w:t>
      </w:r>
      <w:r w:rsidR="009B78D8" w:rsidRPr="002D34E8">
        <w:t xml:space="preserve"> </w:t>
      </w:r>
      <w:r w:rsidRPr="002D34E8">
        <w:t>sätestatud korras.</w:t>
      </w:r>
    </w:p>
    <w:p w14:paraId="29113350" w14:textId="77777777" w:rsidR="001D562D" w:rsidRPr="002D34E8" w:rsidRDefault="001D562D" w:rsidP="00DA66EC">
      <w:pPr>
        <w:pStyle w:val="Normaallaadveeb"/>
        <w:shd w:val="clear" w:color="auto" w:fill="FFFFFF"/>
        <w:spacing w:before="0" w:beforeAutospacing="0" w:after="0" w:afterAutospacing="0"/>
        <w:jc w:val="both"/>
      </w:pPr>
    </w:p>
    <w:p w14:paraId="2A0155F5" w14:textId="6A3105FF" w:rsidR="001D562D" w:rsidRPr="002D34E8" w:rsidRDefault="001D562D" w:rsidP="00B61118">
      <w:pPr>
        <w:widowControl w:val="0"/>
        <w:suppressAutoHyphens/>
        <w:spacing w:after="0" w:line="240" w:lineRule="auto"/>
        <w:jc w:val="both"/>
        <w:rPr>
          <w:rFonts w:eastAsia="Times New Roman" w:cs="Times New Roman"/>
          <w:szCs w:val="24"/>
          <w:lang w:eastAsia="et-EE"/>
        </w:rPr>
      </w:pPr>
      <w:bookmarkStart w:id="140" w:name="_Hlk149817321"/>
      <w:bookmarkStart w:id="141" w:name="_Hlk150515843"/>
      <w:r w:rsidRPr="002D34E8">
        <w:rPr>
          <w:rFonts w:eastAsia="Times New Roman" w:cs="Times New Roman"/>
          <w:szCs w:val="24"/>
          <w:lang w:eastAsia="et-EE"/>
        </w:rPr>
        <w:t>(6)</w:t>
      </w:r>
      <w:r w:rsidR="001912F0" w:rsidRPr="002D34E8">
        <w:rPr>
          <w:rFonts w:eastAsia="Times New Roman" w:cs="Times New Roman"/>
          <w:szCs w:val="24"/>
          <w:lang w:eastAsia="et-EE"/>
        </w:rPr>
        <w:t> </w:t>
      </w:r>
      <w:r w:rsidRPr="002D34E8">
        <w:rPr>
          <w:rFonts w:eastAsia="Times New Roman" w:cs="Times New Roman"/>
          <w:szCs w:val="24"/>
          <w:lang w:eastAsia="et-EE"/>
        </w:rPr>
        <w:t xml:space="preserve">Käesoleva paragrahvi lõikes 5 sätestatud juhul teeb Finantsinspektsioon otsuse </w:t>
      </w:r>
      <w:r w:rsidRPr="00FE6ADD">
        <w:rPr>
          <w:rFonts w:eastAsia="Times New Roman" w:cs="Times New Roman"/>
          <w:szCs w:val="24"/>
          <w:lang w:eastAsia="et-EE"/>
        </w:rPr>
        <w:t>ühineva</w:t>
      </w:r>
      <w:r w:rsidRPr="002D34E8">
        <w:rPr>
          <w:rFonts w:eastAsia="Times New Roman" w:cs="Times New Roman"/>
          <w:szCs w:val="24"/>
          <w:lang w:eastAsia="et-EE"/>
        </w:rPr>
        <w:t xml:space="preserve"> Eesti krütovarateenuse osutaja või Eesti varapõhise tokeni emitendi tegevusloa </w:t>
      </w:r>
      <w:commentRangeStart w:id="142"/>
      <w:r w:rsidRPr="002D34E8">
        <w:rPr>
          <w:rFonts w:eastAsia="Times New Roman" w:cs="Times New Roman"/>
          <w:szCs w:val="24"/>
          <w:lang w:eastAsia="et-EE"/>
        </w:rPr>
        <w:t xml:space="preserve">kehtivuse lõpetamise </w:t>
      </w:r>
      <w:commentRangeEnd w:id="142"/>
      <w:r w:rsidR="005B27DD">
        <w:rPr>
          <w:rStyle w:val="Kommentaariviide"/>
        </w:rPr>
        <w:commentReference w:id="142"/>
      </w:r>
      <w:r w:rsidRPr="002D34E8">
        <w:rPr>
          <w:rFonts w:eastAsia="Times New Roman" w:cs="Times New Roman"/>
          <w:szCs w:val="24"/>
          <w:lang w:eastAsia="et-EE"/>
        </w:rPr>
        <w:t>kohta samal ajal käesoleva seaduse § 2</w:t>
      </w:r>
      <w:r w:rsidR="00DF638C" w:rsidRPr="002D34E8">
        <w:rPr>
          <w:rFonts w:eastAsia="Times New Roman" w:cs="Times New Roman"/>
          <w:szCs w:val="24"/>
          <w:lang w:eastAsia="et-EE"/>
        </w:rPr>
        <w:t>1</w:t>
      </w:r>
      <w:r w:rsidRPr="002D34E8">
        <w:rPr>
          <w:rFonts w:eastAsia="Times New Roman" w:cs="Times New Roman"/>
          <w:szCs w:val="24"/>
          <w:lang w:eastAsia="et-EE"/>
        </w:rPr>
        <w:t xml:space="preserve"> lõikes 10 sätestatud ühinemisloa ja tegevusloa andmise </w:t>
      </w:r>
      <w:r w:rsidR="003E3424" w:rsidRPr="002D34E8">
        <w:rPr>
          <w:rFonts w:eastAsia="Times New Roman" w:cs="Times New Roman"/>
          <w:szCs w:val="24"/>
          <w:lang w:eastAsia="et-EE"/>
        </w:rPr>
        <w:t>otsuse tegemisega</w:t>
      </w:r>
      <w:r w:rsidRPr="002D34E8">
        <w:rPr>
          <w:rFonts w:eastAsia="Times New Roman" w:cs="Times New Roman"/>
          <w:szCs w:val="24"/>
          <w:lang w:eastAsia="et-EE"/>
        </w:rPr>
        <w:t xml:space="preserve">. Tegevusloa kehtetuks tunnistamise otsus ei jõustu enne uue krüptovarateenuse osutaja või varapõhise tokeni emitendi äriregistrisse kandmise päeva. </w:t>
      </w:r>
    </w:p>
    <w:p w14:paraId="681B2F7F" w14:textId="77777777" w:rsidR="00F6317C" w:rsidRPr="002D34E8" w:rsidRDefault="00F6317C" w:rsidP="00B61118">
      <w:pPr>
        <w:widowControl w:val="0"/>
        <w:suppressAutoHyphens/>
        <w:spacing w:after="0" w:line="240" w:lineRule="auto"/>
        <w:jc w:val="both"/>
        <w:rPr>
          <w:rFonts w:eastAsia="Times New Roman" w:cs="Times New Roman"/>
          <w:szCs w:val="24"/>
          <w:lang w:eastAsia="et-EE"/>
        </w:rPr>
      </w:pPr>
    </w:p>
    <w:p w14:paraId="487DCD65" w14:textId="62E58215" w:rsidR="001D562D" w:rsidRPr="002D34E8" w:rsidRDefault="001D562D" w:rsidP="00B61118">
      <w:pPr>
        <w:widowControl w:val="0"/>
        <w:suppressAutoHyphens/>
        <w:spacing w:after="0" w:line="240" w:lineRule="auto"/>
        <w:jc w:val="both"/>
        <w:rPr>
          <w:szCs w:val="24"/>
        </w:rPr>
      </w:pPr>
      <w:r w:rsidRPr="002D34E8">
        <w:rPr>
          <w:rFonts w:eastAsia="Times New Roman" w:cs="Times New Roman"/>
          <w:szCs w:val="24"/>
          <w:lang w:eastAsia="et-EE"/>
        </w:rPr>
        <w:t>(7)</w:t>
      </w:r>
      <w:r w:rsidR="001912F0" w:rsidRPr="002D34E8">
        <w:rPr>
          <w:rFonts w:eastAsia="Times New Roman" w:cs="Times New Roman"/>
          <w:szCs w:val="24"/>
          <w:lang w:eastAsia="et-EE"/>
        </w:rPr>
        <w:t> </w:t>
      </w:r>
      <w:r w:rsidRPr="00FE6ADD">
        <w:rPr>
          <w:szCs w:val="24"/>
        </w:rPr>
        <w:t>Ühendatava</w:t>
      </w:r>
      <w:r w:rsidRPr="002D34E8">
        <w:rPr>
          <w:szCs w:val="24"/>
        </w:rPr>
        <w:t xml:space="preserve"> Eesti krüptovarateenuse osutaja või Eesti varapõhise tokeni emitendi tegevusloa </w:t>
      </w:r>
      <w:r w:rsidRPr="005B27DD">
        <w:rPr>
          <w:szCs w:val="24"/>
          <w:highlight w:val="yellow"/>
        </w:rPr>
        <w:t>kehtivuse lõpetamise</w:t>
      </w:r>
      <w:r w:rsidRPr="002D34E8">
        <w:rPr>
          <w:szCs w:val="24"/>
        </w:rPr>
        <w:t xml:space="preserve"> krüptovarateenuse osutaja või varapõhise tokeni emitendi ühinemise korral otsustab Finantsinspektsioon samal ajal käesoleva seaduse § 2</w:t>
      </w:r>
      <w:r w:rsidR="00DF638C" w:rsidRPr="002D34E8">
        <w:rPr>
          <w:szCs w:val="24"/>
        </w:rPr>
        <w:t>1</w:t>
      </w:r>
      <w:r w:rsidRPr="002D34E8">
        <w:rPr>
          <w:szCs w:val="24"/>
        </w:rPr>
        <w:t xml:space="preserve"> lõikes</w:t>
      </w:r>
      <w:r w:rsidR="009D7384" w:rsidRPr="002D34E8">
        <w:rPr>
          <w:szCs w:val="24"/>
        </w:rPr>
        <w:t> </w:t>
      </w:r>
      <w:r w:rsidRPr="002D34E8">
        <w:rPr>
          <w:szCs w:val="24"/>
        </w:rPr>
        <w:t xml:space="preserve">9 sätestatud ühinemisloa andmise </w:t>
      </w:r>
      <w:r w:rsidR="003E3424" w:rsidRPr="002D34E8">
        <w:rPr>
          <w:szCs w:val="24"/>
        </w:rPr>
        <w:t>otsuse tegemisega</w:t>
      </w:r>
      <w:r w:rsidRPr="002D34E8">
        <w:rPr>
          <w:szCs w:val="24"/>
        </w:rPr>
        <w:t>. Tegevusloa kehtetuks tunnistamise otsus ei jõustu enne uue ühinemiskande äriregistrisse tegemise päeva.</w:t>
      </w:r>
      <w:bookmarkEnd w:id="140"/>
    </w:p>
    <w:bookmarkEnd w:id="141"/>
    <w:p w14:paraId="7F184277" w14:textId="77777777" w:rsidR="004C276C" w:rsidRPr="002D34E8" w:rsidRDefault="004C276C" w:rsidP="00DA66EC">
      <w:pPr>
        <w:pStyle w:val="Normaallaadveeb"/>
        <w:shd w:val="clear" w:color="auto" w:fill="FFFFFF"/>
        <w:spacing w:before="0" w:beforeAutospacing="0" w:after="0" w:afterAutospacing="0"/>
        <w:jc w:val="both"/>
      </w:pPr>
    </w:p>
    <w:p w14:paraId="167CB725" w14:textId="3DA49D1C" w:rsidR="00606B2A" w:rsidRPr="002D34E8" w:rsidRDefault="00606B2A" w:rsidP="00743FBC">
      <w:pPr>
        <w:pStyle w:val="Normaallaadveeb"/>
        <w:shd w:val="clear" w:color="auto" w:fill="FFFFFF"/>
        <w:spacing w:before="0" w:beforeAutospacing="0" w:after="0" w:afterAutospacing="0"/>
        <w:jc w:val="both"/>
        <w:rPr>
          <w:b/>
          <w:bCs/>
        </w:rPr>
      </w:pPr>
      <w:commentRangeStart w:id="143"/>
      <w:r w:rsidRPr="002D34E8">
        <w:rPr>
          <w:b/>
          <w:bCs/>
        </w:rPr>
        <w:t xml:space="preserve">§ </w:t>
      </w:r>
      <w:r w:rsidR="00DF7D75" w:rsidRPr="002D34E8">
        <w:rPr>
          <w:b/>
          <w:bCs/>
        </w:rPr>
        <w:t>2</w:t>
      </w:r>
      <w:r w:rsidR="00DF638C" w:rsidRPr="002D34E8">
        <w:rPr>
          <w:b/>
          <w:bCs/>
        </w:rPr>
        <w:t>1</w:t>
      </w:r>
      <w:r w:rsidRPr="002D34E8">
        <w:rPr>
          <w:b/>
          <w:bCs/>
        </w:rPr>
        <w:t xml:space="preserve">. </w:t>
      </w:r>
      <w:commentRangeEnd w:id="143"/>
      <w:r w:rsidR="00BB7851">
        <w:rPr>
          <w:rStyle w:val="Kommentaariviide"/>
          <w:rFonts w:eastAsiaTheme="minorHAnsi" w:cstheme="minorBidi"/>
          <w:lang w:eastAsia="en-US"/>
        </w:rPr>
        <w:commentReference w:id="143"/>
      </w:r>
      <w:r w:rsidRPr="002D34E8">
        <w:rPr>
          <w:b/>
          <w:bCs/>
        </w:rPr>
        <w:t>Ühinemisluba</w:t>
      </w:r>
    </w:p>
    <w:p w14:paraId="2A42E0E8" w14:textId="77777777" w:rsidR="00606B2A" w:rsidRPr="002D34E8" w:rsidRDefault="00606B2A" w:rsidP="00743FBC">
      <w:pPr>
        <w:pStyle w:val="Normaallaadveeb"/>
        <w:shd w:val="clear" w:color="auto" w:fill="FFFFFF"/>
        <w:spacing w:before="0" w:beforeAutospacing="0" w:after="0" w:afterAutospacing="0"/>
        <w:jc w:val="both"/>
      </w:pPr>
    </w:p>
    <w:p w14:paraId="1E07B859" w14:textId="2CBA8CD6" w:rsidR="00481AB8" w:rsidRPr="002D34E8" w:rsidRDefault="004C276C" w:rsidP="00743FBC">
      <w:pPr>
        <w:pStyle w:val="Normaallaadveeb"/>
        <w:shd w:val="clear" w:color="auto" w:fill="FFFFFF"/>
        <w:spacing w:before="0" w:beforeAutospacing="0" w:after="0" w:afterAutospacing="0"/>
        <w:jc w:val="both"/>
      </w:pPr>
      <w:r w:rsidRPr="002D34E8">
        <w:t>(</w:t>
      </w:r>
      <w:r w:rsidR="00606B2A" w:rsidRPr="002D34E8">
        <w:t>1</w:t>
      </w:r>
      <w:r w:rsidRPr="002D34E8">
        <w:t xml:space="preserve">) Ühinemiseks on vajalik Finantsinspektsiooni luba (edaspidi </w:t>
      </w:r>
      <w:r w:rsidRPr="002D34E8">
        <w:rPr>
          <w:i/>
        </w:rPr>
        <w:t>ühinemisluba</w:t>
      </w:r>
      <w:r w:rsidR="00DF7D75" w:rsidRPr="002D34E8">
        <w:t>)</w:t>
      </w:r>
      <w:r w:rsidR="00481AB8" w:rsidRPr="002D34E8">
        <w:t xml:space="preserve">. </w:t>
      </w:r>
    </w:p>
    <w:p w14:paraId="1142B4CC" w14:textId="77777777" w:rsidR="00481AB8" w:rsidRPr="002D34E8" w:rsidRDefault="00481AB8" w:rsidP="00743FBC">
      <w:pPr>
        <w:pStyle w:val="Normaallaadveeb"/>
        <w:shd w:val="clear" w:color="auto" w:fill="FFFFFF"/>
        <w:spacing w:before="0" w:beforeAutospacing="0" w:after="0" w:afterAutospacing="0"/>
        <w:jc w:val="both"/>
      </w:pPr>
    </w:p>
    <w:p w14:paraId="60BACE88" w14:textId="2615C730" w:rsidR="004C276C" w:rsidRPr="002D34E8" w:rsidRDefault="00481AB8" w:rsidP="00743FBC">
      <w:pPr>
        <w:pStyle w:val="Normaallaadveeb"/>
        <w:shd w:val="clear" w:color="auto" w:fill="FFFFFF"/>
        <w:spacing w:before="0" w:beforeAutospacing="0" w:after="0" w:afterAutospacing="0"/>
        <w:jc w:val="both"/>
      </w:pPr>
      <w:r w:rsidRPr="002D34E8">
        <w:t>(2)</w:t>
      </w:r>
      <w:r w:rsidR="004C276C" w:rsidRPr="002D34E8">
        <w:t xml:space="preserve"> </w:t>
      </w:r>
      <w:r w:rsidRPr="002D34E8">
        <w:t>Ühinemisloa</w:t>
      </w:r>
      <w:r w:rsidR="004C276C" w:rsidRPr="002D34E8">
        <w:t xml:space="preserve"> saamiseks esitab </w:t>
      </w:r>
      <w:r w:rsidR="003B36BB" w:rsidRPr="002D34E8">
        <w:t>ühe</w:t>
      </w:r>
      <w:r w:rsidR="001877A8" w:rsidRPr="002D34E8">
        <w:t>n</w:t>
      </w:r>
      <w:r w:rsidR="003B36BB" w:rsidRPr="002D34E8">
        <w:t xml:space="preserve">dav </w:t>
      </w:r>
      <w:r w:rsidR="00E347D4" w:rsidRPr="002D34E8">
        <w:t>ühing</w:t>
      </w:r>
      <w:r w:rsidR="0065491D" w:rsidRPr="002D34E8">
        <w:t xml:space="preserve"> </w:t>
      </w:r>
      <w:r w:rsidR="004C276C" w:rsidRPr="002D34E8">
        <w:t>Finantsinspektsioonile</w:t>
      </w:r>
      <w:r w:rsidR="00CF240D" w:rsidRPr="002D34E8">
        <w:t xml:space="preserve"> ühinemisloa taotluse koos järgmiste andmete ja dokumentidega</w:t>
      </w:r>
      <w:r w:rsidR="004C276C" w:rsidRPr="002D34E8">
        <w:t>:</w:t>
      </w:r>
    </w:p>
    <w:p w14:paraId="7992289F" w14:textId="48C4F73D" w:rsidR="004C276C" w:rsidRPr="002D34E8" w:rsidRDefault="004C276C" w:rsidP="00743FBC">
      <w:pPr>
        <w:pStyle w:val="Normaallaadveeb"/>
        <w:shd w:val="clear" w:color="auto" w:fill="FFFFFF"/>
        <w:spacing w:before="0" w:beforeAutospacing="0" w:after="0" w:afterAutospacing="0"/>
        <w:jc w:val="both"/>
      </w:pPr>
      <w:r w:rsidRPr="002D34E8">
        <w:t>1) ühinemisleping;</w:t>
      </w:r>
    </w:p>
    <w:p w14:paraId="772D4735" w14:textId="41315EF7" w:rsidR="004C276C" w:rsidRPr="002D34E8" w:rsidRDefault="004C276C" w:rsidP="00743FBC">
      <w:pPr>
        <w:pStyle w:val="Normaallaadveeb"/>
        <w:shd w:val="clear" w:color="auto" w:fill="FFFFFF"/>
        <w:spacing w:before="0" w:beforeAutospacing="0" w:after="0" w:afterAutospacing="0"/>
        <w:jc w:val="both"/>
      </w:pPr>
      <w:r w:rsidRPr="002D34E8">
        <w:t>2) ühinemisaruan</w:t>
      </w:r>
      <w:r w:rsidR="00CF240D" w:rsidRPr="002D34E8">
        <w:t>ne</w:t>
      </w:r>
      <w:r w:rsidRPr="002D34E8">
        <w:t>;</w:t>
      </w:r>
    </w:p>
    <w:p w14:paraId="1F11A861" w14:textId="3DD83E40" w:rsidR="004C276C" w:rsidRPr="002D34E8" w:rsidRDefault="004C276C" w:rsidP="00743FBC">
      <w:pPr>
        <w:pStyle w:val="Normaallaadveeb"/>
        <w:shd w:val="clear" w:color="auto" w:fill="FFFFFF"/>
        <w:spacing w:before="0" w:beforeAutospacing="0" w:after="0" w:afterAutospacing="0"/>
        <w:jc w:val="both"/>
      </w:pPr>
      <w:r w:rsidRPr="002D34E8">
        <w:t>3) ühinemisotsused, kui nende tegemine on nõut</w:t>
      </w:r>
      <w:r w:rsidR="00B41738" w:rsidRPr="002D34E8">
        <w:t>ud</w:t>
      </w:r>
      <w:r w:rsidRPr="002D34E8">
        <w:t>;</w:t>
      </w:r>
    </w:p>
    <w:p w14:paraId="037548EA" w14:textId="6F2E612C" w:rsidR="004C276C" w:rsidRPr="002D34E8" w:rsidRDefault="004C276C" w:rsidP="00743FBC">
      <w:pPr>
        <w:pStyle w:val="Normaallaadveeb"/>
        <w:shd w:val="clear" w:color="auto" w:fill="FFFFFF"/>
        <w:spacing w:before="0" w:beforeAutospacing="0" w:after="0" w:afterAutospacing="0"/>
        <w:jc w:val="both"/>
      </w:pPr>
      <w:r w:rsidRPr="002D34E8">
        <w:t xml:space="preserve">4) </w:t>
      </w:r>
      <w:r w:rsidR="00C85E22" w:rsidRPr="002D34E8">
        <w:t>vandeaudiitori</w:t>
      </w:r>
      <w:r w:rsidRPr="002D34E8">
        <w:t xml:space="preserve"> aruan</w:t>
      </w:r>
      <w:r w:rsidR="00CF240D" w:rsidRPr="002D34E8">
        <w:t>ne</w:t>
      </w:r>
      <w:r w:rsidR="00047F4D" w:rsidRPr="002D34E8">
        <w:t xml:space="preserve"> </w:t>
      </w:r>
      <w:r w:rsidR="00047F4D" w:rsidRPr="002D34E8">
        <w:rPr>
          <w:color w:val="202020"/>
          <w:shd w:val="clear" w:color="auto" w:fill="FFFFFF"/>
        </w:rPr>
        <w:t>ühinemislepingu kontrolli tulemuste kohta</w:t>
      </w:r>
      <w:r w:rsidRPr="002D34E8">
        <w:t>;</w:t>
      </w:r>
    </w:p>
    <w:p w14:paraId="457AEAE9" w14:textId="476C0000" w:rsidR="004C276C" w:rsidRPr="002D34E8" w:rsidRDefault="004C276C" w:rsidP="00743FBC">
      <w:pPr>
        <w:pStyle w:val="Normaallaadveeb"/>
        <w:shd w:val="clear" w:color="auto" w:fill="FFFFFF"/>
        <w:spacing w:before="0" w:beforeAutospacing="0" w:after="0" w:afterAutospacing="0"/>
        <w:jc w:val="both"/>
      </w:pPr>
      <w:r w:rsidRPr="002D34E8">
        <w:t>5) andmed olulist osalust omavate isikute kohta;</w:t>
      </w:r>
    </w:p>
    <w:p w14:paraId="1792C570" w14:textId="082A1D3A" w:rsidR="004C276C" w:rsidRPr="002D34E8" w:rsidRDefault="004C276C" w:rsidP="00743FBC">
      <w:pPr>
        <w:pStyle w:val="Normaallaadveeb"/>
        <w:shd w:val="clear" w:color="auto" w:fill="FFFFFF"/>
        <w:spacing w:before="0" w:beforeAutospacing="0" w:after="0" w:afterAutospacing="0"/>
        <w:jc w:val="both"/>
      </w:pPr>
      <w:r w:rsidRPr="002D34E8">
        <w:t xml:space="preserve">6) andmed äriühingute kohta, milles </w:t>
      </w:r>
      <w:r w:rsidR="00284753" w:rsidRPr="002D34E8">
        <w:t>krüptovara</w:t>
      </w:r>
      <w:r w:rsidRPr="002D34E8">
        <w:t>teenuse</w:t>
      </w:r>
      <w:r w:rsidR="00284753" w:rsidRPr="002D34E8">
        <w:t xml:space="preserve"> </w:t>
      </w:r>
      <w:r w:rsidRPr="002D34E8">
        <w:t xml:space="preserve">osutaja </w:t>
      </w:r>
      <w:r w:rsidR="0065491D" w:rsidRPr="002D34E8">
        <w:t xml:space="preserve">või varapõhise tokeni emitent </w:t>
      </w:r>
      <w:r w:rsidRPr="002D34E8">
        <w:t xml:space="preserve">või </w:t>
      </w:r>
      <w:r w:rsidR="007527AD" w:rsidRPr="002D34E8">
        <w:t>tema</w:t>
      </w:r>
      <w:r w:rsidR="0065491D" w:rsidRPr="002D34E8">
        <w:t xml:space="preserve"> </w:t>
      </w:r>
      <w:r w:rsidRPr="002D34E8">
        <w:t xml:space="preserve">juhtorgani liikme osalus on suurem kui 20 protsenti, kusjuures need andmed peavad sisaldama aktsia- või osakapitali suurust, tegevusalade loetelu ning </w:t>
      </w:r>
      <w:r w:rsidR="00284753" w:rsidRPr="002D34E8">
        <w:t>krüptovara</w:t>
      </w:r>
      <w:r w:rsidRPr="002D34E8">
        <w:t>teenuse</w:t>
      </w:r>
      <w:r w:rsidR="00284753" w:rsidRPr="002D34E8">
        <w:t xml:space="preserve"> </w:t>
      </w:r>
      <w:r w:rsidRPr="002D34E8">
        <w:t xml:space="preserve">osutaja </w:t>
      </w:r>
      <w:r w:rsidR="0065491D" w:rsidRPr="002D34E8">
        <w:t xml:space="preserve">või varapõhise tokeni emitendi </w:t>
      </w:r>
      <w:r w:rsidRPr="002D34E8">
        <w:t>ja iga juhtorgani liikme osaluse suurust;</w:t>
      </w:r>
    </w:p>
    <w:p w14:paraId="74AD1687" w14:textId="727477AB" w:rsidR="004C276C" w:rsidRPr="002D34E8" w:rsidRDefault="004C276C" w:rsidP="00743FBC">
      <w:pPr>
        <w:pStyle w:val="Normaallaadveeb"/>
        <w:shd w:val="clear" w:color="auto" w:fill="FFFFFF"/>
        <w:spacing w:before="0" w:beforeAutospacing="0" w:after="0" w:afterAutospacing="0"/>
        <w:jc w:val="both"/>
      </w:pPr>
      <w:r w:rsidRPr="002D34E8">
        <w:t xml:space="preserve">7) </w:t>
      </w:r>
      <w:r w:rsidR="0065491D" w:rsidRPr="002D34E8">
        <w:t xml:space="preserve">krüptovarateenuse osutaja korral </w:t>
      </w:r>
      <w:r w:rsidR="00121DFC" w:rsidRPr="002D34E8">
        <w:t>Euroopa Parlamendi ja nõukogu määruse (EL) 2023/</w:t>
      </w:r>
      <w:r w:rsidR="008B2386" w:rsidRPr="002D34E8">
        <w:t>1114</w:t>
      </w:r>
      <w:r w:rsidR="00121DFC" w:rsidRPr="002D34E8">
        <w:t xml:space="preserve"> artikli 6</w:t>
      </w:r>
      <w:r w:rsidR="00156D09" w:rsidRPr="002D34E8">
        <w:t>2</w:t>
      </w:r>
      <w:r w:rsidR="00121DFC" w:rsidRPr="002D34E8">
        <w:t xml:space="preserve"> lõike 2 punktis</w:t>
      </w:r>
      <w:r w:rsidR="0090293E" w:rsidRPr="002D34E8">
        <w:t> </w:t>
      </w:r>
      <w:r w:rsidR="00121DFC" w:rsidRPr="002D34E8">
        <w:t xml:space="preserve">d nimetatud tegevuskava </w:t>
      </w:r>
      <w:r w:rsidRPr="002D34E8">
        <w:t>ühinemisele järgneva kolme aasta kohta</w:t>
      </w:r>
      <w:r w:rsidR="00121DFC" w:rsidRPr="002D34E8">
        <w:t>.</w:t>
      </w:r>
    </w:p>
    <w:p w14:paraId="31239942" w14:textId="77777777" w:rsidR="004C276C" w:rsidRPr="002D34E8" w:rsidRDefault="004C276C" w:rsidP="00743FBC">
      <w:pPr>
        <w:pStyle w:val="Normaallaadveeb"/>
        <w:shd w:val="clear" w:color="auto" w:fill="FFFFFF"/>
        <w:spacing w:before="0" w:beforeAutospacing="0" w:after="0" w:afterAutospacing="0"/>
        <w:jc w:val="both"/>
      </w:pPr>
    </w:p>
    <w:p w14:paraId="1A5B20AF" w14:textId="22346B21" w:rsidR="00B658BE" w:rsidRPr="002D34E8" w:rsidRDefault="00B658BE" w:rsidP="00743FBC">
      <w:pPr>
        <w:pStyle w:val="Normaallaadveeb"/>
        <w:shd w:val="clear" w:color="auto" w:fill="FFFFFF"/>
        <w:spacing w:before="0" w:beforeAutospacing="0" w:after="0" w:afterAutospacing="0"/>
        <w:jc w:val="both"/>
      </w:pPr>
      <w:r w:rsidRPr="002D34E8">
        <w:t>(3)</w:t>
      </w:r>
      <w:r w:rsidR="0090293E" w:rsidRPr="002D34E8">
        <w:t> </w:t>
      </w:r>
      <w:r w:rsidRPr="002D34E8">
        <w:t xml:space="preserve">Käesoleva seaduse § </w:t>
      </w:r>
      <w:r w:rsidR="00893DD5" w:rsidRPr="002D34E8">
        <w:t>20</w:t>
      </w:r>
      <w:r w:rsidRPr="002D34E8">
        <w:t xml:space="preserve"> lõikes 5 sätestatud juhul esitavad ühinevad ühingud ühiselt Finantsinspektsioonile</w:t>
      </w:r>
      <w:r w:rsidR="00CF240D" w:rsidRPr="002D34E8">
        <w:t xml:space="preserve"> ühinemisloa taotluse koos järgmiste andmete ja dokumentidega</w:t>
      </w:r>
      <w:r w:rsidRPr="002D34E8">
        <w:t>:</w:t>
      </w:r>
    </w:p>
    <w:p w14:paraId="3997472A" w14:textId="3145521D" w:rsidR="00B658BE" w:rsidRPr="002D34E8" w:rsidRDefault="00B658BE" w:rsidP="00743FBC">
      <w:pPr>
        <w:pStyle w:val="Normaallaadveeb"/>
        <w:shd w:val="clear" w:color="auto" w:fill="FFFFFF"/>
        <w:spacing w:before="0" w:beforeAutospacing="0" w:after="0" w:afterAutospacing="0"/>
        <w:jc w:val="both"/>
      </w:pPr>
      <w:r w:rsidRPr="002D34E8">
        <w:t xml:space="preserve">1) ühinemisleping; </w:t>
      </w:r>
    </w:p>
    <w:p w14:paraId="6A8D86E2" w14:textId="45A1F703" w:rsidR="00B658BE" w:rsidRPr="002D34E8" w:rsidRDefault="00B658BE" w:rsidP="00743FBC">
      <w:pPr>
        <w:pStyle w:val="Normaallaadveeb"/>
        <w:shd w:val="clear" w:color="auto" w:fill="FFFFFF"/>
        <w:spacing w:before="0" w:beforeAutospacing="0" w:after="0" w:afterAutospacing="0"/>
        <w:jc w:val="both"/>
      </w:pPr>
      <w:r w:rsidRPr="002D34E8">
        <w:lastRenderedPageBreak/>
        <w:t>2) ühinemisaruan</w:t>
      </w:r>
      <w:r w:rsidR="00CF240D" w:rsidRPr="002D34E8">
        <w:t>ne</w:t>
      </w:r>
      <w:r w:rsidRPr="002D34E8">
        <w:t xml:space="preserve">; </w:t>
      </w:r>
    </w:p>
    <w:p w14:paraId="2A047D5D" w14:textId="77777777" w:rsidR="00B658BE" w:rsidRPr="002D34E8" w:rsidRDefault="00B658BE" w:rsidP="00743FBC">
      <w:pPr>
        <w:pStyle w:val="Normaallaadveeb"/>
        <w:shd w:val="clear" w:color="auto" w:fill="FFFFFF"/>
        <w:spacing w:before="0" w:beforeAutospacing="0" w:after="0" w:afterAutospacing="0"/>
        <w:jc w:val="both"/>
      </w:pPr>
      <w:r w:rsidRPr="002D34E8">
        <w:t xml:space="preserve">3) ühinemisotsused, kui nende tegemine on nõutud; </w:t>
      </w:r>
    </w:p>
    <w:p w14:paraId="1AB17135" w14:textId="382DE77F" w:rsidR="00B658BE" w:rsidRPr="002D34E8" w:rsidRDefault="00B658BE" w:rsidP="00743FBC">
      <w:pPr>
        <w:pStyle w:val="Normaallaadveeb"/>
        <w:shd w:val="clear" w:color="auto" w:fill="FFFFFF"/>
        <w:spacing w:before="0" w:beforeAutospacing="0" w:after="0" w:afterAutospacing="0"/>
        <w:jc w:val="both"/>
      </w:pPr>
      <w:r w:rsidRPr="002D34E8">
        <w:t>4) vandeaudiitori aruan</w:t>
      </w:r>
      <w:r w:rsidR="00CF240D" w:rsidRPr="002D34E8">
        <w:t>ne</w:t>
      </w:r>
      <w:r w:rsidR="00CE1535" w:rsidRPr="002D34E8">
        <w:t xml:space="preserve"> </w:t>
      </w:r>
      <w:r w:rsidR="00CE1535" w:rsidRPr="002D34E8">
        <w:rPr>
          <w:color w:val="202020"/>
          <w:shd w:val="clear" w:color="auto" w:fill="FFFFFF"/>
        </w:rPr>
        <w:t>ühinemislepingu kontrolli tulemuste kohta</w:t>
      </w:r>
      <w:r w:rsidRPr="002D34E8">
        <w:t xml:space="preserve">; </w:t>
      </w:r>
    </w:p>
    <w:p w14:paraId="3BD4BAC4" w14:textId="2DE336C0" w:rsidR="00B658BE" w:rsidRPr="002D34E8" w:rsidRDefault="00B658BE" w:rsidP="00743FBC">
      <w:pPr>
        <w:pStyle w:val="Normaallaadveeb"/>
        <w:shd w:val="clear" w:color="auto" w:fill="FFFFFF"/>
        <w:spacing w:before="0" w:beforeAutospacing="0" w:after="0" w:afterAutospacing="0"/>
        <w:jc w:val="both"/>
      </w:pPr>
      <w:r w:rsidRPr="002D34E8">
        <w:t xml:space="preserve">5) Euroopa Parlamendi ja nõukogu määruse (EL) 2023/1114 </w:t>
      </w:r>
      <w:r w:rsidR="00CF240D" w:rsidRPr="002D34E8">
        <w:t xml:space="preserve">artiklis 18 või 62 </w:t>
      </w:r>
      <w:r w:rsidRPr="002D34E8">
        <w:t>sätestatud tegevusloa taotlus.</w:t>
      </w:r>
    </w:p>
    <w:p w14:paraId="0A61EFB8" w14:textId="77777777" w:rsidR="00B658BE" w:rsidRPr="002D34E8" w:rsidRDefault="00B658BE" w:rsidP="00743FBC">
      <w:pPr>
        <w:pStyle w:val="Normaallaadveeb"/>
        <w:shd w:val="clear" w:color="auto" w:fill="FFFFFF"/>
        <w:spacing w:before="0" w:beforeAutospacing="0" w:after="0" w:afterAutospacing="0"/>
        <w:jc w:val="both"/>
        <w:rPr>
          <w:shd w:val="clear" w:color="auto" w:fill="FFFFFF"/>
        </w:rPr>
      </w:pPr>
    </w:p>
    <w:p w14:paraId="3DBB56A3" w14:textId="30FF44AA" w:rsidR="004C276C" w:rsidRPr="002D34E8" w:rsidRDefault="004C276C" w:rsidP="00743FBC">
      <w:pPr>
        <w:pStyle w:val="Normaallaadveeb"/>
        <w:shd w:val="clear" w:color="auto" w:fill="FFFFFF"/>
        <w:spacing w:before="0" w:beforeAutospacing="0" w:after="0" w:afterAutospacing="0"/>
        <w:jc w:val="both"/>
      </w:pPr>
      <w:r w:rsidRPr="002D34E8">
        <w:rPr>
          <w:shd w:val="clear" w:color="auto" w:fill="FFFFFF"/>
        </w:rPr>
        <w:t>(</w:t>
      </w:r>
      <w:r w:rsidR="00CF240D" w:rsidRPr="002D34E8">
        <w:rPr>
          <w:shd w:val="clear" w:color="auto" w:fill="FFFFFF"/>
        </w:rPr>
        <w:t>4</w:t>
      </w:r>
      <w:r w:rsidRPr="002D34E8">
        <w:rPr>
          <w:shd w:val="clear" w:color="auto" w:fill="FFFFFF"/>
        </w:rPr>
        <w:t xml:space="preserve">) </w:t>
      </w:r>
      <w:r w:rsidR="0013086C" w:rsidRPr="002D34E8">
        <w:t>Ühinemisleping ei või olla sõlmitud edasilükkava või äramuutva tingimusega, välja arvatud juhul, kui selleks tingimuseks on Finantsinspektsioonilt ühinemisloa saamine</w:t>
      </w:r>
      <w:r w:rsidRPr="002D34E8">
        <w:t>.</w:t>
      </w:r>
    </w:p>
    <w:p w14:paraId="56F78700" w14:textId="77777777" w:rsidR="004C276C" w:rsidRPr="002D34E8" w:rsidRDefault="004C276C" w:rsidP="007C6E5C">
      <w:pPr>
        <w:pStyle w:val="Normaallaadveeb"/>
        <w:shd w:val="clear" w:color="auto" w:fill="FFFFFF"/>
        <w:spacing w:before="0" w:beforeAutospacing="0" w:after="0" w:afterAutospacing="0"/>
        <w:jc w:val="both"/>
        <w:rPr>
          <w:shd w:val="clear" w:color="auto" w:fill="FFFFFF"/>
        </w:rPr>
      </w:pPr>
    </w:p>
    <w:p w14:paraId="7FF81E86" w14:textId="522B9F25" w:rsidR="00606B2A" w:rsidRPr="002D34E8" w:rsidRDefault="00606B2A" w:rsidP="00B61118">
      <w:pPr>
        <w:widowControl w:val="0"/>
        <w:suppressAutoHyphens/>
        <w:spacing w:after="0" w:line="240" w:lineRule="auto"/>
        <w:jc w:val="both"/>
        <w:rPr>
          <w:rFonts w:cs="Times New Roman"/>
          <w:szCs w:val="24"/>
        </w:rPr>
      </w:pPr>
      <w:r w:rsidRPr="002D34E8">
        <w:rPr>
          <w:rFonts w:cs="Times New Roman"/>
          <w:szCs w:val="24"/>
        </w:rPr>
        <w:t>(</w:t>
      </w:r>
      <w:r w:rsidR="00CF240D" w:rsidRPr="002D34E8">
        <w:rPr>
          <w:rFonts w:cs="Times New Roman"/>
          <w:szCs w:val="24"/>
        </w:rPr>
        <w:t>5</w:t>
      </w:r>
      <w:r w:rsidRPr="002D34E8">
        <w:rPr>
          <w:rFonts w:cs="Times New Roman"/>
          <w:szCs w:val="24"/>
        </w:rPr>
        <w:t xml:space="preserve">) Kui </w:t>
      </w:r>
      <w:r w:rsidR="00B658BE" w:rsidRPr="002D34E8">
        <w:rPr>
          <w:rFonts w:cs="Times New Roman"/>
          <w:szCs w:val="24"/>
        </w:rPr>
        <w:t>ühendav ühing või</w:t>
      </w:r>
      <w:r w:rsidR="00131D6B" w:rsidRPr="002D34E8">
        <w:rPr>
          <w:rFonts w:cs="Times New Roman"/>
          <w:szCs w:val="24"/>
        </w:rPr>
        <w:t xml:space="preserve"> </w:t>
      </w:r>
      <w:r w:rsidR="00131D6B" w:rsidRPr="002D34E8">
        <w:rPr>
          <w:szCs w:val="24"/>
        </w:rPr>
        <w:t>ühinevad ühingud</w:t>
      </w:r>
      <w:r w:rsidR="00B658BE" w:rsidRPr="002D34E8">
        <w:rPr>
          <w:rFonts w:cs="Times New Roman"/>
          <w:szCs w:val="24"/>
        </w:rPr>
        <w:t xml:space="preserve"> </w:t>
      </w:r>
      <w:r w:rsidR="00481AB8" w:rsidRPr="002D34E8">
        <w:rPr>
          <w:rFonts w:cs="Times New Roman"/>
          <w:szCs w:val="24"/>
        </w:rPr>
        <w:t xml:space="preserve">ei ole esitanud </w:t>
      </w:r>
      <w:r w:rsidRPr="002D34E8">
        <w:rPr>
          <w:rFonts w:cs="Times New Roman"/>
          <w:szCs w:val="24"/>
        </w:rPr>
        <w:t>kõiki käesoleva paragrahvi lõikes</w:t>
      </w:r>
      <w:r w:rsidR="0090293E" w:rsidRPr="002D34E8">
        <w:rPr>
          <w:rFonts w:cs="Times New Roman"/>
          <w:szCs w:val="24"/>
        </w:rPr>
        <w:t> </w:t>
      </w:r>
      <w:r w:rsidR="00131D6B" w:rsidRPr="002D34E8">
        <w:rPr>
          <w:rFonts w:cs="Times New Roman"/>
          <w:szCs w:val="24"/>
        </w:rPr>
        <w:t>2</w:t>
      </w:r>
      <w:r w:rsidRPr="002D34E8">
        <w:rPr>
          <w:rFonts w:cs="Times New Roman"/>
          <w:szCs w:val="24"/>
        </w:rPr>
        <w:t xml:space="preserve"> või </w:t>
      </w:r>
      <w:r w:rsidR="00131D6B" w:rsidRPr="002D34E8">
        <w:rPr>
          <w:rFonts w:cs="Times New Roman"/>
          <w:szCs w:val="24"/>
        </w:rPr>
        <w:t>3</w:t>
      </w:r>
      <w:r w:rsidRPr="002D34E8">
        <w:rPr>
          <w:rFonts w:cs="Times New Roman"/>
          <w:szCs w:val="24"/>
        </w:rPr>
        <w:t xml:space="preserve"> nimetatud andmeid ja dokumente või need on ebaõiged, eksitavad või mittetäielikud või ei ole nõuetekohaselt vormistatud, on Finantsinspektsioonil õigus nõuda </w:t>
      </w:r>
      <w:r w:rsidR="009321C6" w:rsidRPr="002D34E8">
        <w:rPr>
          <w:rFonts w:cs="Times New Roman"/>
          <w:szCs w:val="24"/>
        </w:rPr>
        <w:t>ühendavalt ühingult või ühinevatelt ühingutel</w:t>
      </w:r>
      <w:r w:rsidR="00CE1535" w:rsidRPr="002D34E8">
        <w:rPr>
          <w:rFonts w:cs="Times New Roman"/>
          <w:szCs w:val="24"/>
        </w:rPr>
        <w:t>t</w:t>
      </w:r>
      <w:r w:rsidRPr="002D34E8">
        <w:rPr>
          <w:rFonts w:cs="Times New Roman"/>
          <w:szCs w:val="24"/>
        </w:rPr>
        <w:t xml:space="preserve"> puuduste kõrvaldamist</w:t>
      </w:r>
      <w:r w:rsidR="009321C6" w:rsidRPr="002D34E8">
        <w:rPr>
          <w:rFonts w:cs="Times New Roman"/>
          <w:szCs w:val="24"/>
        </w:rPr>
        <w:t xml:space="preserve"> Finantsinspektsiooni määratud mõistliku tähtaja jooksul.</w:t>
      </w:r>
    </w:p>
    <w:p w14:paraId="6D919045" w14:textId="77777777" w:rsidR="00557F0D" w:rsidRPr="002D34E8" w:rsidRDefault="00557F0D" w:rsidP="00B61118">
      <w:pPr>
        <w:widowControl w:val="0"/>
        <w:suppressAutoHyphens/>
        <w:spacing w:after="0" w:line="240" w:lineRule="auto"/>
        <w:jc w:val="both"/>
        <w:rPr>
          <w:rFonts w:cs="Times New Roman"/>
          <w:i/>
          <w:iCs/>
          <w:sz w:val="22"/>
        </w:rPr>
      </w:pPr>
    </w:p>
    <w:p w14:paraId="450D1C56" w14:textId="72821817" w:rsidR="006C5281" w:rsidRPr="002D34E8" w:rsidRDefault="00557F0D" w:rsidP="00B61118">
      <w:pPr>
        <w:widowControl w:val="0"/>
        <w:suppressAutoHyphens/>
        <w:spacing w:after="0" w:line="240" w:lineRule="auto"/>
        <w:jc w:val="both"/>
        <w:rPr>
          <w:rFonts w:cs="Times New Roman"/>
          <w:szCs w:val="24"/>
        </w:rPr>
      </w:pPr>
      <w:r w:rsidRPr="002D34E8">
        <w:rPr>
          <w:rFonts w:cs="Times New Roman"/>
          <w:szCs w:val="24"/>
        </w:rPr>
        <w:t>(</w:t>
      </w:r>
      <w:r w:rsidR="00CF240D" w:rsidRPr="002D34E8">
        <w:rPr>
          <w:rFonts w:cs="Times New Roman"/>
          <w:szCs w:val="24"/>
        </w:rPr>
        <w:t>6</w:t>
      </w:r>
      <w:r w:rsidRPr="002D34E8">
        <w:rPr>
          <w:rFonts w:cs="Times New Roman"/>
          <w:szCs w:val="24"/>
        </w:rPr>
        <w:t xml:space="preserve">) </w:t>
      </w:r>
      <w:r w:rsidR="00606B2A" w:rsidRPr="002D34E8">
        <w:rPr>
          <w:rFonts w:cs="Times New Roman"/>
          <w:szCs w:val="24"/>
        </w:rPr>
        <w:t xml:space="preserve">Finantsinspektsioon võib nõuda käesoleva </w:t>
      </w:r>
      <w:r w:rsidRPr="002D34E8">
        <w:rPr>
          <w:rFonts w:cs="Times New Roman"/>
          <w:szCs w:val="24"/>
        </w:rPr>
        <w:t xml:space="preserve">paragrahvi </w:t>
      </w:r>
      <w:r w:rsidR="00606B2A" w:rsidRPr="002D34E8">
        <w:rPr>
          <w:rFonts w:cs="Times New Roman"/>
          <w:szCs w:val="24"/>
        </w:rPr>
        <w:t xml:space="preserve">lõikes </w:t>
      </w:r>
      <w:r w:rsidR="00CF240D" w:rsidRPr="002D34E8">
        <w:rPr>
          <w:rFonts w:cs="Times New Roman"/>
          <w:szCs w:val="24"/>
        </w:rPr>
        <w:t>2</w:t>
      </w:r>
      <w:r w:rsidR="00606B2A" w:rsidRPr="002D34E8">
        <w:rPr>
          <w:rFonts w:cs="Times New Roman"/>
          <w:szCs w:val="24"/>
        </w:rPr>
        <w:t xml:space="preserve"> või </w:t>
      </w:r>
      <w:r w:rsidR="00CF240D" w:rsidRPr="002D34E8">
        <w:rPr>
          <w:rFonts w:cs="Times New Roman"/>
          <w:szCs w:val="24"/>
        </w:rPr>
        <w:t>3</w:t>
      </w:r>
      <w:r w:rsidR="00606B2A" w:rsidRPr="002D34E8">
        <w:rPr>
          <w:rFonts w:cs="Times New Roman"/>
          <w:szCs w:val="24"/>
        </w:rPr>
        <w:t xml:space="preserve"> nimetatud andmete ja dokumentide täpsustamiseks ja kontrollimiseks lisaandme</w:t>
      </w:r>
      <w:r w:rsidR="00E34045" w:rsidRPr="002D34E8">
        <w:rPr>
          <w:rFonts w:cs="Times New Roman"/>
          <w:szCs w:val="24"/>
        </w:rPr>
        <w:t>id</w:t>
      </w:r>
      <w:r w:rsidR="00606B2A" w:rsidRPr="002D34E8">
        <w:rPr>
          <w:rFonts w:cs="Times New Roman"/>
          <w:szCs w:val="24"/>
        </w:rPr>
        <w:t xml:space="preserve"> ja -dokumen</w:t>
      </w:r>
      <w:r w:rsidR="009321C6" w:rsidRPr="002D34E8">
        <w:rPr>
          <w:rFonts w:cs="Times New Roman"/>
          <w:szCs w:val="24"/>
        </w:rPr>
        <w:t>te</w:t>
      </w:r>
      <w:r w:rsidR="00E34045" w:rsidRPr="002D34E8">
        <w:rPr>
          <w:rFonts w:cs="Times New Roman"/>
          <w:szCs w:val="24"/>
        </w:rPr>
        <w:t>, mis tuleb</w:t>
      </w:r>
      <w:r w:rsidR="009321C6" w:rsidRPr="002D34E8">
        <w:rPr>
          <w:rFonts w:cs="Times New Roman"/>
          <w:szCs w:val="24"/>
        </w:rPr>
        <w:t xml:space="preserve"> esita</w:t>
      </w:r>
      <w:r w:rsidR="00E34045" w:rsidRPr="002D34E8">
        <w:rPr>
          <w:rFonts w:cs="Times New Roman"/>
          <w:szCs w:val="24"/>
        </w:rPr>
        <w:t>da</w:t>
      </w:r>
      <w:r w:rsidR="009321C6" w:rsidRPr="002D34E8">
        <w:rPr>
          <w:rFonts w:cs="Times New Roman"/>
          <w:szCs w:val="24"/>
        </w:rPr>
        <w:t xml:space="preserve"> Finantsinspektsiooni määratud mõistliku tähtaja jooksul</w:t>
      </w:r>
      <w:r w:rsidR="00606B2A" w:rsidRPr="002D34E8">
        <w:rPr>
          <w:rFonts w:cs="Times New Roman"/>
          <w:szCs w:val="24"/>
        </w:rPr>
        <w:t xml:space="preserve">. </w:t>
      </w:r>
      <w:r w:rsidR="006C5281" w:rsidRPr="002D34E8">
        <w:rPr>
          <w:rFonts w:cs="Times New Roman"/>
          <w:szCs w:val="24"/>
        </w:rPr>
        <w:t>Finantsinspektsioon täpsustab</w:t>
      </w:r>
      <w:r w:rsidR="00606B2A" w:rsidRPr="002D34E8">
        <w:rPr>
          <w:rFonts w:cs="Times New Roman"/>
          <w:szCs w:val="24"/>
        </w:rPr>
        <w:t>, milli</w:t>
      </w:r>
      <w:r w:rsidR="00481AB8" w:rsidRPr="002D34E8">
        <w:rPr>
          <w:rFonts w:cs="Times New Roman"/>
          <w:szCs w:val="24"/>
        </w:rPr>
        <w:t>sed</w:t>
      </w:r>
      <w:r w:rsidR="00606B2A" w:rsidRPr="002D34E8">
        <w:rPr>
          <w:rFonts w:cs="Times New Roman"/>
          <w:szCs w:val="24"/>
        </w:rPr>
        <w:t xml:space="preserve"> </w:t>
      </w:r>
      <w:r w:rsidR="00E34045" w:rsidRPr="002D34E8">
        <w:rPr>
          <w:rFonts w:cs="Times New Roman"/>
          <w:szCs w:val="24"/>
        </w:rPr>
        <w:t>lisa</w:t>
      </w:r>
      <w:r w:rsidR="00481AB8" w:rsidRPr="002D34E8">
        <w:rPr>
          <w:rFonts w:cs="Times New Roman"/>
          <w:szCs w:val="24"/>
        </w:rPr>
        <w:t>andmed ja -dokumendid</w:t>
      </w:r>
      <w:r w:rsidR="00606B2A" w:rsidRPr="002D34E8">
        <w:rPr>
          <w:rFonts w:cs="Times New Roman"/>
          <w:szCs w:val="24"/>
        </w:rPr>
        <w:t xml:space="preserve"> </w:t>
      </w:r>
      <w:r w:rsidR="00481AB8" w:rsidRPr="002D34E8">
        <w:rPr>
          <w:rFonts w:cs="Times New Roman"/>
          <w:szCs w:val="24"/>
        </w:rPr>
        <w:t>tuleb esitada</w:t>
      </w:r>
      <w:r w:rsidR="00606B2A" w:rsidRPr="002D34E8">
        <w:rPr>
          <w:rFonts w:cs="Times New Roman"/>
          <w:szCs w:val="24"/>
        </w:rPr>
        <w:t xml:space="preserve">. </w:t>
      </w:r>
    </w:p>
    <w:p w14:paraId="527D2F63" w14:textId="77777777" w:rsidR="006C5281" w:rsidRPr="002D34E8" w:rsidRDefault="006C5281" w:rsidP="00B61118">
      <w:pPr>
        <w:widowControl w:val="0"/>
        <w:suppressAutoHyphens/>
        <w:spacing w:after="0" w:line="240" w:lineRule="auto"/>
        <w:jc w:val="both"/>
        <w:rPr>
          <w:rFonts w:cs="Times New Roman"/>
          <w:i/>
          <w:iCs/>
          <w:sz w:val="22"/>
        </w:rPr>
      </w:pPr>
    </w:p>
    <w:p w14:paraId="69A79BD8" w14:textId="2B08064A" w:rsidR="00606B2A" w:rsidRPr="002D34E8" w:rsidRDefault="00481AB8" w:rsidP="00B61118">
      <w:pPr>
        <w:widowControl w:val="0"/>
        <w:suppressAutoHyphens/>
        <w:spacing w:after="0" w:line="240" w:lineRule="auto"/>
        <w:jc w:val="both"/>
        <w:rPr>
          <w:rFonts w:cs="Times New Roman"/>
          <w:szCs w:val="24"/>
        </w:rPr>
      </w:pPr>
      <w:commentRangeStart w:id="144"/>
      <w:r w:rsidRPr="002D34E8">
        <w:rPr>
          <w:rFonts w:cs="Times New Roman"/>
          <w:szCs w:val="24"/>
        </w:rPr>
        <w:t>(</w:t>
      </w:r>
      <w:r w:rsidR="009321C6" w:rsidRPr="002D34E8">
        <w:rPr>
          <w:rFonts w:cs="Times New Roman"/>
          <w:szCs w:val="24"/>
        </w:rPr>
        <w:t>7</w:t>
      </w:r>
      <w:r w:rsidRPr="002D34E8">
        <w:rPr>
          <w:rFonts w:cs="Times New Roman"/>
          <w:szCs w:val="24"/>
        </w:rPr>
        <w:t>)</w:t>
      </w:r>
      <w:r w:rsidR="0006244D" w:rsidRPr="002D34E8">
        <w:rPr>
          <w:rFonts w:cs="Times New Roman"/>
          <w:szCs w:val="24"/>
        </w:rPr>
        <w:t> </w:t>
      </w:r>
      <w:commentRangeEnd w:id="144"/>
      <w:r w:rsidR="00A715DD">
        <w:rPr>
          <w:rStyle w:val="Kommentaariviide"/>
        </w:rPr>
        <w:commentReference w:id="144"/>
      </w:r>
      <w:r w:rsidR="00606B2A" w:rsidRPr="002D34E8">
        <w:rPr>
          <w:rFonts w:cs="Times New Roman"/>
          <w:szCs w:val="24"/>
        </w:rPr>
        <w:t xml:space="preserve">Kui ühinemisloa taotlus on esitatud oluliste puudustega, võib Finantsinspektsioon jätta </w:t>
      </w:r>
      <w:r w:rsidR="00CE1535" w:rsidRPr="002D34E8">
        <w:rPr>
          <w:rFonts w:cs="Times New Roman"/>
          <w:szCs w:val="24"/>
        </w:rPr>
        <w:t xml:space="preserve">ühinemisloa </w:t>
      </w:r>
      <w:r w:rsidR="00606B2A" w:rsidRPr="002D34E8">
        <w:rPr>
          <w:rFonts w:cs="Times New Roman"/>
          <w:szCs w:val="24"/>
        </w:rPr>
        <w:t xml:space="preserve">taotluse läbi vaatamata. </w:t>
      </w:r>
    </w:p>
    <w:p w14:paraId="5E1292FF" w14:textId="77777777" w:rsidR="00606B2A" w:rsidRPr="002D34E8" w:rsidRDefault="00606B2A" w:rsidP="00B61118">
      <w:pPr>
        <w:widowControl w:val="0"/>
        <w:suppressAutoHyphens/>
        <w:spacing w:after="0" w:line="240" w:lineRule="auto"/>
        <w:jc w:val="both"/>
        <w:rPr>
          <w:rFonts w:cs="Times New Roman"/>
          <w:i/>
          <w:iCs/>
          <w:sz w:val="22"/>
        </w:rPr>
      </w:pPr>
    </w:p>
    <w:p w14:paraId="479280CC" w14:textId="79C97127" w:rsidR="00606B2A" w:rsidRPr="002D34E8" w:rsidRDefault="00557F0D" w:rsidP="00743FBC">
      <w:pPr>
        <w:pStyle w:val="Normaallaadveeb"/>
        <w:shd w:val="clear" w:color="auto" w:fill="FFFFFF"/>
        <w:spacing w:before="0" w:beforeAutospacing="0" w:after="0" w:afterAutospacing="0"/>
        <w:jc w:val="both"/>
        <w:rPr>
          <w:shd w:val="clear" w:color="auto" w:fill="FFFFFF"/>
        </w:rPr>
      </w:pPr>
      <w:r w:rsidRPr="002D34E8">
        <w:t>(</w:t>
      </w:r>
      <w:r w:rsidR="00E34045" w:rsidRPr="002D34E8">
        <w:t>8</w:t>
      </w:r>
      <w:r w:rsidRPr="002D34E8">
        <w:t>)</w:t>
      </w:r>
      <w:r w:rsidR="0006244D" w:rsidRPr="002D34E8">
        <w:t> </w:t>
      </w:r>
      <w:r w:rsidR="00606B2A" w:rsidRPr="002D34E8">
        <w:t xml:space="preserve">Kui käesoleva paragrahvi lõikes </w:t>
      </w:r>
      <w:r w:rsidR="00481893" w:rsidRPr="002D34E8">
        <w:t>5</w:t>
      </w:r>
      <w:r w:rsidR="006C5281" w:rsidRPr="002D34E8">
        <w:t xml:space="preserve"> </w:t>
      </w:r>
      <w:r w:rsidR="00FD1F25" w:rsidRPr="002D34E8">
        <w:t>nimetatud</w:t>
      </w:r>
      <w:r w:rsidR="00E34045" w:rsidRPr="002D34E8">
        <w:t xml:space="preserve"> </w:t>
      </w:r>
      <w:r w:rsidR="00606B2A" w:rsidRPr="002D34E8">
        <w:t xml:space="preserve">puudusi </w:t>
      </w:r>
      <w:r w:rsidR="00E34045" w:rsidRPr="002D34E8">
        <w:t xml:space="preserve">ei ole määratud tähtajaks </w:t>
      </w:r>
      <w:r w:rsidR="00FD1F25" w:rsidRPr="002D34E8">
        <w:t xml:space="preserve">kõrvaldatud </w:t>
      </w:r>
      <w:r w:rsidR="000A4273" w:rsidRPr="002D34E8">
        <w:t>või lõikes</w:t>
      </w:r>
      <w:r w:rsidR="0006244D" w:rsidRPr="002D34E8">
        <w:t> </w:t>
      </w:r>
      <w:r w:rsidR="00481893" w:rsidRPr="002D34E8">
        <w:t>6</w:t>
      </w:r>
      <w:r w:rsidR="000A4273" w:rsidRPr="002D34E8">
        <w:t xml:space="preserve"> nimetatud lisaandmeid ja -dokumente </w:t>
      </w:r>
      <w:r w:rsidR="00E34045" w:rsidRPr="002D34E8">
        <w:t xml:space="preserve">ei ole </w:t>
      </w:r>
      <w:r w:rsidR="003E3424" w:rsidRPr="002D34E8">
        <w:t xml:space="preserve">Finantsinspektsioonile </w:t>
      </w:r>
      <w:r w:rsidR="000A4273" w:rsidRPr="002D34E8">
        <w:t>määratud</w:t>
      </w:r>
      <w:r w:rsidR="00606B2A" w:rsidRPr="002D34E8">
        <w:t xml:space="preserve"> tähtaja</w:t>
      </w:r>
      <w:r w:rsidR="000A4273" w:rsidRPr="002D34E8">
        <w:t xml:space="preserve">ks </w:t>
      </w:r>
      <w:r w:rsidR="00FD1F25" w:rsidRPr="002D34E8">
        <w:t xml:space="preserve">esitatud </w:t>
      </w:r>
      <w:r w:rsidR="00606B2A" w:rsidRPr="002D34E8">
        <w:t xml:space="preserve">või </w:t>
      </w:r>
      <w:r w:rsidR="000A4273" w:rsidRPr="002D34E8">
        <w:t xml:space="preserve">lisaandmed ja -dokumendid </w:t>
      </w:r>
      <w:r w:rsidR="00E34045" w:rsidRPr="002D34E8">
        <w:t xml:space="preserve">on esitatud </w:t>
      </w:r>
      <w:r w:rsidR="00606B2A" w:rsidRPr="002D34E8">
        <w:t xml:space="preserve">oluliste puudustega, võib Finantsinspektsioon jätta </w:t>
      </w:r>
      <w:r w:rsidR="00CE1535" w:rsidRPr="002D34E8">
        <w:t xml:space="preserve">ühinemisloa </w:t>
      </w:r>
      <w:r w:rsidR="00606B2A" w:rsidRPr="002D34E8">
        <w:t>taotluse läbi vaatamata või nõuda taotlejalt puuduste kõrvaldamist</w:t>
      </w:r>
      <w:r w:rsidR="005A6005" w:rsidRPr="002D34E8">
        <w:t>.</w:t>
      </w:r>
    </w:p>
    <w:p w14:paraId="53AE6371" w14:textId="77777777" w:rsidR="00606B2A" w:rsidRPr="002D34E8" w:rsidRDefault="00606B2A" w:rsidP="00743FBC">
      <w:pPr>
        <w:pStyle w:val="Normaallaadveeb"/>
        <w:shd w:val="clear" w:color="auto" w:fill="FFFFFF"/>
        <w:spacing w:before="0" w:beforeAutospacing="0" w:after="0" w:afterAutospacing="0"/>
        <w:jc w:val="both"/>
        <w:rPr>
          <w:shd w:val="clear" w:color="auto" w:fill="FFFFFF"/>
        </w:rPr>
      </w:pPr>
    </w:p>
    <w:p w14:paraId="7102F865" w14:textId="4EFC2651" w:rsidR="004C276C" w:rsidRPr="002D34E8" w:rsidRDefault="004C276C" w:rsidP="00743FBC">
      <w:pPr>
        <w:pStyle w:val="Normaallaadveeb"/>
        <w:shd w:val="clear" w:color="auto" w:fill="FFFFFF"/>
        <w:spacing w:before="0" w:beforeAutospacing="0" w:after="0" w:afterAutospacing="0"/>
        <w:jc w:val="both"/>
      </w:pPr>
      <w:r w:rsidRPr="002D34E8">
        <w:t>(</w:t>
      </w:r>
      <w:r w:rsidR="00E34045" w:rsidRPr="002D34E8">
        <w:t>9</w:t>
      </w:r>
      <w:r w:rsidRPr="002D34E8">
        <w:t>)</w:t>
      </w:r>
      <w:r w:rsidR="0006244D" w:rsidRPr="002D34E8">
        <w:t> </w:t>
      </w:r>
      <w:r w:rsidRPr="002D34E8">
        <w:t>Finantsinspektsioon teeb otsuse</w:t>
      </w:r>
      <w:r w:rsidR="00CE1535" w:rsidRPr="002D34E8">
        <w:t xml:space="preserve"> käesoleva paragrahvi lõikes 2 nimetatud</w:t>
      </w:r>
      <w:r w:rsidRPr="002D34E8">
        <w:t xml:space="preserve"> ühinemisloa andmise või sellest keeldumise kohta ühe kuu jooksul kõigi nõuetekohaste andmete ja dokumentide saamisest arvates, kuid hiljemalt kolm kuud pärast </w:t>
      </w:r>
      <w:r w:rsidR="00802030" w:rsidRPr="002D34E8">
        <w:t xml:space="preserve">ühinemisloa </w:t>
      </w:r>
      <w:r w:rsidRPr="002D34E8">
        <w:t>taotluse saamist.</w:t>
      </w:r>
    </w:p>
    <w:p w14:paraId="242E449C" w14:textId="77777777" w:rsidR="00CE1535" w:rsidRPr="002D34E8" w:rsidRDefault="00CE1535" w:rsidP="00743FBC">
      <w:pPr>
        <w:pStyle w:val="Normaallaadveeb"/>
        <w:shd w:val="clear" w:color="auto" w:fill="FFFFFF"/>
        <w:spacing w:before="0" w:beforeAutospacing="0" w:after="0" w:afterAutospacing="0"/>
        <w:jc w:val="both"/>
      </w:pPr>
    </w:p>
    <w:p w14:paraId="3B076564" w14:textId="58CF6470" w:rsidR="00CE1535" w:rsidRPr="002D34E8" w:rsidRDefault="00CE1535" w:rsidP="00743FBC">
      <w:pPr>
        <w:pStyle w:val="Normaallaadveeb"/>
        <w:spacing w:before="0" w:beforeAutospacing="0" w:after="0" w:afterAutospacing="0"/>
        <w:jc w:val="both"/>
        <w:rPr>
          <w:rFonts w:eastAsiaTheme="minorHAnsi"/>
          <w:lang w:eastAsia="en-US"/>
        </w:rPr>
      </w:pPr>
      <w:r w:rsidRPr="002D34E8">
        <w:rPr>
          <w:rFonts w:eastAsiaTheme="minorHAnsi"/>
          <w:lang w:eastAsia="en-US"/>
        </w:rPr>
        <w:t>(10)</w:t>
      </w:r>
      <w:r w:rsidR="0006244D" w:rsidRPr="002D34E8">
        <w:rPr>
          <w:rFonts w:eastAsiaTheme="minorHAnsi"/>
          <w:lang w:eastAsia="en-US"/>
        </w:rPr>
        <w:t> </w:t>
      </w:r>
      <w:r w:rsidRPr="002D34E8">
        <w:rPr>
          <w:rFonts w:eastAsiaTheme="minorHAnsi"/>
          <w:lang w:eastAsia="en-US"/>
        </w:rPr>
        <w:t xml:space="preserve">Finantsinspektsioon teeb otsuse käesoleva paragrahvi lõikes 3 nimetatud ühinemisloa andmise või sellest keeldumise kohta tähtaja jooksul, mis kehtib Euroopa Parlamendi ja nõukogu määruses (EL) 2023/1114 sätestatud </w:t>
      </w:r>
      <w:bookmarkStart w:id="145" w:name="_Hlk149816322"/>
      <w:r w:rsidRPr="002D34E8">
        <w:rPr>
          <w:rFonts w:eastAsiaTheme="minorHAnsi"/>
          <w:lang w:eastAsia="en-US"/>
        </w:rPr>
        <w:t>tegevusloa taotluse suhtes otsuse tegemise kohta</w:t>
      </w:r>
      <w:bookmarkEnd w:id="145"/>
      <w:r w:rsidRPr="002D34E8">
        <w:rPr>
          <w:rFonts w:eastAsiaTheme="minorHAnsi"/>
          <w:lang w:eastAsia="en-US"/>
        </w:rPr>
        <w:t>.</w:t>
      </w:r>
    </w:p>
    <w:p w14:paraId="5D32384B" w14:textId="77777777" w:rsidR="0014505F" w:rsidRPr="002D34E8" w:rsidRDefault="0014505F" w:rsidP="00743FBC">
      <w:pPr>
        <w:pStyle w:val="Normaallaadveeb"/>
        <w:spacing w:before="0" w:beforeAutospacing="0" w:after="0" w:afterAutospacing="0"/>
        <w:jc w:val="both"/>
        <w:rPr>
          <w:rFonts w:eastAsiaTheme="minorHAnsi"/>
          <w:lang w:eastAsia="en-US"/>
        </w:rPr>
      </w:pPr>
    </w:p>
    <w:p w14:paraId="6C65A06C" w14:textId="650485E4" w:rsidR="004C276C" w:rsidRPr="002D34E8" w:rsidRDefault="004C276C" w:rsidP="00743FBC">
      <w:pPr>
        <w:pStyle w:val="Normaallaadveeb"/>
        <w:shd w:val="clear" w:color="auto" w:fill="FFFFFF"/>
        <w:spacing w:before="0" w:beforeAutospacing="0" w:after="0" w:afterAutospacing="0"/>
        <w:jc w:val="both"/>
      </w:pPr>
      <w:r w:rsidRPr="002D34E8">
        <w:t>(</w:t>
      </w:r>
      <w:r w:rsidR="000A4273" w:rsidRPr="002D34E8">
        <w:t>1</w:t>
      </w:r>
      <w:r w:rsidR="00CE1535" w:rsidRPr="002D34E8">
        <w:t>1</w:t>
      </w:r>
      <w:r w:rsidRPr="002D34E8">
        <w:t>)</w:t>
      </w:r>
      <w:r w:rsidR="0006244D" w:rsidRPr="002D34E8">
        <w:t> </w:t>
      </w:r>
      <w:r w:rsidRPr="002D34E8">
        <w:t>Finantsinspektsioon võib keelduda ühinemisloa andmisest, kui:</w:t>
      </w:r>
    </w:p>
    <w:p w14:paraId="11C83AD6" w14:textId="1BE7EDA4" w:rsidR="004C276C" w:rsidRPr="002D34E8" w:rsidRDefault="004C276C" w:rsidP="00743FBC">
      <w:pPr>
        <w:pStyle w:val="Normaallaadveeb"/>
        <w:shd w:val="clear" w:color="auto" w:fill="FFFFFF"/>
        <w:spacing w:before="0" w:beforeAutospacing="0" w:after="0" w:afterAutospacing="0"/>
        <w:jc w:val="both"/>
        <w:rPr>
          <w:shd w:val="clear" w:color="auto" w:fill="FFFFFF"/>
        </w:rPr>
      </w:pPr>
      <w:r w:rsidRPr="002D34E8">
        <w:rPr>
          <w:shd w:val="clear" w:color="auto" w:fill="FFFFFF"/>
        </w:rPr>
        <w:t xml:space="preserve">1) ühendava </w:t>
      </w:r>
      <w:r w:rsidR="00121DFC" w:rsidRPr="002D34E8">
        <w:rPr>
          <w:shd w:val="clear" w:color="auto" w:fill="FFFFFF"/>
        </w:rPr>
        <w:t>krüptovara</w:t>
      </w:r>
      <w:r w:rsidRPr="002D34E8">
        <w:rPr>
          <w:shd w:val="clear" w:color="auto" w:fill="FFFFFF"/>
        </w:rPr>
        <w:t>teenuse</w:t>
      </w:r>
      <w:r w:rsidR="00121DFC" w:rsidRPr="002D34E8">
        <w:rPr>
          <w:shd w:val="clear" w:color="auto" w:fill="FFFFFF"/>
        </w:rPr>
        <w:t xml:space="preserve"> </w:t>
      </w:r>
      <w:r w:rsidRPr="002D34E8">
        <w:rPr>
          <w:shd w:val="clear" w:color="auto" w:fill="FFFFFF"/>
        </w:rPr>
        <w:t xml:space="preserve">osutaja </w:t>
      </w:r>
      <w:r w:rsidR="0065491D" w:rsidRPr="002D34E8">
        <w:rPr>
          <w:shd w:val="clear" w:color="auto" w:fill="FFFFFF"/>
        </w:rPr>
        <w:t xml:space="preserve">või varapõhise tokeni emitendi </w:t>
      </w:r>
      <w:r w:rsidRPr="002D34E8">
        <w:rPr>
          <w:shd w:val="clear" w:color="auto" w:fill="FFFFFF"/>
        </w:rPr>
        <w:t xml:space="preserve">või uue ühingu juhtorgani liikmed ei vasta </w:t>
      </w:r>
      <w:r w:rsidR="000D12A8" w:rsidRPr="002D34E8">
        <w:t xml:space="preserve">Euroopa Parlamendi ja nõukogu määrusest (EL) 2023/1114 </w:t>
      </w:r>
      <w:r w:rsidRPr="002D34E8">
        <w:rPr>
          <w:shd w:val="clear" w:color="auto" w:fill="FFFFFF"/>
        </w:rPr>
        <w:t>tulenevatele nõuetele;</w:t>
      </w:r>
    </w:p>
    <w:p w14:paraId="4985D0EC" w14:textId="49538A3A" w:rsidR="004C276C" w:rsidRPr="002D34E8" w:rsidRDefault="004C276C" w:rsidP="00743FBC">
      <w:pPr>
        <w:pStyle w:val="Normaallaadveeb"/>
        <w:shd w:val="clear" w:color="auto" w:fill="FFFFFF"/>
        <w:spacing w:before="0" w:beforeAutospacing="0" w:after="0" w:afterAutospacing="0"/>
        <w:jc w:val="both"/>
        <w:rPr>
          <w:shd w:val="clear" w:color="auto" w:fill="FFFFFF"/>
        </w:rPr>
      </w:pPr>
      <w:r w:rsidRPr="002D34E8">
        <w:rPr>
          <w:shd w:val="clear" w:color="auto" w:fill="FFFFFF"/>
        </w:rPr>
        <w:t xml:space="preserve">2) ühendava </w:t>
      </w:r>
      <w:r w:rsidR="00121DFC" w:rsidRPr="002D34E8">
        <w:rPr>
          <w:shd w:val="clear" w:color="auto" w:fill="FFFFFF"/>
        </w:rPr>
        <w:t>krüptovara</w:t>
      </w:r>
      <w:r w:rsidRPr="002D34E8">
        <w:rPr>
          <w:shd w:val="clear" w:color="auto" w:fill="FFFFFF"/>
        </w:rPr>
        <w:t>teenuse</w:t>
      </w:r>
      <w:r w:rsidR="00121DFC" w:rsidRPr="002D34E8">
        <w:rPr>
          <w:shd w:val="clear" w:color="auto" w:fill="FFFFFF"/>
        </w:rPr>
        <w:t xml:space="preserve"> </w:t>
      </w:r>
      <w:r w:rsidRPr="002D34E8">
        <w:rPr>
          <w:shd w:val="clear" w:color="auto" w:fill="FFFFFF"/>
        </w:rPr>
        <w:t xml:space="preserve">osutaja </w:t>
      </w:r>
      <w:r w:rsidR="0065491D" w:rsidRPr="002D34E8">
        <w:rPr>
          <w:shd w:val="clear" w:color="auto" w:fill="FFFFFF"/>
        </w:rPr>
        <w:t xml:space="preserve">või varapõhise tokeni emitendi </w:t>
      </w:r>
      <w:r w:rsidRPr="002D34E8">
        <w:rPr>
          <w:shd w:val="clear" w:color="auto" w:fill="FFFFFF"/>
        </w:rPr>
        <w:t xml:space="preserve">või uue ühingu </w:t>
      </w:r>
      <w:r w:rsidR="009B1904" w:rsidRPr="002D34E8">
        <w:rPr>
          <w:shd w:val="clear" w:color="auto" w:fill="FFFFFF"/>
        </w:rPr>
        <w:t>majanduslik usaldusväärsus</w:t>
      </w:r>
      <w:r w:rsidR="00CE450F" w:rsidRPr="002D34E8">
        <w:rPr>
          <w:shd w:val="clear" w:color="auto" w:fill="FFFFFF"/>
        </w:rPr>
        <w:t xml:space="preserve"> </w:t>
      </w:r>
      <w:r w:rsidRPr="002D34E8">
        <w:rPr>
          <w:shd w:val="clear" w:color="auto" w:fill="FFFFFF"/>
        </w:rPr>
        <w:t xml:space="preserve">ei vasta </w:t>
      </w:r>
      <w:r w:rsidR="006F0D74" w:rsidRPr="002D34E8">
        <w:t>Euroopa Parlamendi ja nõukogu määruses (EL) 2023/</w:t>
      </w:r>
      <w:r w:rsidR="008B2386" w:rsidRPr="002D34E8">
        <w:t>1114</w:t>
      </w:r>
      <w:r w:rsidR="006F0D74" w:rsidRPr="002D34E8">
        <w:t xml:space="preserve"> </w:t>
      </w:r>
      <w:r w:rsidRPr="002D34E8">
        <w:rPr>
          <w:shd w:val="clear" w:color="auto" w:fill="FFFFFF"/>
        </w:rPr>
        <w:t>sätestatud nõuetele;</w:t>
      </w:r>
    </w:p>
    <w:p w14:paraId="2DACDBE1" w14:textId="77777777" w:rsidR="004C276C" w:rsidRPr="002D34E8" w:rsidRDefault="004C276C" w:rsidP="00743FBC">
      <w:pPr>
        <w:pStyle w:val="Normaallaadveeb"/>
        <w:shd w:val="clear" w:color="auto" w:fill="FFFFFF"/>
        <w:spacing w:before="0" w:beforeAutospacing="0" w:after="0" w:afterAutospacing="0"/>
        <w:jc w:val="both"/>
        <w:rPr>
          <w:shd w:val="clear" w:color="auto" w:fill="FFFFFF"/>
        </w:rPr>
      </w:pPr>
      <w:r w:rsidRPr="002D34E8">
        <w:rPr>
          <w:shd w:val="clear" w:color="auto" w:fill="FFFFFF"/>
        </w:rPr>
        <w:t xml:space="preserve">3) ühinemisleping ei vasta käesolevas seaduses või </w:t>
      </w:r>
      <w:commentRangeStart w:id="146"/>
      <w:r w:rsidRPr="002D34E8">
        <w:rPr>
          <w:shd w:val="clear" w:color="auto" w:fill="FFFFFF"/>
        </w:rPr>
        <w:t xml:space="preserve">muudes õigusaktides </w:t>
      </w:r>
      <w:commentRangeEnd w:id="146"/>
      <w:r w:rsidR="00F05DE1">
        <w:rPr>
          <w:rStyle w:val="Kommentaariviide"/>
          <w:rFonts w:eastAsiaTheme="minorHAnsi" w:cstheme="minorBidi"/>
          <w:lang w:eastAsia="en-US"/>
        </w:rPr>
        <w:commentReference w:id="146"/>
      </w:r>
      <w:r w:rsidRPr="002D34E8">
        <w:rPr>
          <w:shd w:val="clear" w:color="auto" w:fill="FFFFFF"/>
        </w:rPr>
        <w:t>sätestatud nõuetele;</w:t>
      </w:r>
    </w:p>
    <w:p w14:paraId="5B7C2107" w14:textId="110795A8" w:rsidR="004C276C" w:rsidRPr="002D34E8" w:rsidRDefault="004C276C" w:rsidP="00743FBC">
      <w:pPr>
        <w:pStyle w:val="Normaallaadveeb"/>
        <w:shd w:val="clear" w:color="auto" w:fill="FFFFFF"/>
        <w:spacing w:before="0" w:beforeAutospacing="0" w:after="0" w:afterAutospacing="0"/>
        <w:jc w:val="both"/>
        <w:rPr>
          <w:shd w:val="clear" w:color="auto" w:fill="FFFFFF"/>
        </w:rPr>
      </w:pPr>
      <w:r w:rsidRPr="002D34E8">
        <w:rPr>
          <w:shd w:val="clear" w:color="auto" w:fill="FFFFFF"/>
        </w:rPr>
        <w:t xml:space="preserve">4) ühinemine võib takistada </w:t>
      </w:r>
      <w:r w:rsidR="00121DFC" w:rsidRPr="002D34E8">
        <w:rPr>
          <w:shd w:val="clear" w:color="auto" w:fill="FFFFFF"/>
        </w:rPr>
        <w:t>krüptovara</w:t>
      </w:r>
      <w:r w:rsidRPr="002D34E8">
        <w:rPr>
          <w:shd w:val="clear" w:color="auto" w:fill="FFFFFF"/>
        </w:rPr>
        <w:t>teenuse</w:t>
      </w:r>
      <w:r w:rsidR="00121DFC" w:rsidRPr="002D34E8">
        <w:rPr>
          <w:shd w:val="clear" w:color="auto" w:fill="FFFFFF"/>
        </w:rPr>
        <w:t xml:space="preserve"> </w:t>
      </w:r>
      <w:r w:rsidRPr="002D34E8">
        <w:rPr>
          <w:shd w:val="clear" w:color="auto" w:fill="FFFFFF"/>
        </w:rPr>
        <w:t xml:space="preserve">osutaja </w:t>
      </w:r>
      <w:r w:rsidR="0065491D" w:rsidRPr="002D34E8">
        <w:rPr>
          <w:shd w:val="clear" w:color="auto" w:fill="FFFFFF"/>
        </w:rPr>
        <w:t xml:space="preserve">või varapõhise tokeni emitendi </w:t>
      </w:r>
      <w:r w:rsidRPr="002D34E8">
        <w:rPr>
          <w:shd w:val="clear" w:color="auto" w:fill="FFFFFF"/>
        </w:rPr>
        <w:t>üle vajalikul tasemel järelevalve teostamist;</w:t>
      </w:r>
    </w:p>
    <w:p w14:paraId="440BDEA9" w14:textId="7330C1D7" w:rsidR="004C276C" w:rsidRPr="002D34E8" w:rsidRDefault="004C276C" w:rsidP="00743FBC">
      <w:pPr>
        <w:pStyle w:val="Normaallaadveeb"/>
        <w:shd w:val="clear" w:color="auto" w:fill="FFFFFF"/>
        <w:spacing w:before="0" w:beforeAutospacing="0" w:after="0" w:afterAutospacing="0"/>
        <w:jc w:val="both"/>
        <w:rPr>
          <w:shd w:val="clear" w:color="auto" w:fill="FFFFFF"/>
        </w:rPr>
      </w:pPr>
      <w:r w:rsidRPr="002D34E8">
        <w:rPr>
          <w:shd w:val="clear" w:color="auto" w:fill="FFFFFF"/>
        </w:rPr>
        <w:t xml:space="preserve">5) ühinemine võib muul põhjusel kahjustada </w:t>
      </w:r>
      <w:r w:rsidR="00121DFC" w:rsidRPr="002D34E8">
        <w:rPr>
          <w:shd w:val="clear" w:color="auto" w:fill="FFFFFF"/>
        </w:rPr>
        <w:t>krüptovara</w:t>
      </w:r>
      <w:r w:rsidRPr="002D34E8">
        <w:rPr>
          <w:shd w:val="clear" w:color="auto" w:fill="FFFFFF"/>
        </w:rPr>
        <w:t>teenuse</w:t>
      </w:r>
      <w:r w:rsidR="00121DFC" w:rsidRPr="002D34E8">
        <w:rPr>
          <w:shd w:val="clear" w:color="auto" w:fill="FFFFFF"/>
        </w:rPr>
        <w:t xml:space="preserve"> </w:t>
      </w:r>
      <w:r w:rsidRPr="002D34E8">
        <w:rPr>
          <w:shd w:val="clear" w:color="auto" w:fill="FFFFFF"/>
        </w:rPr>
        <w:t xml:space="preserve">osutaja </w:t>
      </w:r>
      <w:r w:rsidR="0065491D" w:rsidRPr="002D34E8">
        <w:rPr>
          <w:shd w:val="clear" w:color="auto" w:fill="FFFFFF"/>
        </w:rPr>
        <w:t xml:space="preserve">või varapõhise tokeni emitendi </w:t>
      </w:r>
      <w:r w:rsidRPr="002D34E8">
        <w:rPr>
          <w:shd w:val="clear" w:color="auto" w:fill="FFFFFF"/>
        </w:rPr>
        <w:t>klientide</w:t>
      </w:r>
      <w:r w:rsidR="0065491D" w:rsidRPr="002D34E8">
        <w:rPr>
          <w:shd w:val="clear" w:color="auto" w:fill="FFFFFF"/>
        </w:rPr>
        <w:t>, krüptovara omanike</w:t>
      </w:r>
      <w:r w:rsidRPr="002D34E8">
        <w:rPr>
          <w:shd w:val="clear" w:color="auto" w:fill="FFFFFF"/>
        </w:rPr>
        <w:t xml:space="preserve"> või teiste võlausaldajate huve.</w:t>
      </w:r>
    </w:p>
    <w:p w14:paraId="1669E06C" w14:textId="77777777" w:rsidR="004C276C" w:rsidRPr="002D34E8" w:rsidRDefault="004C276C" w:rsidP="00743FBC">
      <w:pPr>
        <w:pStyle w:val="Normaallaadveeb"/>
        <w:shd w:val="clear" w:color="auto" w:fill="FFFFFF"/>
        <w:spacing w:before="0" w:beforeAutospacing="0" w:after="0" w:afterAutospacing="0"/>
        <w:jc w:val="both"/>
      </w:pPr>
    </w:p>
    <w:p w14:paraId="76D35FB4" w14:textId="2DE906DE" w:rsidR="004C276C" w:rsidRPr="002D34E8" w:rsidRDefault="004C276C" w:rsidP="00743FBC">
      <w:pPr>
        <w:pStyle w:val="Normaallaadveeb"/>
        <w:spacing w:before="0" w:beforeAutospacing="0" w:after="0" w:afterAutospacing="0"/>
        <w:jc w:val="both"/>
      </w:pPr>
      <w:r w:rsidRPr="002D34E8">
        <w:t>(1</w:t>
      </w:r>
      <w:r w:rsidR="00CE1535" w:rsidRPr="002D34E8">
        <w:t>2</w:t>
      </w:r>
      <w:r w:rsidRPr="002D34E8">
        <w:t>)</w:t>
      </w:r>
      <w:r w:rsidR="001538FD" w:rsidRPr="002D34E8">
        <w:t> </w:t>
      </w:r>
      <w:r w:rsidRPr="002D34E8">
        <w:t>Ühinevad äriühingud peavad avaldama teate ühinemisloa saamise kohta viivitamata vähemalt oma veebilehel.</w:t>
      </w:r>
    </w:p>
    <w:p w14:paraId="260B7FBE" w14:textId="77777777" w:rsidR="004C276C" w:rsidRPr="002D34E8" w:rsidRDefault="004C276C" w:rsidP="00743FBC">
      <w:pPr>
        <w:pStyle w:val="Normaallaadveeb"/>
        <w:spacing w:before="0" w:beforeAutospacing="0" w:after="0" w:afterAutospacing="0"/>
        <w:jc w:val="both"/>
      </w:pPr>
    </w:p>
    <w:p w14:paraId="22305F89" w14:textId="605104C2" w:rsidR="004C276C" w:rsidRPr="002D34E8" w:rsidRDefault="004C276C" w:rsidP="00743FBC">
      <w:pPr>
        <w:pStyle w:val="Normaallaadveeb"/>
        <w:spacing w:before="0" w:beforeAutospacing="0" w:after="0" w:afterAutospacing="0"/>
        <w:jc w:val="both"/>
      </w:pPr>
      <w:r w:rsidRPr="002D34E8">
        <w:lastRenderedPageBreak/>
        <w:t>(1</w:t>
      </w:r>
      <w:r w:rsidR="00CE1535" w:rsidRPr="002D34E8">
        <w:t>3</w:t>
      </w:r>
      <w:r w:rsidRPr="002D34E8">
        <w:t>)</w:t>
      </w:r>
      <w:r w:rsidR="001538FD" w:rsidRPr="002D34E8">
        <w:t> </w:t>
      </w:r>
      <w:r w:rsidRPr="002D34E8">
        <w:t xml:space="preserve">Ühinemise äriregistrisse kandmise avalduse esitab </w:t>
      </w:r>
      <w:r w:rsidR="00121DFC" w:rsidRPr="002D34E8">
        <w:t>krüptovara</w:t>
      </w:r>
      <w:r w:rsidRPr="002D34E8">
        <w:t>teenuse</w:t>
      </w:r>
      <w:r w:rsidR="00121DFC" w:rsidRPr="002D34E8">
        <w:t xml:space="preserve"> </w:t>
      </w:r>
      <w:r w:rsidRPr="002D34E8">
        <w:t xml:space="preserve">osutaja </w:t>
      </w:r>
      <w:r w:rsidR="0065491D" w:rsidRPr="002D34E8">
        <w:t xml:space="preserve">ja varapõhise tokeni emitent </w:t>
      </w:r>
      <w:r w:rsidRPr="002D34E8">
        <w:t>viivitamata pärast käesoleva paragrahvi lõikes 1</w:t>
      </w:r>
      <w:r w:rsidR="00BF31CF" w:rsidRPr="002D34E8">
        <w:t>2</w:t>
      </w:r>
      <w:r w:rsidRPr="002D34E8">
        <w:t xml:space="preserve"> nimetatud teate avaldamist.</w:t>
      </w:r>
    </w:p>
    <w:p w14:paraId="34CDD77F" w14:textId="77777777" w:rsidR="004C276C" w:rsidRPr="002D34E8" w:rsidRDefault="004C276C" w:rsidP="00743FBC">
      <w:pPr>
        <w:pStyle w:val="Pealkiri2"/>
        <w:spacing w:before="0" w:line="240" w:lineRule="auto"/>
        <w:jc w:val="both"/>
        <w:rPr>
          <w:rStyle w:val="Tugev"/>
          <w:rFonts w:cs="Times New Roman"/>
          <w:szCs w:val="24"/>
          <w:bdr w:val="none" w:sz="0" w:space="0" w:color="auto" w:frame="1"/>
        </w:rPr>
      </w:pPr>
      <w:bookmarkStart w:id="147" w:name="_Toc48637187"/>
    </w:p>
    <w:p w14:paraId="57D0FCFA" w14:textId="5803876A" w:rsidR="004C276C" w:rsidRPr="002D34E8" w:rsidRDefault="004C276C" w:rsidP="00743FBC">
      <w:pPr>
        <w:spacing w:after="0" w:line="240" w:lineRule="auto"/>
        <w:rPr>
          <w:b/>
        </w:rPr>
      </w:pPr>
      <w:bookmarkStart w:id="148" w:name="_Toc108170636"/>
      <w:bookmarkStart w:id="149" w:name="_Hlk134690236"/>
      <w:r w:rsidRPr="002D34E8">
        <w:rPr>
          <w:rStyle w:val="Tugev"/>
          <w:rFonts w:cs="Times New Roman"/>
          <w:bCs w:val="0"/>
          <w:szCs w:val="24"/>
          <w:bdr w:val="none" w:sz="0" w:space="0" w:color="auto" w:frame="1"/>
        </w:rPr>
        <w:t xml:space="preserve">§ </w:t>
      </w:r>
      <w:r w:rsidR="00AE01CD" w:rsidRPr="002D34E8">
        <w:rPr>
          <w:rStyle w:val="Tugev"/>
          <w:rFonts w:cs="Times New Roman"/>
          <w:bCs w:val="0"/>
          <w:szCs w:val="24"/>
          <w:bdr w:val="none" w:sz="0" w:space="0" w:color="auto" w:frame="1"/>
        </w:rPr>
        <w:t>2</w:t>
      </w:r>
      <w:r w:rsidR="00893DD5" w:rsidRPr="002D34E8">
        <w:rPr>
          <w:rStyle w:val="Tugev"/>
          <w:rFonts w:cs="Times New Roman"/>
          <w:bCs w:val="0"/>
          <w:szCs w:val="24"/>
          <w:bdr w:val="none" w:sz="0" w:space="0" w:color="auto" w:frame="1"/>
        </w:rPr>
        <w:t>2</w:t>
      </w:r>
      <w:r w:rsidRPr="002D34E8">
        <w:rPr>
          <w:rStyle w:val="Tugev"/>
          <w:rFonts w:cs="Times New Roman"/>
          <w:bCs w:val="0"/>
          <w:szCs w:val="24"/>
          <w:bdr w:val="none" w:sz="0" w:space="0" w:color="auto" w:frame="1"/>
        </w:rPr>
        <w:t>.</w:t>
      </w:r>
      <w:bookmarkStart w:id="150" w:name="para63"/>
      <w:r w:rsidRPr="002D34E8">
        <w:rPr>
          <w:b/>
          <w:bdr w:val="none" w:sz="0" w:space="0" w:color="auto" w:frame="1"/>
        </w:rPr>
        <w:t> </w:t>
      </w:r>
      <w:bookmarkStart w:id="151" w:name="_Hlk140063880"/>
      <w:bookmarkEnd w:id="150"/>
      <w:r w:rsidR="007D034C" w:rsidRPr="002D34E8">
        <w:rPr>
          <w:b/>
          <w:bdr w:val="none" w:sz="0" w:space="0" w:color="auto" w:frame="1"/>
        </w:rPr>
        <w:t xml:space="preserve">Krüptovarateenuse osutaja </w:t>
      </w:r>
      <w:r w:rsidR="0065491D" w:rsidRPr="002D34E8">
        <w:rPr>
          <w:b/>
          <w:bdr w:val="none" w:sz="0" w:space="0" w:color="auto" w:frame="1"/>
        </w:rPr>
        <w:t xml:space="preserve">ja varapõhise tokeni emitendi </w:t>
      </w:r>
      <w:r w:rsidR="007D034C" w:rsidRPr="002D34E8">
        <w:rPr>
          <w:b/>
          <w:bdr w:val="none" w:sz="0" w:space="0" w:color="auto" w:frame="1"/>
        </w:rPr>
        <w:t>j</w:t>
      </w:r>
      <w:r w:rsidRPr="002D34E8">
        <w:rPr>
          <w:b/>
        </w:rPr>
        <w:t>agunemine</w:t>
      </w:r>
      <w:bookmarkEnd w:id="147"/>
      <w:bookmarkEnd w:id="148"/>
    </w:p>
    <w:bookmarkEnd w:id="149"/>
    <w:bookmarkEnd w:id="151"/>
    <w:p w14:paraId="0785D47F" w14:textId="77777777" w:rsidR="004C276C" w:rsidRPr="002D34E8" w:rsidRDefault="004C276C" w:rsidP="00743FBC">
      <w:pPr>
        <w:spacing w:after="0" w:line="240" w:lineRule="auto"/>
        <w:jc w:val="both"/>
        <w:rPr>
          <w:szCs w:val="24"/>
        </w:rPr>
      </w:pPr>
    </w:p>
    <w:p w14:paraId="3435BF2A" w14:textId="7A1C5304" w:rsidR="004C276C" w:rsidRPr="002D34E8" w:rsidRDefault="00F96D5E" w:rsidP="00743FBC">
      <w:pPr>
        <w:pStyle w:val="Normaallaadveeb"/>
        <w:shd w:val="clear" w:color="auto" w:fill="FFFFFF"/>
        <w:spacing w:before="0" w:beforeAutospacing="0" w:after="0" w:afterAutospacing="0"/>
        <w:jc w:val="both"/>
      </w:pPr>
      <w:r w:rsidRPr="002D34E8">
        <w:t>Krüptovarateenuse osutaja</w:t>
      </w:r>
      <w:r w:rsidR="004C276C" w:rsidRPr="002D34E8">
        <w:t xml:space="preserve"> </w:t>
      </w:r>
      <w:r w:rsidR="0065491D" w:rsidRPr="002D34E8">
        <w:t xml:space="preserve">ja varapõhise tokeni emitendi </w:t>
      </w:r>
      <w:r w:rsidR="004C276C" w:rsidRPr="002D34E8">
        <w:t>jagunemine ei ole lubatud.</w:t>
      </w:r>
    </w:p>
    <w:p w14:paraId="0CF37C7D" w14:textId="77777777" w:rsidR="004C276C" w:rsidRPr="002D34E8" w:rsidRDefault="004C276C" w:rsidP="00743FBC">
      <w:pPr>
        <w:spacing w:after="0" w:line="240" w:lineRule="auto"/>
        <w:jc w:val="both"/>
        <w:rPr>
          <w:rFonts w:cs="Times New Roman"/>
          <w:szCs w:val="24"/>
        </w:rPr>
      </w:pPr>
    </w:p>
    <w:p w14:paraId="56C1335F" w14:textId="791E58C2" w:rsidR="004C276C" w:rsidRPr="002D34E8" w:rsidRDefault="004C276C" w:rsidP="00743FBC">
      <w:pPr>
        <w:spacing w:after="0" w:line="240" w:lineRule="auto"/>
        <w:rPr>
          <w:b/>
          <w:bCs/>
        </w:rPr>
      </w:pPr>
      <w:bookmarkStart w:id="152" w:name="_Toc48637189"/>
      <w:bookmarkStart w:id="153" w:name="_Toc108170638"/>
      <w:r w:rsidRPr="002D34E8">
        <w:rPr>
          <w:b/>
          <w:bCs/>
        </w:rPr>
        <w:t xml:space="preserve">§ </w:t>
      </w:r>
      <w:r w:rsidR="00AE01CD" w:rsidRPr="002D34E8">
        <w:rPr>
          <w:b/>
          <w:bCs/>
        </w:rPr>
        <w:t>2</w:t>
      </w:r>
      <w:r w:rsidR="00893DD5" w:rsidRPr="002D34E8">
        <w:rPr>
          <w:b/>
          <w:bCs/>
        </w:rPr>
        <w:t>3</w:t>
      </w:r>
      <w:r w:rsidRPr="002D34E8">
        <w:rPr>
          <w:b/>
          <w:bCs/>
        </w:rPr>
        <w:t xml:space="preserve">. </w:t>
      </w:r>
      <w:bookmarkStart w:id="154" w:name="_Hlk140063955"/>
      <w:r w:rsidR="007D034C" w:rsidRPr="002D34E8">
        <w:rPr>
          <w:b/>
          <w:bCs/>
        </w:rPr>
        <w:t xml:space="preserve">Krüptovarateenuse osutaja </w:t>
      </w:r>
      <w:r w:rsidR="0065491D" w:rsidRPr="002D34E8">
        <w:rPr>
          <w:b/>
          <w:bCs/>
        </w:rPr>
        <w:t xml:space="preserve">ja varapõhise tokeni emitendi </w:t>
      </w:r>
      <w:r w:rsidR="007D034C" w:rsidRPr="002D34E8">
        <w:rPr>
          <w:b/>
          <w:bCs/>
        </w:rPr>
        <w:t>l</w:t>
      </w:r>
      <w:r w:rsidRPr="002D34E8">
        <w:rPr>
          <w:b/>
          <w:bCs/>
        </w:rPr>
        <w:t>õpetamine</w:t>
      </w:r>
      <w:bookmarkEnd w:id="152"/>
      <w:bookmarkEnd w:id="153"/>
    </w:p>
    <w:bookmarkEnd w:id="154"/>
    <w:p w14:paraId="4CDCB7E0" w14:textId="77777777" w:rsidR="004C276C" w:rsidRPr="002D34E8" w:rsidRDefault="004C276C" w:rsidP="00743FBC">
      <w:pPr>
        <w:spacing w:after="0" w:line="240" w:lineRule="auto"/>
        <w:jc w:val="both"/>
        <w:rPr>
          <w:rFonts w:cs="Times New Roman"/>
          <w:szCs w:val="24"/>
        </w:rPr>
      </w:pPr>
    </w:p>
    <w:p w14:paraId="4A86E996" w14:textId="6E6AFE94" w:rsidR="004C276C" w:rsidRPr="002D34E8" w:rsidRDefault="004C276C" w:rsidP="00743FBC">
      <w:pPr>
        <w:spacing w:after="0" w:line="240" w:lineRule="auto"/>
        <w:jc w:val="both"/>
        <w:rPr>
          <w:rFonts w:cs="Times New Roman"/>
          <w:szCs w:val="24"/>
        </w:rPr>
      </w:pPr>
      <w:r w:rsidRPr="002D34E8">
        <w:rPr>
          <w:rFonts w:cs="Times New Roman"/>
          <w:szCs w:val="24"/>
        </w:rPr>
        <w:t>(1)</w:t>
      </w:r>
      <w:r w:rsidR="000D448D" w:rsidRPr="002D34E8">
        <w:rPr>
          <w:rFonts w:cs="Times New Roman"/>
          <w:szCs w:val="24"/>
        </w:rPr>
        <w:t> </w:t>
      </w:r>
      <w:r w:rsidR="004D03FC" w:rsidRPr="002D34E8">
        <w:rPr>
          <w:rFonts w:cs="Times New Roman"/>
          <w:szCs w:val="24"/>
        </w:rPr>
        <w:t>Krüptovarat</w:t>
      </w:r>
      <w:r w:rsidRPr="002D34E8">
        <w:rPr>
          <w:rFonts w:cs="Times New Roman"/>
          <w:szCs w:val="24"/>
        </w:rPr>
        <w:t>eenuse</w:t>
      </w:r>
      <w:r w:rsidR="004D03FC" w:rsidRPr="002D34E8">
        <w:rPr>
          <w:rFonts w:cs="Times New Roman"/>
          <w:szCs w:val="24"/>
        </w:rPr>
        <w:t xml:space="preserve"> </w:t>
      </w:r>
      <w:r w:rsidRPr="002D34E8">
        <w:rPr>
          <w:rFonts w:cs="Times New Roman"/>
          <w:szCs w:val="24"/>
        </w:rPr>
        <w:t xml:space="preserve">osutaja </w:t>
      </w:r>
      <w:r w:rsidR="0065491D" w:rsidRPr="002D34E8">
        <w:rPr>
          <w:rFonts w:cs="Times New Roman"/>
          <w:szCs w:val="24"/>
        </w:rPr>
        <w:t xml:space="preserve">ja varapõhise tokeni emitent </w:t>
      </w:r>
      <w:r w:rsidRPr="002D34E8">
        <w:rPr>
          <w:rFonts w:cs="Times New Roman"/>
          <w:szCs w:val="24"/>
        </w:rPr>
        <w:t>lõpetatakse äriseadustikus sätestatud korras, kui käesolevast seadusest ei tulene teisiti.</w:t>
      </w:r>
    </w:p>
    <w:p w14:paraId="34BBF7D5" w14:textId="77777777" w:rsidR="004C276C" w:rsidRPr="002D34E8" w:rsidRDefault="004C276C" w:rsidP="00743FBC">
      <w:pPr>
        <w:spacing w:after="0" w:line="240" w:lineRule="auto"/>
        <w:jc w:val="both"/>
        <w:rPr>
          <w:rFonts w:cs="Times New Roman"/>
          <w:szCs w:val="24"/>
        </w:rPr>
      </w:pPr>
    </w:p>
    <w:p w14:paraId="2A1F8624" w14:textId="2246EDF5" w:rsidR="004C276C" w:rsidRPr="002D34E8" w:rsidRDefault="004C276C" w:rsidP="00743FBC">
      <w:pPr>
        <w:spacing w:after="0" w:line="240" w:lineRule="auto"/>
        <w:jc w:val="both"/>
        <w:rPr>
          <w:rFonts w:cs="Times New Roman"/>
          <w:szCs w:val="24"/>
        </w:rPr>
      </w:pPr>
      <w:r w:rsidRPr="002D34E8">
        <w:rPr>
          <w:rFonts w:cs="Times New Roman"/>
          <w:szCs w:val="24"/>
        </w:rPr>
        <w:t xml:space="preserve">(2) </w:t>
      </w:r>
      <w:r w:rsidR="004D03FC" w:rsidRPr="002D34E8">
        <w:rPr>
          <w:rFonts w:cs="Times New Roman"/>
          <w:szCs w:val="24"/>
        </w:rPr>
        <w:t>Krüptovarateenuse osutaja</w:t>
      </w:r>
      <w:r w:rsidRPr="002D34E8">
        <w:rPr>
          <w:rFonts w:cs="Times New Roman"/>
          <w:szCs w:val="24"/>
        </w:rPr>
        <w:t xml:space="preserve"> </w:t>
      </w:r>
      <w:r w:rsidR="00664463" w:rsidRPr="002D34E8">
        <w:rPr>
          <w:rFonts w:cs="Times New Roman"/>
          <w:szCs w:val="24"/>
        </w:rPr>
        <w:t xml:space="preserve">ja varapõhise tokeni emitendi </w:t>
      </w:r>
      <w:r w:rsidR="005C1F2B" w:rsidRPr="002D34E8">
        <w:rPr>
          <w:rFonts w:cs="Times New Roman"/>
          <w:szCs w:val="24"/>
        </w:rPr>
        <w:t>vabatahtlik</w:t>
      </w:r>
      <w:r w:rsidR="002A2B2E" w:rsidRPr="002D34E8">
        <w:rPr>
          <w:rFonts w:cs="Times New Roman"/>
          <w:szCs w:val="24"/>
        </w:rPr>
        <w:t>uks</w:t>
      </w:r>
      <w:r w:rsidR="005C1F2B" w:rsidRPr="002D34E8">
        <w:rPr>
          <w:rFonts w:cs="Times New Roman"/>
          <w:szCs w:val="24"/>
        </w:rPr>
        <w:t xml:space="preserve"> </w:t>
      </w:r>
      <w:r w:rsidRPr="002D34E8">
        <w:rPr>
          <w:rFonts w:cs="Times New Roman"/>
          <w:szCs w:val="24"/>
        </w:rPr>
        <w:t>lõpetami</w:t>
      </w:r>
      <w:r w:rsidR="002A2B2E" w:rsidRPr="002D34E8">
        <w:rPr>
          <w:rFonts w:cs="Times New Roman"/>
          <w:szCs w:val="24"/>
        </w:rPr>
        <w:t>seks on vajalik</w:t>
      </w:r>
      <w:r w:rsidRPr="002D34E8">
        <w:rPr>
          <w:rFonts w:cs="Times New Roman"/>
          <w:szCs w:val="24"/>
        </w:rPr>
        <w:t xml:space="preserve"> Finantsinspektsiooni l</w:t>
      </w:r>
      <w:r w:rsidR="002A2B2E" w:rsidRPr="002D34E8">
        <w:rPr>
          <w:rFonts w:cs="Times New Roman"/>
          <w:szCs w:val="24"/>
        </w:rPr>
        <w:t>uba</w:t>
      </w:r>
      <w:r w:rsidR="00641C8B" w:rsidRPr="002D34E8">
        <w:rPr>
          <w:rFonts w:cs="Times New Roman"/>
          <w:szCs w:val="24"/>
        </w:rPr>
        <w:t xml:space="preserve"> </w:t>
      </w:r>
      <w:r w:rsidR="00664463" w:rsidRPr="002D34E8">
        <w:rPr>
          <w:rFonts w:cs="Times New Roman"/>
          <w:szCs w:val="24"/>
        </w:rPr>
        <w:t xml:space="preserve">(edaspidi </w:t>
      </w:r>
      <w:r w:rsidR="00664463" w:rsidRPr="002D34E8">
        <w:rPr>
          <w:rFonts w:cs="Times New Roman"/>
          <w:i/>
          <w:iCs/>
          <w:szCs w:val="24"/>
        </w:rPr>
        <w:t>lõpetamise luba)</w:t>
      </w:r>
      <w:r w:rsidRPr="002D34E8">
        <w:rPr>
          <w:rFonts w:cs="Times New Roman"/>
          <w:szCs w:val="24"/>
        </w:rPr>
        <w:t>.</w:t>
      </w:r>
    </w:p>
    <w:p w14:paraId="1669CBCD" w14:textId="77777777" w:rsidR="004C276C" w:rsidRPr="002D34E8" w:rsidRDefault="004C276C" w:rsidP="00743FBC">
      <w:pPr>
        <w:spacing w:after="0" w:line="240" w:lineRule="auto"/>
        <w:jc w:val="both"/>
        <w:rPr>
          <w:rFonts w:cs="Times New Roman"/>
          <w:szCs w:val="24"/>
        </w:rPr>
      </w:pPr>
    </w:p>
    <w:p w14:paraId="73BC3E34" w14:textId="69F4C722" w:rsidR="004C276C" w:rsidRPr="002D34E8" w:rsidRDefault="004C276C" w:rsidP="00743FBC">
      <w:pPr>
        <w:spacing w:after="0" w:line="240" w:lineRule="auto"/>
        <w:jc w:val="both"/>
        <w:rPr>
          <w:rFonts w:cs="Times New Roman"/>
          <w:szCs w:val="24"/>
        </w:rPr>
      </w:pPr>
      <w:r w:rsidRPr="002D34E8">
        <w:rPr>
          <w:rFonts w:cs="Times New Roman"/>
          <w:szCs w:val="24"/>
        </w:rPr>
        <w:t xml:space="preserve">(3) </w:t>
      </w:r>
      <w:r w:rsidR="00664463" w:rsidRPr="002D34E8">
        <w:rPr>
          <w:rFonts w:cs="Times New Roman"/>
          <w:szCs w:val="24"/>
        </w:rPr>
        <w:t>L</w:t>
      </w:r>
      <w:r w:rsidRPr="002D34E8">
        <w:rPr>
          <w:rFonts w:cs="Times New Roman"/>
          <w:szCs w:val="24"/>
        </w:rPr>
        <w:t xml:space="preserve">õpetamise loa saamiseks esitab </w:t>
      </w:r>
      <w:r w:rsidR="002A2B2E" w:rsidRPr="002D34E8">
        <w:rPr>
          <w:rFonts w:cs="Times New Roman"/>
          <w:szCs w:val="24"/>
        </w:rPr>
        <w:t xml:space="preserve">krüptovarateenuse osutaja </w:t>
      </w:r>
      <w:r w:rsidR="00664463" w:rsidRPr="002D34E8">
        <w:rPr>
          <w:rFonts w:cs="Times New Roman"/>
          <w:szCs w:val="24"/>
        </w:rPr>
        <w:t xml:space="preserve">või varapõhise tokeni emitent </w:t>
      </w:r>
      <w:r w:rsidRPr="002D34E8">
        <w:rPr>
          <w:rFonts w:cs="Times New Roman"/>
          <w:szCs w:val="24"/>
        </w:rPr>
        <w:t xml:space="preserve">Finantsinspektsioonile </w:t>
      </w:r>
      <w:r w:rsidR="002A2B2E" w:rsidRPr="002D34E8">
        <w:rPr>
          <w:rFonts w:cs="Times New Roman"/>
          <w:szCs w:val="24"/>
        </w:rPr>
        <w:t>taotluse</w:t>
      </w:r>
      <w:r w:rsidRPr="002D34E8">
        <w:rPr>
          <w:rFonts w:cs="Times New Roman"/>
          <w:szCs w:val="24"/>
        </w:rPr>
        <w:t>, millele lisatakse järgmised andmed ja dokumendid:</w:t>
      </w:r>
    </w:p>
    <w:p w14:paraId="17AB3CB7" w14:textId="64C276EC" w:rsidR="004C276C" w:rsidRPr="002D34E8" w:rsidRDefault="004C276C" w:rsidP="00743FBC">
      <w:pPr>
        <w:spacing w:after="0" w:line="240" w:lineRule="auto"/>
        <w:jc w:val="both"/>
        <w:rPr>
          <w:rFonts w:cs="Times New Roman"/>
          <w:szCs w:val="24"/>
        </w:rPr>
      </w:pPr>
      <w:r w:rsidRPr="002D34E8">
        <w:rPr>
          <w:rFonts w:cs="Times New Roman"/>
          <w:szCs w:val="24"/>
        </w:rPr>
        <w:t xml:space="preserve">1) </w:t>
      </w:r>
      <w:r w:rsidR="004D03FC" w:rsidRPr="002D34E8">
        <w:rPr>
          <w:rFonts w:cs="Times New Roman"/>
          <w:szCs w:val="24"/>
        </w:rPr>
        <w:t>krüptovarateenuse osutaja</w:t>
      </w:r>
      <w:r w:rsidRPr="002D34E8">
        <w:rPr>
          <w:rFonts w:cs="Times New Roman"/>
          <w:szCs w:val="24"/>
        </w:rPr>
        <w:t xml:space="preserve"> </w:t>
      </w:r>
      <w:r w:rsidR="00B51F50" w:rsidRPr="002D34E8">
        <w:rPr>
          <w:rFonts w:cs="Times New Roman"/>
          <w:szCs w:val="24"/>
        </w:rPr>
        <w:t xml:space="preserve">või varapõhise tokeni emitendi </w:t>
      </w:r>
      <w:r w:rsidRPr="002D34E8">
        <w:rPr>
          <w:rFonts w:cs="Times New Roman"/>
          <w:szCs w:val="24"/>
        </w:rPr>
        <w:t xml:space="preserve">üldkoosoleku või osanike koosoleku otsus lõpetamise ja </w:t>
      </w:r>
      <w:r w:rsidR="00B51F50" w:rsidRPr="002D34E8">
        <w:rPr>
          <w:rFonts w:cs="Times New Roman"/>
          <w:szCs w:val="24"/>
        </w:rPr>
        <w:t xml:space="preserve">lõpetamise </w:t>
      </w:r>
      <w:r w:rsidRPr="002D34E8">
        <w:rPr>
          <w:rFonts w:cs="Times New Roman"/>
          <w:szCs w:val="24"/>
        </w:rPr>
        <w:t>loa taotlemise kohta;</w:t>
      </w:r>
    </w:p>
    <w:p w14:paraId="1F44FAA5" w14:textId="2F2F0960" w:rsidR="004C276C" w:rsidRPr="002D34E8" w:rsidRDefault="004C276C" w:rsidP="00743FBC">
      <w:pPr>
        <w:spacing w:after="0" w:line="240" w:lineRule="auto"/>
        <w:jc w:val="both"/>
        <w:rPr>
          <w:rFonts w:cs="Times New Roman"/>
          <w:szCs w:val="24"/>
        </w:rPr>
      </w:pPr>
      <w:r w:rsidRPr="002D34E8">
        <w:rPr>
          <w:rFonts w:cs="Times New Roman"/>
          <w:szCs w:val="24"/>
        </w:rPr>
        <w:t xml:space="preserve">2) </w:t>
      </w:r>
      <w:r w:rsidR="00A13431" w:rsidRPr="002D34E8">
        <w:t>Euroopa Parlamendi ja nõukogu määruse (EL) 2023/</w:t>
      </w:r>
      <w:r w:rsidR="008B2386" w:rsidRPr="002D34E8">
        <w:t>1114</w:t>
      </w:r>
      <w:r w:rsidR="00A13431" w:rsidRPr="002D34E8">
        <w:rPr>
          <w:rFonts w:cs="Times New Roman"/>
          <w:szCs w:val="24"/>
        </w:rPr>
        <w:t xml:space="preserve"> </w:t>
      </w:r>
      <w:r w:rsidR="0060578C" w:rsidRPr="002D34E8">
        <w:rPr>
          <w:rFonts w:cs="Times New Roman"/>
          <w:szCs w:val="24"/>
        </w:rPr>
        <w:t xml:space="preserve">artikli </w:t>
      </w:r>
      <w:r w:rsidR="00852E77" w:rsidRPr="002D34E8">
        <w:rPr>
          <w:rFonts w:cs="Times New Roman"/>
          <w:szCs w:val="24"/>
        </w:rPr>
        <w:t xml:space="preserve">34 lõikes 7 või </w:t>
      </w:r>
      <w:r w:rsidR="00A13431" w:rsidRPr="002D34E8">
        <w:rPr>
          <w:rFonts w:cs="Times New Roman"/>
          <w:szCs w:val="24"/>
        </w:rPr>
        <w:t>artiklis</w:t>
      </w:r>
      <w:r w:rsidR="00994117" w:rsidRPr="002D34E8">
        <w:rPr>
          <w:rFonts w:cs="Times New Roman"/>
          <w:szCs w:val="24"/>
        </w:rPr>
        <w:t> </w:t>
      </w:r>
      <w:r w:rsidR="00A13431" w:rsidRPr="002D34E8">
        <w:rPr>
          <w:rFonts w:cs="Times New Roman"/>
          <w:szCs w:val="24"/>
        </w:rPr>
        <w:t xml:space="preserve">74 sätestatud kava, sealhulgas </w:t>
      </w:r>
      <w:r w:rsidR="00852E77" w:rsidRPr="002D34E8">
        <w:rPr>
          <w:rFonts w:cs="Times New Roman"/>
          <w:szCs w:val="24"/>
        </w:rPr>
        <w:t>krüptovaraturu osalise</w:t>
      </w:r>
      <w:r w:rsidRPr="002D34E8">
        <w:rPr>
          <w:rFonts w:cs="Times New Roman"/>
          <w:szCs w:val="24"/>
        </w:rPr>
        <w:t xml:space="preserve"> hinnang enda lõpetamise mõju kohta tema klientide huvidele;</w:t>
      </w:r>
    </w:p>
    <w:p w14:paraId="34504E54" w14:textId="47A1AEB3" w:rsidR="004C276C" w:rsidRPr="002D34E8" w:rsidRDefault="004C276C" w:rsidP="00743FBC">
      <w:pPr>
        <w:spacing w:after="0" w:line="240" w:lineRule="auto"/>
        <w:jc w:val="both"/>
        <w:rPr>
          <w:rFonts w:cs="Times New Roman"/>
          <w:szCs w:val="24"/>
        </w:rPr>
      </w:pPr>
      <w:r w:rsidRPr="002D34E8">
        <w:rPr>
          <w:rFonts w:cs="Times New Roman"/>
          <w:szCs w:val="24"/>
        </w:rPr>
        <w:t xml:space="preserve">3) kinnitus selle kohta, et kõik kliendisuhted ja kliendilepingud on lõpetatud või loovutatud teisele </w:t>
      </w:r>
      <w:r w:rsidR="004D03FC" w:rsidRPr="002D34E8">
        <w:rPr>
          <w:rFonts w:cs="Times New Roman"/>
          <w:szCs w:val="24"/>
        </w:rPr>
        <w:t>krüptovarateenuse osutajale</w:t>
      </w:r>
      <w:r w:rsidR="00B51F50" w:rsidRPr="002D34E8">
        <w:rPr>
          <w:rFonts w:cs="Times New Roman"/>
          <w:szCs w:val="24"/>
        </w:rPr>
        <w:t xml:space="preserve"> või varapõhise tokeni emitendile</w:t>
      </w:r>
      <w:r w:rsidRPr="002D34E8">
        <w:rPr>
          <w:rFonts w:cs="Times New Roman"/>
          <w:szCs w:val="24"/>
        </w:rPr>
        <w:t>;</w:t>
      </w:r>
    </w:p>
    <w:p w14:paraId="07D9C3D0" w14:textId="1A9DBC4D" w:rsidR="004C276C" w:rsidRPr="002D34E8" w:rsidRDefault="004C276C" w:rsidP="00743FBC">
      <w:pPr>
        <w:spacing w:after="0" w:line="240" w:lineRule="auto"/>
        <w:jc w:val="both"/>
        <w:rPr>
          <w:rFonts w:cs="Times New Roman"/>
          <w:szCs w:val="24"/>
        </w:rPr>
      </w:pPr>
      <w:r w:rsidRPr="002D34E8">
        <w:rPr>
          <w:rFonts w:cs="Times New Roman"/>
          <w:szCs w:val="24"/>
        </w:rPr>
        <w:t xml:space="preserve">4) </w:t>
      </w:r>
      <w:r w:rsidR="004D03FC" w:rsidRPr="002D34E8">
        <w:rPr>
          <w:rFonts w:cs="Times New Roman"/>
          <w:szCs w:val="24"/>
        </w:rPr>
        <w:t>krüptovarateenuse osutaja</w:t>
      </w:r>
      <w:r w:rsidRPr="002D34E8">
        <w:rPr>
          <w:rFonts w:cs="Times New Roman"/>
          <w:szCs w:val="24"/>
        </w:rPr>
        <w:t xml:space="preserve"> </w:t>
      </w:r>
      <w:r w:rsidR="00B51F50" w:rsidRPr="002D34E8">
        <w:rPr>
          <w:rFonts w:cs="Times New Roman"/>
          <w:szCs w:val="24"/>
        </w:rPr>
        <w:t xml:space="preserve">või varapõhise tokeni emitendi </w:t>
      </w:r>
      <w:r w:rsidRPr="002D34E8">
        <w:rPr>
          <w:rFonts w:cs="Times New Roman"/>
          <w:szCs w:val="24"/>
        </w:rPr>
        <w:t>regulaarne aruanne perioodi kohta viimasest regulaarse aruande esitamisest kuni käesoleva lõike punktis 1 nimetatud otsuse tegemiseni.</w:t>
      </w:r>
    </w:p>
    <w:p w14:paraId="4839A721" w14:textId="77777777" w:rsidR="004C276C" w:rsidRPr="002D34E8" w:rsidRDefault="004C276C" w:rsidP="00743FBC">
      <w:pPr>
        <w:spacing w:after="0" w:line="240" w:lineRule="auto"/>
        <w:jc w:val="both"/>
        <w:rPr>
          <w:rFonts w:cs="Times New Roman"/>
          <w:szCs w:val="24"/>
        </w:rPr>
      </w:pPr>
    </w:p>
    <w:p w14:paraId="47714172" w14:textId="3A4847B4" w:rsidR="004C276C" w:rsidRPr="002D34E8" w:rsidRDefault="004C276C" w:rsidP="00743FBC">
      <w:pPr>
        <w:spacing w:after="0" w:line="240" w:lineRule="auto"/>
        <w:jc w:val="both"/>
        <w:rPr>
          <w:rFonts w:cs="Times New Roman"/>
          <w:szCs w:val="24"/>
        </w:rPr>
      </w:pPr>
      <w:r w:rsidRPr="002D34E8">
        <w:rPr>
          <w:rFonts w:cs="Times New Roman"/>
          <w:szCs w:val="24"/>
        </w:rPr>
        <w:t>(</w:t>
      </w:r>
      <w:r w:rsidR="00595030" w:rsidRPr="002D34E8">
        <w:rPr>
          <w:rFonts w:cs="Times New Roman"/>
          <w:szCs w:val="24"/>
        </w:rPr>
        <w:t>4</w:t>
      </w:r>
      <w:r w:rsidRPr="002D34E8">
        <w:rPr>
          <w:rFonts w:cs="Times New Roman"/>
          <w:szCs w:val="24"/>
        </w:rPr>
        <w:t>) Otsuse lõpetamise loa andmise või sellest keeldumise kohta teeb Finantsinspektsioon kolme</w:t>
      </w:r>
      <w:r w:rsidRPr="002D34E8">
        <w:rPr>
          <w:szCs w:val="24"/>
        </w:rPr>
        <w:t xml:space="preserve"> kuu</w:t>
      </w:r>
      <w:r w:rsidRPr="002D34E8">
        <w:rPr>
          <w:rFonts w:cs="Times New Roman"/>
          <w:szCs w:val="24"/>
        </w:rPr>
        <w:t xml:space="preserve"> jooksul pärast kõigi nõuetekohaste andmete ja dokumentide </w:t>
      </w:r>
      <w:del w:id="155" w:author="Iivika Sale" w:date="2024-01-18T17:46:00Z">
        <w:r w:rsidRPr="002D34E8" w:rsidDel="006650BE">
          <w:rPr>
            <w:rFonts w:cs="Times New Roman"/>
            <w:szCs w:val="24"/>
          </w:rPr>
          <w:delText>esitamist</w:delText>
        </w:r>
      </w:del>
      <w:ins w:id="156" w:author="Iivika Sale" w:date="2024-01-18T17:46:00Z">
        <w:r w:rsidR="006650BE">
          <w:rPr>
            <w:rFonts w:cs="Times New Roman"/>
            <w:szCs w:val="24"/>
          </w:rPr>
          <w:t>saamist</w:t>
        </w:r>
      </w:ins>
      <w:r w:rsidRPr="002D34E8">
        <w:rPr>
          <w:rFonts w:cs="Times New Roman"/>
          <w:szCs w:val="24"/>
        </w:rPr>
        <w:t>.</w:t>
      </w:r>
    </w:p>
    <w:p w14:paraId="5EE88881" w14:textId="77777777" w:rsidR="004C276C" w:rsidRPr="002D34E8" w:rsidRDefault="004C276C" w:rsidP="00743FBC">
      <w:pPr>
        <w:spacing w:after="0" w:line="240" w:lineRule="auto"/>
        <w:jc w:val="both"/>
        <w:rPr>
          <w:rFonts w:cs="Times New Roman"/>
          <w:szCs w:val="24"/>
        </w:rPr>
      </w:pPr>
    </w:p>
    <w:p w14:paraId="19C9B1C1" w14:textId="5AF8162A" w:rsidR="004C276C" w:rsidRPr="002D34E8" w:rsidRDefault="004C276C" w:rsidP="00743FBC">
      <w:pPr>
        <w:spacing w:after="0" w:line="240" w:lineRule="auto"/>
        <w:jc w:val="both"/>
        <w:rPr>
          <w:rFonts w:cs="Times New Roman"/>
          <w:szCs w:val="24"/>
        </w:rPr>
      </w:pPr>
      <w:r w:rsidRPr="002D34E8">
        <w:rPr>
          <w:rFonts w:cs="Times New Roman"/>
          <w:szCs w:val="24"/>
        </w:rPr>
        <w:t>(</w:t>
      </w:r>
      <w:r w:rsidR="00595030" w:rsidRPr="002D34E8">
        <w:rPr>
          <w:rFonts w:cs="Times New Roman"/>
          <w:szCs w:val="24"/>
        </w:rPr>
        <w:t>5</w:t>
      </w:r>
      <w:r w:rsidRPr="002D34E8">
        <w:rPr>
          <w:rFonts w:cs="Times New Roman"/>
          <w:szCs w:val="24"/>
        </w:rPr>
        <w:t xml:space="preserve">) Finantsinspektsioon võib keelduda lõpetamise loa andmisest, kui </w:t>
      </w:r>
      <w:r w:rsidR="00595030" w:rsidRPr="002D34E8">
        <w:rPr>
          <w:rFonts w:cs="Times New Roman"/>
          <w:szCs w:val="24"/>
        </w:rPr>
        <w:t>krüptovara</w:t>
      </w:r>
      <w:r w:rsidRPr="002D34E8">
        <w:rPr>
          <w:rFonts w:cs="Times New Roman"/>
          <w:szCs w:val="24"/>
        </w:rPr>
        <w:t>teenuse</w:t>
      </w:r>
      <w:r w:rsidR="00595030" w:rsidRPr="002D34E8">
        <w:rPr>
          <w:rFonts w:cs="Times New Roman"/>
          <w:szCs w:val="24"/>
        </w:rPr>
        <w:t xml:space="preserve"> </w:t>
      </w:r>
      <w:r w:rsidRPr="002D34E8">
        <w:rPr>
          <w:rFonts w:cs="Times New Roman"/>
          <w:szCs w:val="24"/>
        </w:rPr>
        <w:t xml:space="preserve">osutaja </w:t>
      </w:r>
      <w:r w:rsidR="00B51F50" w:rsidRPr="002D34E8">
        <w:rPr>
          <w:rFonts w:cs="Times New Roman"/>
          <w:szCs w:val="24"/>
        </w:rPr>
        <w:t xml:space="preserve">või varapõhise tokeni emitendi </w:t>
      </w:r>
      <w:r w:rsidRPr="002D34E8">
        <w:rPr>
          <w:rFonts w:cs="Times New Roman"/>
          <w:szCs w:val="24"/>
        </w:rPr>
        <w:t>lõpetamine on vastuolus tema klientide huvidega.</w:t>
      </w:r>
    </w:p>
    <w:p w14:paraId="69B4FA60" w14:textId="77777777" w:rsidR="004C276C" w:rsidRPr="002D34E8" w:rsidRDefault="004C276C" w:rsidP="00743FBC">
      <w:pPr>
        <w:spacing w:after="0" w:line="240" w:lineRule="auto"/>
        <w:jc w:val="both"/>
        <w:rPr>
          <w:rFonts w:cs="Times New Roman"/>
          <w:szCs w:val="24"/>
        </w:rPr>
      </w:pPr>
    </w:p>
    <w:p w14:paraId="5EF616BB" w14:textId="119E7119" w:rsidR="004C276C" w:rsidRPr="002D34E8" w:rsidRDefault="004C276C" w:rsidP="00743FBC">
      <w:pPr>
        <w:spacing w:after="0" w:line="240" w:lineRule="auto"/>
        <w:jc w:val="both"/>
        <w:rPr>
          <w:rFonts w:cs="Times New Roman"/>
          <w:szCs w:val="24"/>
        </w:rPr>
      </w:pPr>
      <w:r w:rsidRPr="002D34E8">
        <w:rPr>
          <w:rFonts w:cs="Times New Roman"/>
          <w:szCs w:val="24"/>
        </w:rPr>
        <w:t>(</w:t>
      </w:r>
      <w:r w:rsidR="00595030" w:rsidRPr="002D34E8">
        <w:rPr>
          <w:rFonts w:cs="Times New Roman"/>
          <w:szCs w:val="24"/>
        </w:rPr>
        <w:t>6</w:t>
      </w:r>
      <w:r w:rsidRPr="002D34E8">
        <w:rPr>
          <w:rFonts w:cs="Times New Roman"/>
          <w:szCs w:val="24"/>
        </w:rPr>
        <w:t xml:space="preserve">) Otsuse lõpetamise loa andmise või sellest keeldumise kohta teeb Finantsinspektsioon viivitamata </w:t>
      </w:r>
      <w:r w:rsidR="00963524" w:rsidRPr="002D34E8">
        <w:rPr>
          <w:rFonts w:cs="Times New Roman"/>
          <w:szCs w:val="24"/>
        </w:rPr>
        <w:t>krüptovara</w:t>
      </w:r>
      <w:r w:rsidRPr="002D34E8">
        <w:rPr>
          <w:rFonts w:cs="Times New Roman"/>
          <w:szCs w:val="24"/>
        </w:rPr>
        <w:t>teenuse</w:t>
      </w:r>
      <w:r w:rsidR="00963524" w:rsidRPr="002D34E8">
        <w:rPr>
          <w:rFonts w:cs="Times New Roman"/>
          <w:szCs w:val="24"/>
        </w:rPr>
        <w:t xml:space="preserve"> </w:t>
      </w:r>
      <w:r w:rsidRPr="002D34E8">
        <w:rPr>
          <w:rFonts w:cs="Times New Roman"/>
          <w:szCs w:val="24"/>
        </w:rPr>
        <w:t xml:space="preserve">osutajale </w:t>
      </w:r>
      <w:r w:rsidR="00B51F50" w:rsidRPr="002D34E8">
        <w:rPr>
          <w:rFonts w:cs="Times New Roman"/>
          <w:szCs w:val="24"/>
        </w:rPr>
        <w:t xml:space="preserve">või varapõhise tokeni emitendile </w:t>
      </w:r>
      <w:r w:rsidRPr="002D34E8">
        <w:rPr>
          <w:rFonts w:cs="Times New Roman"/>
          <w:szCs w:val="24"/>
        </w:rPr>
        <w:t>teatavaks.</w:t>
      </w:r>
    </w:p>
    <w:p w14:paraId="53A750EF" w14:textId="77777777" w:rsidR="005A6005" w:rsidRPr="002D34E8" w:rsidRDefault="005A6005" w:rsidP="00743FBC">
      <w:pPr>
        <w:spacing w:after="0" w:line="240" w:lineRule="auto"/>
        <w:jc w:val="both"/>
        <w:rPr>
          <w:rFonts w:cs="Times New Roman"/>
          <w:szCs w:val="24"/>
        </w:rPr>
      </w:pPr>
    </w:p>
    <w:p w14:paraId="2D1A7707" w14:textId="7C42F2BE" w:rsidR="005A6005" w:rsidRPr="002D34E8" w:rsidRDefault="005A6005" w:rsidP="00743FBC">
      <w:pPr>
        <w:spacing w:after="0" w:line="240" w:lineRule="auto"/>
        <w:jc w:val="both"/>
        <w:rPr>
          <w:rFonts w:cs="Times New Roman"/>
          <w:szCs w:val="24"/>
        </w:rPr>
      </w:pPr>
      <w:bookmarkStart w:id="157" w:name="_Hlk151648772"/>
      <w:r w:rsidRPr="002D34E8">
        <w:rPr>
          <w:rFonts w:cs="Times New Roman"/>
          <w:szCs w:val="24"/>
        </w:rPr>
        <w:t>(7)</w:t>
      </w:r>
      <w:r w:rsidR="00994117" w:rsidRPr="002D34E8">
        <w:rPr>
          <w:rFonts w:cs="Times New Roman"/>
          <w:szCs w:val="24"/>
        </w:rPr>
        <w:t> </w:t>
      </w:r>
      <w:r w:rsidRPr="002D34E8">
        <w:rPr>
          <w:rFonts w:cs="Times New Roman"/>
          <w:szCs w:val="24"/>
        </w:rPr>
        <w:t>Varapõhise tokeni emitendi ja krüptovarateenuse osutaja võib sundlõpetada Finantsinspektsiooni avalduse alusel kohtu määrusega, kui Finantsinspektsioon on varapõhise tokeni emitendi või krüptovarateenuse osutaja tegevusloa Euroopa Parlamendi ja nõukogu määruse (EL) 2023/1114 artikli 24 või 64 alusel kehtetuks tunnistanud.</w:t>
      </w:r>
    </w:p>
    <w:p w14:paraId="205267D9" w14:textId="77777777" w:rsidR="005A6005" w:rsidRPr="002D34E8" w:rsidRDefault="005A6005" w:rsidP="00743FBC">
      <w:pPr>
        <w:spacing w:after="0" w:line="240" w:lineRule="auto"/>
        <w:jc w:val="both"/>
        <w:rPr>
          <w:rFonts w:cs="Times New Roman"/>
          <w:szCs w:val="24"/>
        </w:rPr>
      </w:pPr>
    </w:p>
    <w:p w14:paraId="3476938F" w14:textId="274220E7" w:rsidR="005A6005" w:rsidRPr="002D34E8" w:rsidRDefault="005A6005" w:rsidP="00743FBC">
      <w:pPr>
        <w:spacing w:after="0" w:line="240" w:lineRule="auto"/>
        <w:jc w:val="both"/>
        <w:rPr>
          <w:rFonts w:cs="Times New Roman"/>
          <w:color w:val="202020"/>
          <w:szCs w:val="24"/>
          <w:shd w:val="clear" w:color="auto" w:fill="FFFFFF"/>
        </w:rPr>
      </w:pPr>
      <w:r w:rsidRPr="002D34E8">
        <w:rPr>
          <w:rFonts w:cs="Times New Roman"/>
          <w:szCs w:val="24"/>
        </w:rPr>
        <w:t xml:space="preserve">(8) </w:t>
      </w:r>
      <w:r w:rsidRPr="002D34E8">
        <w:rPr>
          <w:rFonts w:cs="Times New Roman"/>
          <w:color w:val="202020"/>
          <w:szCs w:val="24"/>
          <w:shd w:val="clear" w:color="auto" w:fill="FFFFFF"/>
        </w:rPr>
        <w:t xml:space="preserve">Kohtule tuleb koos avaldusega esitada tõendid </w:t>
      </w:r>
      <w:r w:rsidRPr="002D34E8">
        <w:rPr>
          <w:rFonts w:cs="Times New Roman"/>
          <w:szCs w:val="24"/>
        </w:rPr>
        <w:t xml:space="preserve">Euroopa Parlamendi ja nõukogu määruse (EL) 2023/1114 artiklis 24 või 64 </w:t>
      </w:r>
      <w:r w:rsidRPr="002D34E8">
        <w:rPr>
          <w:rFonts w:cs="Times New Roman"/>
          <w:color w:val="202020"/>
          <w:szCs w:val="24"/>
          <w:shd w:val="clear" w:color="auto" w:fill="FFFFFF"/>
        </w:rPr>
        <w:t>sätestatud asjaolude kohta.</w:t>
      </w:r>
    </w:p>
    <w:p w14:paraId="568D69E6" w14:textId="77777777" w:rsidR="005A6005" w:rsidRPr="002D34E8" w:rsidRDefault="005A6005" w:rsidP="00743FBC">
      <w:pPr>
        <w:spacing w:after="0" w:line="240" w:lineRule="auto"/>
        <w:jc w:val="both"/>
        <w:rPr>
          <w:rFonts w:cs="Times New Roman"/>
          <w:color w:val="202020"/>
          <w:szCs w:val="24"/>
          <w:shd w:val="clear" w:color="auto" w:fill="FFFFFF"/>
        </w:rPr>
      </w:pPr>
    </w:p>
    <w:p w14:paraId="1D0C61A7" w14:textId="745E2A4E" w:rsidR="005A6005" w:rsidRPr="002D34E8" w:rsidRDefault="005A6005" w:rsidP="00743FBC">
      <w:pPr>
        <w:pStyle w:val="Normaallaadveeb"/>
        <w:shd w:val="clear" w:color="auto" w:fill="FFFFFF"/>
        <w:spacing w:before="0" w:beforeAutospacing="0" w:after="0" w:afterAutospacing="0"/>
        <w:jc w:val="both"/>
        <w:rPr>
          <w:rFonts w:eastAsiaTheme="minorHAnsi"/>
          <w:lang w:eastAsia="en-US"/>
        </w:rPr>
      </w:pPr>
      <w:r w:rsidRPr="002D34E8">
        <w:rPr>
          <w:rFonts w:eastAsiaTheme="minorHAnsi"/>
          <w:lang w:eastAsia="en-US"/>
        </w:rPr>
        <w:t xml:space="preserve">(9) </w:t>
      </w:r>
      <w:commentRangeStart w:id="158"/>
      <w:r w:rsidRPr="002D34E8">
        <w:rPr>
          <w:rFonts w:eastAsiaTheme="minorHAnsi"/>
          <w:lang w:eastAsia="en-US"/>
        </w:rPr>
        <w:t>Sundlikvideerimise</w:t>
      </w:r>
      <w:commentRangeEnd w:id="158"/>
      <w:r w:rsidR="003B0C44">
        <w:rPr>
          <w:rStyle w:val="Kommentaariviide"/>
          <w:rFonts w:eastAsiaTheme="minorHAnsi" w:cstheme="minorBidi"/>
          <w:lang w:eastAsia="en-US"/>
        </w:rPr>
        <w:commentReference w:id="158"/>
      </w:r>
      <w:r w:rsidRPr="002D34E8">
        <w:rPr>
          <w:rFonts w:eastAsiaTheme="minorHAnsi"/>
          <w:lang w:eastAsia="en-US"/>
        </w:rPr>
        <w:t xml:space="preserve"> otsustab kohus kolme tööpäeva jooksul vastava avalduse esitamisest arvates.</w:t>
      </w:r>
    </w:p>
    <w:p w14:paraId="0298E790" w14:textId="77777777" w:rsidR="005A6005" w:rsidRPr="002D34E8" w:rsidRDefault="005A6005" w:rsidP="00743FBC">
      <w:pPr>
        <w:pStyle w:val="Normaallaadveeb"/>
        <w:shd w:val="clear" w:color="auto" w:fill="FFFFFF"/>
        <w:spacing w:before="0" w:beforeAutospacing="0" w:after="0" w:afterAutospacing="0"/>
        <w:jc w:val="both"/>
        <w:rPr>
          <w:rFonts w:eastAsiaTheme="minorHAnsi"/>
          <w:lang w:eastAsia="en-US"/>
        </w:rPr>
      </w:pPr>
    </w:p>
    <w:p w14:paraId="7F0B0959" w14:textId="2C5F1981" w:rsidR="005A6005" w:rsidRPr="002D34E8" w:rsidRDefault="005A6005" w:rsidP="00743FBC">
      <w:pPr>
        <w:pStyle w:val="Normaallaadveeb"/>
        <w:shd w:val="clear" w:color="auto" w:fill="FFFFFF"/>
        <w:spacing w:before="0" w:beforeAutospacing="0" w:after="0" w:afterAutospacing="0"/>
        <w:jc w:val="both"/>
        <w:rPr>
          <w:rFonts w:eastAsiaTheme="minorHAnsi"/>
          <w:lang w:eastAsia="en-US"/>
        </w:rPr>
      </w:pPr>
      <w:r w:rsidRPr="002D34E8">
        <w:rPr>
          <w:rFonts w:eastAsiaTheme="minorHAnsi"/>
          <w:lang w:eastAsia="en-US"/>
        </w:rPr>
        <w:t>(10)</w:t>
      </w:r>
      <w:r w:rsidR="00994117" w:rsidRPr="002D34E8">
        <w:rPr>
          <w:rFonts w:eastAsiaTheme="minorHAnsi"/>
          <w:lang w:eastAsia="en-US"/>
        </w:rPr>
        <w:t> </w:t>
      </w:r>
      <w:r w:rsidRPr="002D34E8">
        <w:rPr>
          <w:rFonts w:eastAsiaTheme="minorHAnsi"/>
          <w:lang w:eastAsia="en-US"/>
        </w:rPr>
        <w:t>Sundlõpetamise määrus kuulub viivitamatule täitmisele ning kaebuse esitamine ja menetlemine ei peata likvideerijate tegevust.</w:t>
      </w:r>
    </w:p>
    <w:p w14:paraId="52AD07E1" w14:textId="77777777" w:rsidR="00991488" w:rsidRPr="002D34E8" w:rsidRDefault="00991488" w:rsidP="00743FBC">
      <w:pPr>
        <w:pStyle w:val="Normaallaadveeb"/>
        <w:shd w:val="clear" w:color="auto" w:fill="FFFFFF"/>
        <w:spacing w:before="0" w:beforeAutospacing="0" w:after="0" w:afterAutospacing="0"/>
        <w:jc w:val="both"/>
        <w:rPr>
          <w:rFonts w:eastAsiaTheme="minorHAnsi"/>
          <w:lang w:eastAsia="en-US"/>
        </w:rPr>
      </w:pPr>
    </w:p>
    <w:p w14:paraId="657298AF" w14:textId="6F1BB938" w:rsidR="005A6005" w:rsidRPr="002D34E8" w:rsidRDefault="005A6005" w:rsidP="00743FBC">
      <w:pPr>
        <w:pStyle w:val="Normaallaadveeb"/>
        <w:shd w:val="clear" w:color="auto" w:fill="FFFFFF"/>
        <w:spacing w:before="0" w:beforeAutospacing="0" w:after="0" w:afterAutospacing="0"/>
        <w:jc w:val="both"/>
        <w:rPr>
          <w:rFonts w:eastAsiaTheme="minorHAnsi"/>
          <w:lang w:eastAsia="en-US"/>
        </w:rPr>
      </w:pPr>
      <w:r w:rsidRPr="002D34E8">
        <w:rPr>
          <w:rFonts w:eastAsiaTheme="minorHAnsi"/>
          <w:lang w:eastAsia="en-US"/>
        </w:rPr>
        <w:lastRenderedPageBreak/>
        <w:t>(11)</w:t>
      </w:r>
      <w:r w:rsidR="00994117" w:rsidRPr="002D34E8">
        <w:rPr>
          <w:rFonts w:eastAsiaTheme="minorHAnsi"/>
          <w:lang w:eastAsia="en-US"/>
        </w:rPr>
        <w:t> </w:t>
      </w:r>
      <w:r w:rsidRPr="002D34E8">
        <w:rPr>
          <w:rFonts w:eastAsiaTheme="minorHAnsi"/>
          <w:lang w:eastAsia="en-US"/>
        </w:rPr>
        <w:t xml:space="preserve">Käesoleva paragrahvi lõikes </w:t>
      </w:r>
      <w:r w:rsidR="00D43D54" w:rsidRPr="002D34E8">
        <w:rPr>
          <w:rFonts w:eastAsiaTheme="minorHAnsi"/>
          <w:lang w:eastAsia="en-US"/>
        </w:rPr>
        <w:t>7</w:t>
      </w:r>
      <w:r w:rsidRPr="002D34E8">
        <w:rPr>
          <w:rFonts w:eastAsiaTheme="minorHAnsi"/>
          <w:lang w:eastAsia="en-US"/>
        </w:rPr>
        <w:t xml:space="preserve"> nimetatud juhul äriseadustiku </w:t>
      </w:r>
      <w:r w:rsidR="00FA2BA1" w:rsidRPr="002D34E8">
        <w:t>§</w:t>
      </w:r>
      <w:r w:rsidR="00994117" w:rsidRPr="002D34E8">
        <w:t> </w:t>
      </w:r>
      <w:r w:rsidR="00FA2BA1" w:rsidRPr="002D34E8">
        <w:t>203 lõikes</w:t>
      </w:r>
      <w:r w:rsidR="00994117" w:rsidRPr="002D34E8">
        <w:t> </w:t>
      </w:r>
      <w:r w:rsidR="00FA2BA1" w:rsidRPr="002D34E8">
        <w:t xml:space="preserve">3 või </w:t>
      </w:r>
      <w:r w:rsidRPr="002D34E8">
        <w:rPr>
          <w:rFonts w:eastAsiaTheme="minorHAnsi"/>
          <w:lang w:eastAsia="en-US"/>
        </w:rPr>
        <w:t>§</w:t>
      </w:r>
      <w:r w:rsidR="00994117" w:rsidRPr="002D34E8">
        <w:rPr>
          <w:rFonts w:eastAsiaTheme="minorHAnsi"/>
          <w:lang w:eastAsia="en-US"/>
        </w:rPr>
        <w:t> </w:t>
      </w:r>
      <w:r w:rsidRPr="002D34E8">
        <w:rPr>
          <w:rFonts w:eastAsiaTheme="minorHAnsi"/>
          <w:lang w:eastAsia="en-US"/>
        </w:rPr>
        <w:t>366 lõikes 3 sätestatut ei rakendata.</w:t>
      </w:r>
    </w:p>
    <w:bookmarkEnd w:id="157"/>
    <w:p w14:paraId="21D2E651" w14:textId="77777777" w:rsidR="004C276C" w:rsidRPr="002D34E8" w:rsidRDefault="004C276C" w:rsidP="00743FBC">
      <w:pPr>
        <w:spacing w:after="0" w:line="240" w:lineRule="auto"/>
        <w:jc w:val="both"/>
        <w:rPr>
          <w:rFonts w:cs="Times New Roman"/>
          <w:szCs w:val="24"/>
        </w:rPr>
      </w:pPr>
    </w:p>
    <w:p w14:paraId="32DA77DC" w14:textId="56A2AAB3" w:rsidR="004C276C" w:rsidRPr="002D34E8" w:rsidRDefault="004C276C" w:rsidP="00743FBC">
      <w:pPr>
        <w:spacing w:after="0" w:line="240" w:lineRule="auto"/>
        <w:rPr>
          <w:b/>
          <w:bCs/>
        </w:rPr>
      </w:pPr>
      <w:bookmarkStart w:id="159" w:name="_Toc48637190"/>
      <w:bookmarkStart w:id="160" w:name="_Toc108170639"/>
      <w:bookmarkStart w:id="161" w:name="_Hlk134690251"/>
      <w:r w:rsidRPr="002D34E8">
        <w:rPr>
          <w:b/>
          <w:bCs/>
        </w:rPr>
        <w:t xml:space="preserve">§ </w:t>
      </w:r>
      <w:r w:rsidR="00AE01CD" w:rsidRPr="002D34E8">
        <w:rPr>
          <w:b/>
          <w:bCs/>
        </w:rPr>
        <w:t>2</w:t>
      </w:r>
      <w:r w:rsidR="00893DD5" w:rsidRPr="002D34E8">
        <w:rPr>
          <w:b/>
          <w:bCs/>
        </w:rPr>
        <w:t>4</w:t>
      </w:r>
      <w:r w:rsidRPr="002D34E8">
        <w:rPr>
          <w:b/>
          <w:bCs/>
        </w:rPr>
        <w:t>. </w:t>
      </w:r>
      <w:bookmarkStart w:id="162" w:name="_Hlk140064205"/>
      <w:r w:rsidR="002A2B2E" w:rsidRPr="002D34E8">
        <w:rPr>
          <w:b/>
          <w:bCs/>
        </w:rPr>
        <w:t>Krüptovarateenuse osutaja</w:t>
      </w:r>
      <w:r w:rsidR="00B51F50" w:rsidRPr="002D34E8">
        <w:rPr>
          <w:b/>
          <w:bCs/>
        </w:rPr>
        <w:t xml:space="preserve"> ja varapõhise tokeni emitendi</w:t>
      </w:r>
      <w:r w:rsidR="002A2B2E" w:rsidRPr="002D34E8">
        <w:rPr>
          <w:b/>
          <w:bCs/>
        </w:rPr>
        <w:t xml:space="preserve"> p</w:t>
      </w:r>
      <w:r w:rsidRPr="002D34E8">
        <w:rPr>
          <w:b/>
          <w:bCs/>
        </w:rPr>
        <w:t>ankrot</w:t>
      </w:r>
      <w:bookmarkEnd w:id="159"/>
      <w:bookmarkEnd w:id="160"/>
      <w:bookmarkEnd w:id="162"/>
    </w:p>
    <w:bookmarkEnd w:id="161"/>
    <w:p w14:paraId="023502E0" w14:textId="77777777" w:rsidR="004C276C" w:rsidRPr="002D34E8" w:rsidRDefault="004C276C" w:rsidP="00743FBC">
      <w:pPr>
        <w:spacing w:after="0" w:line="240" w:lineRule="auto"/>
        <w:jc w:val="both"/>
        <w:rPr>
          <w:szCs w:val="24"/>
        </w:rPr>
      </w:pPr>
    </w:p>
    <w:p w14:paraId="46BBF795" w14:textId="6A205BA0" w:rsidR="004C276C" w:rsidRPr="002D34E8" w:rsidRDefault="004C276C" w:rsidP="00743FBC">
      <w:pPr>
        <w:spacing w:after="0" w:line="240" w:lineRule="auto"/>
        <w:jc w:val="both"/>
        <w:rPr>
          <w:rFonts w:cs="Times New Roman"/>
          <w:szCs w:val="24"/>
        </w:rPr>
      </w:pPr>
      <w:r w:rsidRPr="002D34E8">
        <w:rPr>
          <w:rFonts w:cs="Times New Roman"/>
          <w:szCs w:val="24"/>
        </w:rPr>
        <w:t xml:space="preserve">(1) </w:t>
      </w:r>
      <w:r w:rsidR="00595030" w:rsidRPr="002D34E8">
        <w:rPr>
          <w:rFonts w:cs="Times New Roman"/>
          <w:szCs w:val="24"/>
        </w:rPr>
        <w:t>Krüptovarat</w:t>
      </w:r>
      <w:r w:rsidRPr="002D34E8">
        <w:rPr>
          <w:rFonts w:cs="Times New Roman"/>
          <w:szCs w:val="24"/>
        </w:rPr>
        <w:t>eenuse</w:t>
      </w:r>
      <w:r w:rsidR="00595030" w:rsidRPr="002D34E8">
        <w:rPr>
          <w:rFonts w:cs="Times New Roman"/>
          <w:szCs w:val="24"/>
        </w:rPr>
        <w:t xml:space="preserve"> </w:t>
      </w:r>
      <w:r w:rsidRPr="002D34E8">
        <w:rPr>
          <w:rFonts w:cs="Times New Roman"/>
          <w:szCs w:val="24"/>
        </w:rPr>
        <w:t xml:space="preserve">osutaja </w:t>
      </w:r>
      <w:r w:rsidR="00B51F50" w:rsidRPr="002D34E8">
        <w:rPr>
          <w:rFonts w:cs="Times New Roman"/>
          <w:szCs w:val="24"/>
        </w:rPr>
        <w:t xml:space="preserve">ja varapõhise tokeni emitendi </w:t>
      </w:r>
      <w:r w:rsidRPr="002D34E8">
        <w:rPr>
          <w:rFonts w:cs="Times New Roman"/>
          <w:szCs w:val="24"/>
        </w:rPr>
        <w:t>suhtes võivad pankrotiavalduse esitada:</w:t>
      </w:r>
      <w:r w:rsidRPr="002D34E8">
        <w:rPr>
          <w:rFonts w:cs="Times New Roman"/>
          <w:szCs w:val="24"/>
        </w:rPr>
        <w:br/>
        <w:t>1) Finantsinspektsioon;</w:t>
      </w:r>
      <w:r w:rsidRPr="002D34E8">
        <w:rPr>
          <w:rFonts w:cs="Times New Roman"/>
          <w:szCs w:val="24"/>
        </w:rPr>
        <w:br/>
        <w:t>2) likvideerijad;</w:t>
      </w:r>
      <w:r w:rsidRPr="002D34E8">
        <w:rPr>
          <w:rFonts w:cs="Times New Roman"/>
          <w:szCs w:val="24"/>
        </w:rPr>
        <w:br/>
        <w:t>3) võlausaldajad.</w:t>
      </w:r>
    </w:p>
    <w:p w14:paraId="3415EF6A" w14:textId="77777777" w:rsidR="004C276C" w:rsidRPr="002D34E8" w:rsidRDefault="004C276C" w:rsidP="00743FBC">
      <w:pPr>
        <w:spacing w:after="0" w:line="240" w:lineRule="auto"/>
        <w:jc w:val="both"/>
        <w:rPr>
          <w:rFonts w:cs="Times New Roman"/>
          <w:szCs w:val="24"/>
        </w:rPr>
      </w:pPr>
    </w:p>
    <w:p w14:paraId="0CA84F1C" w14:textId="69BDF22F" w:rsidR="00DD6850" w:rsidRPr="002D34E8" w:rsidRDefault="00DD6850" w:rsidP="00743FBC">
      <w:pPr>
        <w:spacing w:after="0" w:line="240" w:lineRule="auto"/>
        <w:jc w:val="both"/>
        <w:rPr>
          <w:rFonts w:cs="Times New Roman"/>
          <w:szCs w:val="24"/>
        </w:rPr>
      </w:pPr>
      <w:r w:rsidRPr="002D34E8">
        <w:rPr>
          <w:rFonts w:cs="Times New Roman"/>
          <w:szCs w:val="24"/>
        </w:rPr>
        <w:t>(2)</w:t>
      </w:r>
      <w:r w:rsidR="002E3CF2" w:rsidRPr="002D34E8">
        <w:rPr>
          <w:rFonts w:cs="Times New Roman"/>
          <w:szCs w:val="24"/>
        </w:rPr>
        <w:t> </w:t>
      </w:r>
      <w:r w:rsidRPr="002D34E8">
        <w:rPr>
          <w:rFonts w:cs="Times New Roman"/>
          <w:szCs w:val="24"/>
        </w:rPr>
        <w:t>Tegutsev krüptovarateenuse osutaja või varapõhise tokeni emitent kui võlgnik võib pankrotiavalduse esitada ainult Finantsinspektsiooni nõusolekul.</w:t>
      </w:r>
    </w:p>
    <w:p w14:paraId="148633C5" w14:textId="77777777" w:rsidR="00DD6850" w:rsidRPr="002D34E8" w:rsidRDefault="00DD6850" w:rsidP="00743FBC">
      <w:pPr>
        <w:spacing w:after="0" w:line="240" w:lineRule="auto"/>
        <w:jc w:val="both"/>
        <w:rPr>
          <w:rFonts w:cs="Times New Roman"/>
          <w:szCs w:val="24"/>
        </w:rPr>
      </w:pPr>
    </w:p>
    <w:p w14:paraId="488E8FA5" w14:textId="3825351E" w:rsidR="004C276C" w:rsidRPr="002D34E8" w:rsidRDefault="004C276C" w:rsidP="00743FBC">
      <w:pPr>
        <w:spacing w:after="0" w:line="240" w:lineRule="auto"/>
        <w:jc w:val="both"/>
        <w:rPr>
          <w:rFonts w:cs="Times New Roman"/>
          <w:szCs w:val="24"/>
        </w:rPr>
      </w:pPr>
      <w:r w:rsidRPr="002D34E8">
        <w:rPr>
          <w:rFonts w:cs="Times New Roman"/>
          <w:szCs w:val="24"/>
        </w:rPr>
        <w:t>(</w:t>
      </w:r>
      <w:r w:rsidR="00DD6850" w:rsidRPr="002D34E8">
        <w:rPr>
          <w:rFonts w:cs="Times New Roman"/>
          <w:szCs w:val="24"/>
        </w:rPr>
        <w:t>3</w:t>
      </w:r>
      <w:r w:rsidRPr="002D34E8">
        <w:rPr>
          <w:rFonts w:cs="Times New Roman"/>
          <w:szCs w:val="24"/>
        </w:rPr>
        <w:t>)</w:t>
      </w:r>
      <w:r w:rsidR="002E3CF2" w:rsidRPr="002D34E8">
        <w:rPr>
          <w:rFonts w:cs="Times New Roman"/>
          <w:szCs w:val="24"/>
        </w:rPr>
        <w:t> </w:t>
      </w:r>
      <w:r w:rsidRPr="002D34E8">
        <w:rPr>
          <w:rFonts w:cs="Times New Roman"/>
          <w:szCs w:val="24"/>
        </w:rPr>
        <w:t xml:space="preserve">Tegutsev </w:t>
      </w:r>
      <w:r w:rsidR="00595030" w:rsidRPr="002D34E8">
        <w:rPr>
          <w:rFonts w:cs="Times New Roman"/>
          <w:szCs w:val="24"/>
        </w:rPr>
        <w:t>krüptovara</w:t>
      </w:r>
      <w:r w:rsidRPr="002D34E8">
        <w:rPr>
          <w:rFonts w:cs="Times New Roman"/>
          <w:szCs w:val="24"/>
        </w:rPr>
        <w:t>teenuse</w:t>
      </w:r>
      <w:r w:rsidR="00595030" w:rsidRPr="002D34E8">
        <w:rPr>
          <w:rFonts w:cs="Times New Roman"/>
          <w:szCs w:val="24"/>
        </w:rPr>
        <w:t xml:space="preserve"> </w:t>
      </w:r>
      <w:r w:rsidRPr="002D34E8">
        <w:rPr>
          <w:rFonts w:cs="Times New Roman"/>
          <w:szCs w:val="24"/>
        </w:rPr>
        <w:t xml:space="preserve">osutaja </w:t>
      </w:r>
      <w:r w:rsidR="00E8644E" w:rsidRPr="002D34E8">
        <w:rPr>
          <w:rFonts w:cs="Times New Roman"/>
          <w:szCs w:val="24"/>
        </w:rPr>
        <w:t xml:space="preserve">või </w:t>
      </w:r>
      <w:r w:rsidR="00B51F50" w:rsidRPr="002D34E8">
        <w:rPr>
          <w:rFonts w:cs="Times New Roman"/>
          <w:szCs w:val="24"/>
        </w:rPr>
        <w:t xml:space="preserve">varapõhise tokeni emitent </w:t>
      </w:r>
      <w:r w:rsidRPr="002D34E8">
        <w:rPr>
          <w:rFonts w:cs="Times New Roman"/>
          <w:szCs w:val="24"/>
        </w:rPr>
        <w:t>teavit</w:t>
      </w:r>
      <w:r w:rsidR="00E8644E" w:rsidRPr="002D34E8">
        <w:rPr>
          <w:rFonts w:cs="Times New Roman"/>
          <w:szCs w:val="24"/>
        </w:rPr>
        <w:t>ab</w:t>
      </w:r>
      <w:r w:rsidRPr="002D34E8">
        <w:rPr>
          <w:rFonts w:cs="Times New Roman"/>
          <w:szCs w:val="24"/>
        </w:rPr>
        <w:t xml:space="preserve"> viivitamata Finantsinspektsiooni</w:t>
      </w:r>
      <w:r w:rsidR="007D034C" w:rsidRPr="002D34E8">
        <w:rPr>
          <w:rFonts w:cs="Times New Roman"/>
          <w:szCs w:val="24"/>
        </w:rPr>
        <w:t>, kui tema suhtes on</w:t>
      </w:r>
      <w:r w:rsidRPr="002D34E8" w:rsidDel="000D6B7F">
        <w:rPr>
          <w:rFonts w:cs="Times New Roman"/>
          <w:szCs w:val="24"/>
        </w:rPr>
        <w:t xml:space="preserve"> </w:t>
      </w:r>
      <w:r w:rsidRPr="002D34E8">
        <w:rPr>
          <w:rFonts w:cs="Times New Roman"/>
          <w:szCs w:val="24"/>
        </w:rPr>
        <w:t>pankrotiavaldus</w:t>
      </w:r>
      <w:r w:rsidR="00DD6850" w:rsidRPr="002D34E8">
        <w:rPr>
          <w:rFonts w:cs="Times New Roman"/>
          <w:szCs w:val="24"/>
        </w:rPr>
        <w:t>e</w:t>
      </w:r>
      <w:r w:rsidR="007D034C" w:rsidRPr="002D34E8">
        <w:rPr>
          <w:rFonts w:cs="Times New Roman"/>
          <w:szCs w:val="24"/>
        </w:rPr>
        <w:t xml:space="preserve"> </w:t>
      </w:r>
      <w:r w:rsidR="00DD6850" w:rsidRPr="002D34E8">
        <w:rPr>
          <w:rFonts w:cs="Times New Roman"/>
          <w:szCs w:val="24"/>
        </w:rPr>
        <w:t>esitanud likvideerijad või võlausaldajad</w:t>
      </w:r>
      <w:r w:rsidRPr="002D34E8">
        <w:rPr>
          <w:rFonts w:cs="Times New Roman"/>
          <w:szCs w:val="24"/>
        </w:rPr>
        <w:t>.</w:t>
      </w:r>
    </w:p>
    <w:p w14:paraId="20299A7D" w14:textId="77777777" w:rsidR="004C276C" w:rsidRPr="002D34E8" w:rsidRDefault="004C276C" w:rsidP="00743FBC">
      <w:pPr>
        <w:spacing w:after="0" w:line="240" w:lineRule="auto"/>
        <w:jc w:val="both"/>
        <w:rPr>
          <w:rFonts w:cs="Times New Roman"/>
          <w:szCs w:val="24"/>
        </w:rPr>
      </w:pPr>
    </w:p>
    <w:p w14:paraId="428782D6" w14:textId="3708F3AC" w:rsidR="004C276C" w:rsidRPr="002D34E8" w:rsidRDefault="004C276C" w:rsidP="00743FBC">
      <w:pPr>
        <w:spacing w:after="0" w:line="240" w:lineRule="auto"/>
        <w:jc w:val="both"/>
        <w:rPr>
          <w:rFonts w:cs="Times New Roman"/>
          <w:szCs w:val="24"/>
        </w:rPr>
      </w:pPr>
      <w:r w:rsidRPr="002D34E8">
        <w:rPr>
          <w:rFonts w:cs="Times New Roman"/>
          <w:szCs w:val="24"/>
        </w:rPr>
        <w:t xml:space="preserve">(4) Teenuse osutamisega seoses </w:t>
      </w:r>
      <w:r w:rsidR="00595030" w:rsidRPr="002D34E8">
        <w:rPr>
          <w:rFonts w:cs="Times New Roman"/>
          <w:szCs w:val="24"/>
        </w:rPr>
        <w:t>krüptovarateenuse osutajale</w:t>
      </w:r>
      <w:r w:rsidRPr="002D34E8">
        <w:rPr>
          <w:rFonts w:cs="Times New Roman"/>
          <w:szCs w:val="24"/>
        </w:rPr>
        <w:t xml:space="preserve"> usaldatud kliendi vara, samuti selle arvel omandatud vara kuulub </w:t>
      </w:r>
      <w:r w:rsidR="007A6AFE" w:rsidRPr="002D34E8">
        <w:rPr>
          <w:rFonts w:cs="Times New Roman"/>
          <w:szCs w:val="24"/>
        </w:rPr>
        <w:t xml:space="preserve">kooskõlas </w:t>
      </w:r>
      <w:r w:rsidR="007A6AFE" w:rsidRPr="002D34E8">
        <w:rPr>
          <w:szCs w:val="24"/>
        </w:rPr>
        <w:t>Euroopa Parlamendi ja nõukogu määruse (EL)</w:t>
      </w:r>
      <w:r w:rsidR="00E12DB1" w:rsidRPr="002D34E8">
        <w:rPr>
          <w:szCs w:val="24"/>
        </w:rPr>
        <w:t> </w:t>
      </w:r>
      <w:r w:rsidR="007A6AFE" w:rsidRPr="002D34E8">
        <w:rPr>
          <w:szCs w:val="24"/>
        </w:rPr>
        <w:t>2023/</w:t>
      </w:r>
      <w:r w:rsidR="008B2386" w:rsidRPr="002D34E8">
        <w:rPr>
          <w:szCs w:val="24"/>
        </w:rPr>
        <w:t>1114</w:t>
      </w:r>
      <w:r w:rsidR="007A6AFE" w:rsidRPr="002D34E8">
        <w:rPr>
          <w:rFonts w:cs="Times New Roman"/>
          <w:szCs w:val="24"/>
        </w:rPr>
        <w:t xml:space="preserve"> artikliga 70 </w:t>
      </w:r>
      <w:r w:rsidRPr="002D34E8">
        <w:rPr>
          <w:rFonts w:cs="Times New Roman"/>
          <w:szCs w:val="24"/>
        </w:rPr>
        <w:t xml:space="preserve">kliendile ning seda ei arvata teenuseosutaja pankrotivara hulka ja selle arvel ei rahuldata </w:t>
      </w:r>
      <w:r w:rsidR="00963524" w:rsidRPr="002D34E8">
        <w:rPr>
          <w:rFonts w:cs="Times New Roman"/>
          <w:szCs w:val="24"/>
        </w:rPr>
        <w:t>krüptovarateenuse osutaja</w:t>
      </w:r>
      <w:r w:rsidRPr="002D34E8">
        <w:rPr>
          <w:rFonts w:cs="Times New Roman"/>
          <w:szCs w:val="24"/>
        </w:rPr>
        <w:t xml:space="preserve"> teiste võlausaldajate nõudeid.</w:t>
      </w:r>
    </w:p>
    <w:p w14:paraId="6754E69C" w14:textId="77777777" w:rsidR="004C276C" w:rsidRPr="002D34E8" w:rsidRDefault="004C276C" w:rsidP="00743FBC">
      <w:pPr>
        <w:spacing w:after="0" w:line="240" w:lineRule="auto"/>
        <w:jc w:val="both"/>
        <w:rPr>
          <w:rFonts w:cs="Times New Roman"/>
          <w:szCs w:val="24"/>
        </w:rPr>
      </w:pPr>
    </w:p>
    <w:p w14:paraId="18353EC5" w14:textId="64802EBB" w:rsidR="00843511" w:rsidRPr="002D34E8" w:rsidRDefault="00B51F50" w:rsidP="00743FBC">
      <w:pPr>
        <w:pStyle w:val="Pealkiri1"/>
        <w:spacing w:before="0" w:line="240" w:lineRule="auto"/>
        <w:rPr>
          <w:rFonts w:cs="Times New Roman"/>
          <w:sz w:val="24"/>
          <w:szCs w:val="24"/>
        </w:rPr>
      </w:pPr>
      <w:bookmarkStart w:id="163" w:name="_Toc48637191"/>
      <w:bookmarkStart w:id="164" w:name="_Toc108170640"/>
      <w:bookmarkStart w:id="165" w:name="_Hlk134690262"/>
      <w:r w:rsidRPr="002D34E8">
        <w:rPr>
          <w:rFonts w:cs="Times New Roman"/>
          <w:sz w:val="24"/>
          <w:szCs w:val="24"/>
        </w:rPr>
        <w:t>7</w:t>
      </w:r>
      <w:r w:rsidR="00843511" w:rsidRPr="002D34E8">
        <w:rPr>
          <w:rFonts w:cs="Times New Roman"/>
          <w:sz w:val="24"/>
          <w:szCs w:val="24"/>
        </w:rPr>
        <w:t>. peatükk</w:t>
      </w:r>
      <w:bookmarkEnd w:id="163"/>
      <w:bookmarkEnd w:id="164"/>
    </w:p>
    <w:p w14:paraId="4DB5D9B7" w14:textId="77777777" w:rsidR="00843511" w:rsidRPr="002D34E8" w:rsidRDefault="00843511" w:rsidP="00743FBC">
      <w:pPr>
        <w:pStyle w:val="Pealkiri1"/>
        <w:spacing w:before="0" w:line="240" w:lineRule="auto"/>
        <w:rPr>
          <w:rFonts w:cs="Times New Roman"/>
          <w:sz w:val="24"/>
          <w:szCs w:val="24"/>
        </w:rPr>
      </w:pPr>
      <w:bookmarkStart w:id="166" w:name="_Toc48637192"/>
      <w:bookmarkStart w:id="167" w:name="_Toc108170641"/>
      <w:r w:rsidRPr="002D34E8">
        <w:rPr>
          <w:rFonts w:cs="Times New Roman"/>
          <w:sz w:val="24"/>
          <w:szCs w:val="24"/>
        </w:rPr>
        <w:t>Järelevalve</w:t>
      </w:r>
      <w:bookmarkEnd w:id="166"/>
      <w:bookmarkEnd w:id="167"/>
    </w:p>
    <w:p w14:paraId="546E2CA1" w14:textId="77777777" w:rsidR="00843511" w:rsidRPr="002D34E8" w:rsidRDefault="00843511" w:rsidP="00743FBC">
      <w:pPr>
        <w:spacing w:after="0" w:line="240" w:lineRule="auto"/>
        <w:jc w:val="both"/>
        <w:rPr>
          <w:rFonts w:cs="Times New Roman"/>
          <w:szCs w:val="24"/>
        </w:rPr>
      </w:pPr>
    </w:p>
    <w:p w14:paraId="21B2EC97" w14:textId="6DF99E06" w:rsidR="00843511" w:rsidRPr="002D34E8" w:rsidRDefault="00843511" w:rsidP="00743FBC">
      <w:pPr>
        <w:spacing w:after="0" w:line="240" w:lineRule="auto"/>
        <w:jc w:val="both"/>
        <w:rPr>
          <w:rFonts w:cs="Times New Roman"/>
          <w:b/>
          <w:bCs/>
          <w:szCs w:val="24"/>
        </w:rPr>
      </w:pPr>
      <w:bookmarkStart w:id="168" w:name="_Hlk134690269"/>
      <w:bookmarkEnd w:id="165"/>
      <w:r w:rsidRPr="002D34E8">
        <w:rPr>
          <w:rFonts w:cs="Times New Roman"/>
          <w:b/>
          <w:bCs/>
          <w:szCs w:val="24"/>
        </w:rPr>
        <w:t xml:space="preserve">§ </w:t>
      </w:r>
      <w:r w:rsidR="00AE01CD" w:rsidRPr="002D34E8">
        <w:rPr>
          <w:rFonts w:cs="Times New Roman"/>
          <w:b/>
          <w:bCs/>
          <w:szCs w:val="24"/>
        </w:rPr>
        <w:t>2</w:t>
      </w:r>
      <w:r w:rsidR="00893DD5" w:rsidRPr="002D34E8">
        <w:rPr>
          <w:rFonts w:cs="Times New Roman"/>
          <w:b/>
          <w:bCs/>
          <w:szCs w:val="24"/>
        </w:rPr>
        <w:t>5</w:t>
      </w:r>
      <w:r w:rsidRPr="002D34E8">
        <w:rPr>
          <w:rFonts w:cs="Times New Roman"/>
          <w:b/>
          <w:bCs/>
          <w:szCs w:val="24"/>
        </w:rPr>
        <w:t>. Järelevalve eesmärk</w:t>
      </w:r>
    </w:p>
    <w:bookmarkEnd w:id="168"/>
    <w:p w14:paraId="682B16FF" w14:textId="77777777" w:rsidR="00843511" w:rsidRPr="002D34E8" w:rsidRDefault="00843511" w:rsidP="00743FBC">
      <w:pPr>
        <w:spacing w:after="0" w:line="240" w:lineRule="auto"/>
        <w:jc w:val="both"/>
        <w:rPr>
          <w:rFonts w:cs="Times New Roman"/>
          <w:szCs w:val="24"/>
        </w:rPr>
      </w:pPr>
    </w:p>
    <w:p w14:paraId="581E330A" w14:textId="723551A5" w:rsidR="00843511" w:rsidRPr="002D34E8" w:rsidRDefault="00843511" w:rsidP="00743FBC">
      <w:pPr>
        <w:spacing w:after="0" w:line="240" w:lineRule="auto"/>
        <w:jc w:val="both"/>
        <w:rPr>
          <w:rFonts w:cs="Times New Roman"/>
          <w:szCs w:val="24"/>
        </w:rPr>
      </w:pPr>
      <w:r w:rsidRPr="002D34E8">
        <w:rPr>
          <w:rFonts w:cs="Times New Roman"/>
          <w:szCs w:val="24"/>
        </w:rPr>
        <w:t>Järelevalve eesmärk on tagada</w:t>
      </w:r>
      <w:r w:rsidR="00D3485E" w:rsidRPr="002D34E8">
        <w:rPr>
          <w:rFonts w:cs="Times New Roman"/>
          <w:szCs w:val="24"/>
        </w:rPr>
        <w:t xml:space="preserve"> krüptovaraturu osalise</w:t>
      </w:r>
      <w:r w:rsidRPr="002D34E8">
        <w:rPr>
          <w:rFonts w:cs="Times New Roman"/>
          <w:szCs w:val="24"/>
        </w:rPr>
        <w:t xml:space="preserve"> asutamise ja tegevuse ning </w:t>
      </w:r>
      <w:r w:rsidR="002A2B2E" w:rsidRPr="002D34E8">
        <w:rPr>
          <w:rFonts w:cs="Times New Roman"/>
          <w:szCs w:val="24"/>
        </w:rPr>
        <w:t>krüptovara</w:t>
      </w:r>
      <w:r w:rsidRPr="002D34E8">
        <w:rPr>
          <w:rFonts w:cs="Times New Roman"/>
          <w:szCs w:val="24"/>
        </w:rPr>
        <w:t xml:space="preserve">teenuse osutamise ja lõpetamise </w:t>
      </w:r>
      <w:bookmarkStart w:id="169" w:name="_Hlk149128272"/>
      <w:r w:rsidRPr="002D34E8">
        <w:rPr>
          <w:rFonts w:cs="Times New Roman"/>
          <w:szCs w:val="24"/>
        </w:rPr>
        <w:t>vastavus käesolevale seadusele</w:t>
      </w:r>
      <w:r w:rsidR="00D3485E" w:rsidRPr="002D34E8">
        <w:rPr>
          <w:rFonts w:cs="Times New Roman"/>
          <w:szCs w:val="24"/>
        </w:rPr>
        <w:t xml:space="preserve">, </w:t>
      </w:r>
      <w:r w:rsidR="0057468E" w:rsidRPr="002D34E8">
        <w:rPr>
          <w:rFonts w:cs="Times New Roman"/>
          <w:szCs w:val="24"/>
          <w:shd w:val="clear" w:color="auto" w:fill="FFFFFF"/>
        </w:rPr>
        <w:t>Euroopa Parlamendi ja nõukogu määrus</w:t>
      </w:r>
      <w:r w:rsidR="007E2C2E" w:rsidRPr="002D34E8">
        <w:rPr>
          <w:rFonts w:cs="Times New Roman"/>
          <w:szCs w:val="24"/>
          <w:shd w:val="clear" w:color="auto" w:fill="FFFFFF"/>
        </w:rPr>
        <w:t>t</w:t>
      </w:r>
      <w:r w:rsidR="0057468E" w:rsidRPr="002D34E8">
        <w:rPr>
          <w:rFonts w:cs="Times New Roman"/>
          <w:szCs w:val="24"/>
          <w:shd w:val="clear" w:color="auto" w:fill="FFFFFF"/>
        </w:rPr>
        <w:t>ele (EL) 2022/2554</w:t>
      </w:r>
      <w:r w:rsidR="00481893" w:rsidRPr="002D34E8">
        <w:rPr>
          <w:rFonts w:cs="Times New Roman"/>
          <w:szCs w:val="24"/>
          <w:shd w:val="clear" w:color="auto" w:fill="FFFFFF"/>
        </w:rPr>
        <w:t xml:space="preserve"> </w:t>
      </w:r>
      <w:r w:rsidR="007E2C2E" w:rsidRPr="002D34E8">
        <w:rPr>
          <w:rFonts w:cs="Times New Roman"/>
          <w:szCs w:val="24"/>
          <w:shd w:val="clear" w:color="auto" w:fill="FFFFFF"/>
        </w:rPr>
        <w:t>ja</w:t>
      </w:r>
      <w:r w:rsidR="00D3485E" w:rsidRPr="002D34E8">
        <w:rPr>
          <w:rFonts w:cs="Times New Roman"/>
          <w:szCs w:val="24"/>
          <w:shd w:val="clear" w:color="auto" w:fill="FFFFFF"/>
        </w:rPr>
        <w:t xml:space="preserve"> (EL) 2023/</w:t>
      </w:r>
      <w:r w:rsidR="008B2386" w:rsidRPr="002D34E8">
        <w:rPr>
          <w:rFonts w:cs="Times New Roman"/>
          <w:szCs w:val="24"/>
          <w:shd w:val="clear" w:color="auto" w:fill="FFFFFF"/>
        </w:rPr>
        <w:t>1114</w:t>
      </w:r>
      <w:r w:rsidR="00D3485E" w:rsidRPr="002D34E8">
        <w:rPr>
          <w:rFonts w:cs="Times New Roman"/>
          <w:szCs w:val="24"/>
        </w:rPr>
        <w:t xml:space="preserve"> </w:t>
      </w:r>
      <w:r w:rsidR="00A73F7D" w:rsidRPr="002D34E8">
        <w:rPr>
          <w:rFonts w:cs="Times New Roman"/>
          <w:szCs w:val="24"/>
        </w:rPr>
        <w:t>ning</w:t>
      </w:r>
      <w:r w:rsidRPr="002D34E8">
        <w:rPr>
          <w:rFonts w:cs="Times New Roman"/>
          <w:szCs w:val="24"/>
        </w:rPr>
        <w:t xml:space="preserve"> </w:t>
      </w:r>
      <w:commentRangeStart w:id="170"/>
      <w:r w:rsidRPr="002D34E8">
        <w:rPr>
          <w:rFonts w:cs="Times New Roman"/>
          <w:szCs w:val="24"/>
        </w:rPr>
        <w:t>teistele õigusaktidele</w:t>
      </w:r>
      <w:bookmarkEnd w:id="169"/>
      <w:commentRangeEnd w:id="170"/>
      <w:r w:rsidR="00F05DE1">
        <w:rPr>
          <w:rStyle w:val="Kommentaariviide"/>
        </w:rPr>
        <w:commentReference w:id="170"/>
      </w:r>
      <w:r w:rsidRPr="002D34E8">
        <w:rPr>
          <w:rFonts w:cs="Times New Roman"/>
          <w:szCs w:val="24"/>
        </w:rPr>
        <w:t>, pidades eelkõige silmas</w:t>
      </w:r>
      <w:r w:rsidR="00B46DD1" w:rsidRPr="002D34E8">
        <w:rPr>
          <w:rFonts w:cs="Times New Roman"/>
          <w:szCs w:val="24"/>
        </w:rPr>
        <w:t xml:space="preserve"> krüptovara omanike ja krüptovarateenuse</w:t>
      </w:r>
      <w:r w:rsidRPr="002D34E8">
        <w:rPr>
          <w:rFonts w:cs="Times New Roman"/>
          <w:szCs w:val="24"/>
        </w:rPr>
        <w:t xml:space="preserve"> klientide huvide </w:t>
      </w:r>
      <w:r w:rsidR="00A73F7D" w:rsidRPr="002D34E8">
        <w:rPr>
          <w:rFonts w:cs="Times New Roman"/>
          <w:szCs w:val="24"/>
        </w:rPr>
        <w:t>ning</w:t>
      </w:r>
      <w:r w:rsidRPr="002D34E8">
        <w:rPr>
          <w:rFonts w:cs="Times New Roman"/>
          <w:szCs w:val="24"/>
        </w:rPr>
        <w:t xml:space="preserve"> õiguste kaitset.</w:t>
      </w:r>
    </w:p>
    <w:p w14:paraId="1998F0E2" w14:textId="77777777" w:rsidR="00843511" w:rsidRPr="002D34E8" w:rsidRDefault="00843511" w:rsidP="00743FBC">
      <w:pPr>
        <w:spacing w:after="0" w:line="240" w:lineRule="auto"/>
        <w:jc w:val="both"/>
        <w:rPr>
          <w:rFonts w:cs="Times New Roman"/>
          <w:b/>
          <w:bCs/>
          <w:szCs w:val="24"/>
        </w:rPr>
      </w:pPr>
    </w:p>
    <w:p w14:paraId="1B5DD74F" w14:textId="7CAFC4B3" w:rsidR="00843511" w:rsidRPr="002D34E8" w:rsidRDefault="00843511" w:rsidP="00743FBC">
      <w:pPr>
        <w:spacing w:after="0" w:line="240" w:lineRule="auto"/>
        <w:jc w:val="both"/>
        <w:rPr>
          <w:rFonts w:cs="Times New Roman"/>
          <w:b/>
          <w:bCs/>
          <w:szCs w:val="24"/>
        </w:rPr>
      </w:pPr>
      <w:bookmarkStart w:id="171" w:name="_Hlk134690277"/>
      <w:r w:rsidRPr="002D34E8">
        <w:rPr>
          <w:rFonts w:cs="Times New Roman"/>
          <w:b/>
          <w:bCs/>
          <w:szCs w:val="24"/>
        </w:rPr>
        <w:t xml:space="preserve">§ </w:t>
      </w:r>
      <w:r w:rsidR="00924504" w:rsidRPr="002D34E8">
        <w:rPr>
          <w:rFonts w:cs="Times New Roman"/>
          <w:b/>
          <w:bCs/>
          <w:szCs w:val="24"/>
        </w:rPr>
        <w:t>2</w:t>
      </w:r>
      <w:r w:rsidR="00893DD5" w:rsidRPr="002D34E8">
        <w:rPr>
          <w:rFonts w:cs="Times New Roman"/>
          <w:b/>
          <w:bCs/>
          <w:szCs w:val="24"/>
        </w:rPr>
        <w:t>6</w:t>
      </w:r>
      <w:r w:rsidRPr="002D34E8">
        <w:rPr>
          <w:rFonts w:cs="Times New Roman"/>
          <w:b/>
          <w:bCs/>
          <w:szCs w:val="24"/>
        </w:rPr>
        <w:t>. Järelevalve alused ja ulatus</w:t>
      </w:r>
    </w:p>
    <w:bookmarkEnd w:id="171"/>
    <w:p w14:paraId="7A19B6EE" w14:textId="77777777" w:rsidR="00843511" w:rsidRPr="002D34E8" w:rsidRDefault="00843511" w:rsidP="00743FBC">
      <w:pPr>
        <w:spacing w:after="0" w:line="240" w:lineRule="auto"/>
        <w:jc w:val="both"/>
        <w:rPr>
          <w:rFonts w:cs="Times New Roman"/>
          <w:b/>
          <w:bCs/>
          <w:szCs w:val="24"/>
        </w:rPr>
      </w:pPr>
    </w:p>
    <w:p w14:paraId="28ED5E1C" w14:textId="4C91803E" w:rsidR="002927EE" w:rsidRPr="002D34E8" w:rsidRDefault="00843511" w:rsidP="00743FBC">
      <w:pPr>
        <w:spacing w:after="0" w:line="240" w:lineRule="auto"/>
        <w:jc w:val="both"/>
        <w:rPr>
          <w:rFonts w:cs="Times New Roman"/>
          <w:szCs w:val="24"/>
        </w:rPr>
      </w:pPr>
      <w:r w:rsidRPr="002D34E8">
        <w:rPr>
          <w:rFonts w:cs="Times New Roman"/>
          <w:szCs w:val="24"/>
        </w:rPr>
        <w:t xml:space="preserve">(1) </w:t>
      </w:r>
      <w:bookmarkStart w:id="172" w:name="_Hlk149128287"/>
      <w:r w:rsidRPr="002D34E8">
        <w:rPr>
          <w:rFonts w:cs="Times New Roman"/>
          <w:szCs w:val="24"/>
        </w:rPr>
        <w:t xml:space="preserve">Finantsinspektsioon teostab järelevalvet </w:t>
      </w:r>
      <w:r w:rsidR="00D3485E" w:rsidRPr="002D34E8">
        <w:rPr>
          <w:rFonts w:cs="Times New Roman"/>
          <w:szCs w:val="24"/>
        </w:rPr>
        <w:t>krüptovaraturu osalise</w:t>
      </w:r>
      <w:r w:rsidRPr="002D34E8">
        <w:rPr>
          <w:rFonts w:cs="Times New Roman"/>
          <w:szCs w:val="24"/>
        </w:rPr>
        <w:t xml:space="preserve"> tegevuse üle käesoleva</w:t>
      </w:r>
      <w:r w:rsidR="00D6589B" w:rsidRPr="002D34E8">
        <w:rPr>
          <w:rFonts w:cs="Times New Roman"/>
          <w:szCs w:val="24"/>
        </w:rPr>
        <w:t xml:space="preserve"> </w:t>
      </w:r>
      <w:r w:rsidRPr="002D34E8">
        <w:rPr>
          <w:rFonts w:cs="Times New Roman"/>
          <w:szCs w:val="24"/>
        </w:rPr>
        <w:t xml:space="preserve">seaduse, </w:t>
      </w:r>
      <w:r w:rsidR="0057468E" w:rsidRPr="002D34E8">
        <w:rPr>
          <w:rFonts w:cs="Times New Roman"/>
          <w:szCs w:val="24"/>
          <w:shd w:val="clear" w:color="auto" w:fill="FFFFFF"/>
        </w:rPr>
        <w:t>Euroopa Parlamendi ja nõukogu määrus</w:t>
      </w:r>
      <w:r w:rsidR="007E2C2E" w:rsidRPr="002D34E8">
        <w:rPr>
          <w:rFonts w:cs="Times New Roman"/>
          <w:szCs w:val="24"/>
          <w:shd w:val="clear" w:color="auto" w:fill="FFFFFF"/>
        </w:rPr>
        <w:t>t</w:t>
      </w:r>
      <w:r w:rsidR="0057468E" w:rsidRPr="002D34E8">
        <w:rPr>
          <w:rFonts w:cs="Times New Roman"/>
          <w:szCs w:val="24"/>
          <w:shd w:val="clear" w:color="auto" w:fill="FFFFFF"/>
        </w:rPr>
        <w:t>e (EL) 2022/2554</w:t>
      </w:r>
      <w:r w:rsidR="00481893" w:rsidRPr="002D34E8">
        <w:rPr>
          <w:shd w:val="clear" w:color="auto" w:fill="FFFFFF"/>
        </w:rPr>
        <w:t xml:space="preserve"> </w:t>
      </w:r>
      <w:r w:rsidR="00062B18" w:rsidRPr="002D34E8">
        <w:rPr>
          <w:rFonts w:cs="Times New Roman"/>
          <w:szCs w:val="24"/>
          <w:shd w:val="clear" w:color="auto" w:fill="FFFFFF"/>
        </w:rPr>
        <w:t>ja</w:t>
      </w:r>
      <w:r w:rsidR="00E8644E" w:rsidRPr="002D34E8">
        <w:rPr>
          <w:rFonts w:cs="Times New Roman"/>
          <w:szCs w:val="24"/>
        </w:rPr>
        <w:t xml:space="preserve"> </w:t>
      </w:r>
      <w:r w:rsidR="00D3485E" w:rsidRPr="002D34E8">
        <w:rPr>
          <w:rFonts w:cs="Times New Roman"/>
          <w:szCs w:val="24"/>
          <w:shd w:val="clear" w:color="auto" w:fill="FFFFFF"/>
        </w:rPr>
        <w:t>(EL) 2023/</w:t>
      </w:r>
      <w:r w:rsidR="008B2386" w:rsidRPr="002D34E8">
        <w:rPr>
          <w:rFonts w:cs="Times New Roman"/>
          <w:szCs w:val="24"/>
          <w:shd w:val="clear" w:color="auto" w:fill="FFFFFF"/>
        </w:rPr>
        <w:t>1114</w:t>
      </w:r>
      <w:r w:rsidR="00D3485E" w:rsidRPr="002D34E8">
        <w:rPr>
          <w:rFonts w:cs="Times New Roman"/>
          <w:szCs w:val="24"/>
          <w:shd w:val="clear" w:color="auto" w:fill="FFFFFF"/>
        </w:rPr>
        <w:t>,</w:t>
      </w:r>
      <w:r w:rsidR="00D3485E" w:rsidRPr="002D34E8">
        <w:rPr>
          <w:rFonts w:cs="Times New Roman"/>
          <w:szCs w:val="24"/>
        </w:rPr>
        <w:t xml:space="preserve"> </w:t>
      </w:r>
      <w:r w:rsidRPr="002D34E8">
        <w:rPr>
          <w:rFonts w:cs="Times New Roman"/>
          <w:szCs w:val="24"/>
        </w:rPr>
        <w:t xml:space="preserve">Finantsinspektsiooni seaduse ja </w:t>
      </w:r>
      <w:r w:rsidR="00947EE9" w:rsidRPr="002D34E8">
        <w:rPr>
          <w:rFonts w:cs="Times New Roman"/>
          <w:szCs w:val="24"/>
        </w:rPr>
        <w:t>krüptovaraturu osalise</w:t>
      </w:r>
      <w:r w:rsidRPr="002D34E8">
        <w:rPr>
          <w:rFonts w:cs="Times New Roman"/>
          <w:szCs w:val="24"/>
        </w:rPr>
        <w:t xml:space="preserve"> tegevust reguleeriva </w:t>
      </w:r>
      <w:r w:rsidR="001872C7" w:rsidRPr="002D34E8">
        <w:rPr>
          <w:rFonts w:cs="Times New Roman"/>
          <w:szCs w:val="24"/>
        </w:rPr>
        <w:t xml:space="preserve">muu </w:t>
      </w:r>
      <w:r w:rsidRPr="002D34E8">
        <w:rPr>
          <w:rFonts w:cs="Times New Roman"/>
          <w:szCs w:val="24"/>
        </w:rPr>
        <w:t>õigusakti</w:t>
      </w:r>
      <w:r w:rsidR="007D034C" w:rsidRPr="002D34E8">
        <w:rPr>
          <w:rFonts w:cs="Times New Roman"/>
          <w:szCs w:val="24"/>
        </w:rPr>
        <w:t xml:space="preserve"> kohaselt</w:t>
      </w:r>
      <w:r w:rsidRPr="002D34E8">
        <w:rPr>
          <w:rFonts w:cs="Times New Roman"/>
          <w:szCs w:val="24"/>
        </w:rPr>
        <w:t xml:space="preserve"> ning </w:t>
      </w:r>
      <w:r w:rsidR="00D6589B" w:rsidRPr="002D34E8">
        <w:rPr>
          <w:rFonts w:cs="Times New Roman"/>
          <w:szCs w:val="24"/>
        </w:rPr>
        <w:t>selle</w:t>
      </w:r>
      <w:r w:rsidRPr="002D34E8">
        <w:rPr>
          <w:rFonts w:cs="Times New Roman"/>
          <w:szCs w:val="24"/>
        </w:rPr>
        <w:t xml:space="preserve"> alusel välja antud õigusaktis sätestatud korras.</w:t>
      </w:r>
      <w:r w:rsidR="00D6589B" w:rsidRPr="002D34E8">
        <w:rPr>
          <w:rFonts w:cs="Times New Roman"/>
          <w:szCs w:val="24"/>
        </w:rPr>
        <w:t xml:space="preserve"> </w:t>
      </w:r>
    </w:p>
    <w:bookmarkEnd w:id="172"/>
    <w:p w14:paraId="242E5052" w14:textId="77777777" w:rsidR="002927EE" w:rsidRPr="002D34E8" w:rsidRDefault="002927EE" w:rsidP="00743FBC">
      <w:pPr>
        <w:spacing w:after="0" w:line="240" w:lineRule="auto"/>
        <w:jc w:val="both"/>
        <w:rPr>
          <w:rFonts w:cs="Times New Roman"/>
          <w:szCs w:val="24"/>
        </w:rPr>
      </w:pPr>
    </w:p>
    <w:p w14:paraId="7AB889C2" w14:textId="3FD267AF" w:rsidR="00FD2FB5" w:rsidRPr="002D34E8" w:rsidRDefault="002927EE" w:rsidP="00743FBC">
      <w:pPr>
        <w:spacing w:after="0" w:line="240" w:lineRule="auto"/>
        <w:jc w:val="both"/>
        <w:rPr>
          <w:rFonts w:cs="Times New Roman"/>
          <w:szCs w:val="24"/>
        </w:rPr>
      </w:pPr>
      <w:bookmarkStart w:id="173" w:name="_Hlk151109026"/>
      <w:r w:rsidRPr="002D34E8">
        <w:rPr>
          <w:rFonts w:cs="Times New Roman"/>
          <w:szCs w:val="24"/>
          <w:shd w:val="clear" w:color="auto" w:fill="FFFFFF"/>
        </w:rPr>
        <w:t>(</w:t>
      </w:r>
      <w:r w:rsidR="00C822A3" w:rsidRPr="002D34E8">
        <w:rPr>
          <w:rFonts w:cs="Times New Roman"/>
          <w:szCs w:val="24"/>
          <w:shd w:val="clear" w:color="auto" w:fill="FFFFFF"/>
        </w:rPr>
        <w:t>2</w:t>
      </w:r>
      <w:r w:rsidRPr="002D34E8">
        <w:rPr>
          <w:rFonts w:cs="Times New Roman"/>
          <w:szCs w:val="24"/>
          <w:shd w:val="clear" w:color="auto" w:fill="FFFFFF"/>
        </w:rPr>
        <w:t xml:space="preserve">) </w:t>
      </w:r>
      <w:r w:rsidR="00CA38FC" w:rsidRPr="002D34E8">
        <w:rPr>
          <w:rFonts w:cs="Times New Roman"/>
          <w:szCs w:val="24"/>
          <w:shd w:val="clear" w:color="auto" w:fill="FFFFFF"/>
        </w:rPr>
        <w:t xml:space="preserve">Finantsinspektsioonil on </w:t>
      </w:r>
      <w:r w:rsidR="00A72AA9" w:rsidRPr="002D34E8">
        <w:rPr>
          <w:rFonts w:cs="Times New Roman"/>
          <w:szCs w:val="24"/>
          <w:shd w:val="clear" w:color="auto" w:fill="FFFFFF"/>
        </w:rPr>
        <w:t xml:space="preserve">Euroopa Parlamendi ja nõukogu määrustes (EL) 2022/2554 ja (EL) 2023/1114 </w:t>
      </w:r>
      <w:r w:rsidR="00CA38FC" w:rsidRPr="002D34E8">
        <w:rPr>
          <w:rFonts w:cs="Times New Roman"/>
          <w:szCs w:val="24"/>
          <w:shd w:val="clear" w:color="auto" w:fill="FFFFFF"/>
        </w:rPr>
        <w:t xml:space="preserve">sätestatud nõuete kohase täitmise üle järelevalve teostamisel kõik </w:t>
      </w:r>
      <w:r w:rsidR="00C822A3" w:rsidRPr="002D34E8">
        <w:rPr>
          <w:rFonts w:cs="Times New Roman"/>
          <w:szCs w:val="24"/>
          <w:shd w:val="clear" w:color="auto" w:fill="FFFFFF"/>
        </w:rPr>
        <w:t xml:space="preserve">nimetatud </w:t>
      </w:r>
      <w:r w:rsidRPr="002D34E8">
        <w:rPr>
          <w:rFonts w:cs="Times New Roman"/>
          <w:szCs w:val="24"/>
          <w:shd w:val="clear" w:color="auto" w:fill="FFFFFF"/>
        </w:rPr>
        <w:t xml:space="preserve">määrustes, </w:t>
      </w:r>
      <w:r w:rsidR="00CA38FC" w:rsidRPr="002D34E8">
        <w:rPr>
          <w:rFonts w:cs="Times New Roman"/>
          <w:szCs w:val="24"/>
          <w:shd w:val="clear" w:color="auto" w:fill="FFFFFF"/>
        </w:rPr>
        <w:t>käesolevas</w:t>
      </w:r>
      <w:r w:rsidR="00CA38FC" w:rsidRPr="002D34E8">
        <w:rPr>
          <w:rFonts w:cs="Times New Roman"/>
          <w:szCs w:val="24"/>
        </w:rPr>
        <w:t xml:space="preserve"> seaduses ja Finantsinspektsiooni seaduses sätestatud õigused.</w:t>
      </w:r>
    </w:p>
    <w:bookmarkEnd w:id="173"/>
    <w:p w14:paraId="57AC7E5E" w14:textId="77777777" w:rsidR="00843511" w:rsidRPr="002D34E8" w:rsidRDefault="00843511" w:rsidP="00743FBC">
      <w:pPr>
        <w:spacing w:after="0" w:line="240" w:lineRule="auto"/>
        <w:jc w:val="both"/>
        <w:rPr>
          <w:rFonts w:cs="Times New Roman"/>
          <w:b/>
          <w:bCs/>
          <w:szCs w:val="24"/>
        </w:rPr>
      </w:pPr>
    </w:p>
    <w:p w14:paraId="0F78BD69" w14:textId="170A4D60" w:rsidR="00843511" w:rsidRPr="002D34E8" w:rsidRDefault="00843511" w:rsidP="00743FBC">
      <w:pPr>
        <w:spacing w:after="0" w:line="240" w:lineRule="auto"/>
        <w:jc w:val="both"/>
        <w:rPr>
          <w:rFonts w:cs="Times New Roman"/>
          <w:szCs w:val="24"/>
        </w:rPr>
      </w:pPr>
      <w:r w:rsidRPr="002D34E8">
        <w:rPr>
          <w:rFonts w:cs="Times New Roman"/>
          <w:szCs w:val="24"/>
        </w:rPr>
        <w:t>(</w:t>
      </w:r>
      <w:r w:rsidR="00C822A3" w:rsidRPr="002D34E8">
        <w:rPr>
          <w:rFonts w:cs="Times New Roman"/>
          <w:szCs w:val="24"/>
        </w:rPr>
        <w:t>3</w:t>
      </w:r>
      <w:r w:rsidRPr="002D34E8">
        <w:rPr>
          <w:rFonts w:cs="Times New Roman"/>
          <w:szCs w:val="24"/>
        </w:rPr>
        <w:t>) Finantsinspektsiooni järelevalvetegevus hõlmab:</w:t>
      </w:r>
    </w:p>
    <w:p w14:paraId="26070FC8" w14:textId="64F936E3" w:rsidR="00843511" w:rsidRPr="002D34E8" w:rsidRDefault="00843511" w:rsidP="00743FBC">
      <w:pPr>
        <w:spacing w:after="0" w:line="240" w:lineRule="auto"/>
        <w:jc w:val="both"/>
        <w:rPr>
          <w:rFonts w:cs="Times New Roman"/>
          <w:szCs w:val="24"/>
        </w:rPr>
      </w:pPr>
      <w:r w:rsidRPr="002D34E8">
        <w:rPr>
          <w:rFonts w:cs="Times New Roman"/>
          <w:szCs w:val="24"/>
        </w:rPr>
        <w:t>1) kõiki</w:t>
      </w:r>
      <w:r w:rsidR="00947EE9" w:rsidRPr="002D34E8">
        <w:rPr>
          <w:rFonts w:cs="Times New Roman"/>
          <w:szCs w:val="24"/>
        </w:rPr>
        <w:t xml:space="preserve"> krüptovaraturu osalisi</w:t>
      </w:r>
      <w:r w:rsidRPr="002D34E8">
        <w:rPr>
          <w:rFonts w:cs="Times New Roman"/>
          <w:szCs w:val="24"/>
        </w:rPr>
        <w:t>, kes on asutatud Eestis;</w:t>
      </w:r>
    </w:p>
    <w:p w14:paraId="77F52CB1" w14:textId="65928804" w:rsidR="00843511" w:rsidRPr="002D34E8" w:rsidRDefault="00843511" w:rsidP="00743FBC">
      <w:pPr>
        <w:spacing w:after="0" w:line="240" w:lineRule="auto"/>
        <w:jc w:val="both"/>
        <w:rPr>
          <w:rFonts w:cs="Times New Roman"/>
          <w:szCs w:val="24"/>
        </w:rPr>
      </w:pPr>
      <w:r w:rsidRPr="002D34E8">
        <w:rPr>
          <w:rFonts w:cs="Times New Roman"/>
          <w:szCs w:val="24"/>
        </w:rPr>
        <w:t xml:space="preserve">2) Eesti </w:t>
      </w:r>
      <w:r w:rsidR="00EF573F" w:rsidRPr="002D34E8">
        <w:rPr>
          <w:rFonts w:cs="Times New Roman"/>
          <w:szCs w:val="24"/>
        </w:rPr>
        <w:t>krüptovaraturu osalise</w:t>
      </w:r>
      <w:r w:rsidRPr="002D34E8">
        <w:rPr>
          <w:rFonts w:cs="Times New Roman"/>
          <w:szCs w:val="24"/>
        </w:rPr>
        <w:t xml:space="preserve"> </w:t>
      </w:r>
      <w:r w:rsidR="00094A93" w:rsidRPr="002D34E8">
        <w:rPr>
          <w:rFonts w:cs="Times New Roman"/>
          <w:szCs w:val="24"/>
        </w:rPr>
        <w:t>välisriigis</w:t>
      </w:r>
      <w:r w:rsidR="00947EE9" w:rsidRPr="002D34E8">
        <w:rPr>
          <w:rFonts w:cs="Times New Roman"/>
          <w:szCs w:val="24"/>
        </w:rPr>
        <w:t xml:space="preserve"> </w:t>
      </w:r>
      <w:r w:rsidR="00272EB7" w:rsidRPr="002D34E8">
        <w:rPr>
          <w:rFonts w:cs="Times New Roman"/>
          <w:szCs w:val="24"/>
        </w:rPr>
        <w:t>asutatud</w:t>
      </w:r>
      <w:r w:rsidRPr="002D34E8">
        <w:rPr>
          <w:rFonts w:cs="Times New Roman"/>
          <w:szCs w:val="24"/>
        </w:rPr>
        <w:t xml:space="preserve"> filiaale, kui </w:t>
      </w:r>
      <w:r w:rsidR="00A11D0E" w:rsidRPr="002D34E8">
        <w:rPr>
          <w:rFonts w:cs="Times New Roman"/>
          <w:szCs w:val="24"/>
        </w:rPr>
        <w:t xml:space="preserve">nende </w:t>
      </w:r>
      <w:r w:rsidRPr="002D34E8">
        <w:rPr>
          <w:rFonts w:cs="Times New Roman"/>
          <w:szCs w:val="24"/>
        </w:rPr>
        <w:t xml:space="preserve">üle ei teosta järelevalvet </w:t>
      </w:r>
      <w:r w:rsidR="00094A93" w:rsidRPr="002D34E8">
        <w:rPr>
          <w:rFonts w:cs="Times New Roman"/>
          <w:szCs w:val="24"/>
        </w:rPr>
        <w:t>välisriig</w:t>
      </w:r>
      <w:r w:rsidR="00AE01CD" w:rsidRPr="002D34E8">
        <w:rPr>
          <w:rFonts w:cs="Times New Roman"/>
          <w:szCs w:val="24"/>
        </w:rPr>
        <w:t>i</w:t>
      </w:r>
      <w:r w:rsidRPr="002D34E8">
        <w:rPr>
          <w:rFonts w:cs="Times New Roman"/>
          <w:szCs w:val="24"/>
        </w:rPr>
        <w:t xml:space="preserve"> finantsjärelevalveasutus või kui selle riigi finantsjärelevalveasutusega on sõlmitud vastav kokkulepe;</w:t>
      </w:r>
    </w:p>
    <w:p w14:paraId="13C0759E" w14:textId="1FB782C8" w:rsidR="00843511" w:rsidRPr="002D34E8" w:rsidRDefault="00843511" w:rsidP="00743FBC">
      <w:pPr>
        <w:spacing w:after="0" w:line="240" w:lineRule="auto"/>
        <w:jc w:val="both"/>
        <w:rPr>
          <w:rFonts w:cs="Times New Roman"/>
          <w:szCs w:val="24"/>
        </w:rPr>
      </w:pPr>
      <w:r w:rsidRPr="002D34E8">
        <w:rPr>
          <w:rFonts w:cs="Times New Roman"/>
          <w:szCs w:val="24"/>
        </w:rPr>
        <w:t xml:space="preserve">3) kolmandaid isikuid, kellele on </w:t>
      </w:r>
      <w:r w:rsidR="00947EE9" w:rsidRPr="002D34E8">
        <w:rPr>
          <w:rFonts w:cs="Times New Roman"/>
          <w:szCs w:val="24"/>
        </w:rPr>
        <w:t>krüptovara</w:t>
      </w:r>
      <w:r w:rsidRPr="002D34E8">
        <w:rPr>
          <w:rFonts w:cs="Times New Roman"/>
          <w:szCs w:val="24"/>
        </w:rPr>
        <w:t>t</w:t>
      </w:r>
      <w:r w:rsidR="00AE01CD" w:rsidRPr="002D34E8">
        <w:rPr>
          <w:rFonts w:cs="Times New Roman"/>
          <w:szCs w:val="24"/>
        </w:rPr>
        <w:t xml:space="preserve">uru osalise </w:t>
      </w:r>
      <w:r w:rsidRPr="002D34E8">
        <w:rPr>
          <w:rFonts w:cs="Times New Roman"/>
          <w:szCs w:val="24"/>
        </w:rPr>
        <w:t>ülesanded edasi antud</w:t>
      </w:r>
      <w:r w:rsidR="00947EE9" w:rsidRPr="002D34E8">
        <w:rPr>
          <w:rFonts w:cs="Times New Roman"/>
          <w:szCs w:val="24"/>
        </w:rPr>
        <w:t>;</w:t>
      </w:r>
    </w:p>
    <w:p w14:paraId="4446FBD6" w14:textId="5B3EFC2F" w:rsidR="00843511" w:rsidRPr="002D34E8" w:rsidRDefault="005C2A79" w:rsidP="00743FBC">
      <w:pPr>
        <w:spacing w:after="0" w:line="240" w:lineRule="auto"/>
        <w:jc w:val="both"/>
        <w:rPr>
          <w:rFonts w:cs="Times New Roman"/>
          <w:szCs w:val="24"/>
        </w:rPr>
      </w:pPr>
      <w:r w:rsidRPr="002D34E8">
        <w:rPr>
          <w:rFonts w:cs="Times New Roman"/>
          <w:szCs w:val="24"/>
        </w:rPr>
        <w:lastRenderedPageBreak/>
        <w:t>4</w:t>
      </w:r>
      <w:r w:rsidR="00843511" w:rsidRPr="002D34E8">
        <w:rPr>
          <w:rFonts w:cs="Times New Roman"/>
          <w:szCs w:val="24"/>
        </w:rPr>
        <w:t>)</w:t>
      </w:r>
      <w:r w:rsidR="00F839DA" w:rsidRPr="002D34E8">
        <w:rPr>
          <w:rFonts w:cs="Times New Roman"/>
          <w:szCs w:val="24"/>
        </w:rPr>
        <w:t xml:space="preserve"> </w:t>
      </w:r>
      <w:r w:rsidR="00F839DA" w:rsidRPr="002D34E8">
        <w:rPr>
          <w:rFonts w:cs="Times New Roman"/>
          <w:szCs w:val="24"/>
          <w:shd w:val="clear" w:color="auto" w:fill="FFFFFF"/>
        </w:rPr>
        <w:t>Euroopa Parlamendi ja nõukogu määruse (EL) 2023/1114</w:t>
      </w:r>
      <w:r w:rsidR="00F839DA" w:rsidRPr="002D34E8">
        <w:rPr>
          <w:rFonts w:cs="Times New Roman"/>
          <w:szCs w:val="24"/>
        </w:rPr>
        <w:t xml:space="preserve"> alusel liidus tegutsemise õigust omava</w:t>
      </w:r>
      <w:r w:rsidR="00B46901" w:rsidRPr="002D34E8">
        <w:rPr>
          <w:rFonts w:cs="Times New Roman"/>
          <w:szCs w:val="24"/>
        </w:rPr>
        <w:t>i</w:t>
      </w:r>
      <w:r w:rsidR="00F839DA" w:rsidRPr="002D34E8">
        <w:rPr>
          <w:rFonts w:cs="Times New Roman"/>
          <w:szCs w:val="24"/>
        </w:rPr>
        <w:t>d</w:t>
      </w:r>
      <w:r w:rsidR="00843511" w:rsidRPr="002D34E8">
        <w:rPr>
          <w:rFonts w:cs="Times New Roman"/>
          <w:szCs w:val="24"/>
        </w:rPr>
        <w:t xml:space="preserve"> isikuid, kes </w:t>
      </w:r>
      <w:r w:rsidR="00766DC8" w:rsidRPr="002D34E8">
        <w:rPr>
          <w:rFonts w:cs="Times New Roman"/>
          <w:szCs w:val="24"/>
        </w:rPr>
        <w:t>tegutsevad</w:t>
      </w:r>
      <w:r w:rsidR="00843511" w:rsidRPr="002D34E8">
        <w:rPr>
          <w:rFonts w:cs="Times New Roman"/>
          <w:szCs w:val="24"/>
        </w:rPr>
        <w:t xml:space="preserve"> Eestis filiaali kaudu või piiriüleselt.</w:t>
      </w:r>
    </w:p>
    <w:p w14:paraId="72381722" w14:textId="77777777" w:rsidR="00843511" w:rsidRPr="002D34E8" w:rsidRDefault="00843511" w:rsidP="00743FBC">
      <w:pPr>
        <w:spacing w:after="0" w:line="240" w:lineRule="auto"/>
        <w:jc w:val="both"/>
        <w:rPr>
          <w:rFonts w:cs="Times New Roman"/>
          <w:b/>
          <w:bCs/>
          <w:szCs w:val="24"/>
        </w:rPr>
      </w:pPr>
    </w:p>
    <w:p w14:paraId="6CDC5DBF" w14:textId="35B10489" w:rsidR="00843511" w:rsidRPr="002D34E8" w:rsidRDefault="00843511" w:rsidP="00743FBC">
      <w:pPr>
        <w:spacing w:after="0" w:line="240" w:lineRule="auto"/>
        <w:jc w:val="both"/>
        <w:rPr>
          <w:rFonts w:cs="Times New Roman"/>
          <w:szCs w:val="24"/>
        </w:rPr>
      </w:pPr>
      <w:r w:rsidRPr="002D34E8">
        <w:rPr>
          <w:rFonts w:cs="Times New Roman"/>
          <w:szCs w:val="24"/>
        </w:rPr>
        <w:t>(</w:t>
      </w:r>
      <w:r w:rsidR="00C822A3" w:rsidRPr="002D34E8">
        <w:rPr>
          <w:rFonts w:cs="Times New Roman"/>
          <w:szCs w:val="24"/>
        </w:rPr>
        <w:t>4</w:t>
      </w:r>
      <w:r w:rsidRPr="002D34E8">
        <w:rPr>
          <w:rFonts w:cs="Times New Roman"/>
          <w:szCs w:val="24"/>
        </w:rPr>
        <w:t>) Järelevalve teostamiseks Finantsinspektsioon:</w:t>
      </w:r>
    </w:p>
    <w:p w14:paraId="31E289C7" w14:textId="77777777" w:rsidR="0009152F" w:rsidRPr="002D34E8" w:rsidRDefault="00843511" w:rsidP="00743FBC">
      <w:pPr>
        <w:spacing w:after="0" w:line="240" w:lineRule="auto"/>
        <w:jc w:val="both"/>
        <w:rPr>
          <w:rFonts w:cs="Times New Roman"/>
          <w:szCs w:val="24"/>
        </w:rPr>
      </w:pPr>
      <w:r w:rsidRPr="002D34E8">
        <w:rPr>
          <w:rFonts w:cs="Times New Roman"/>
          <w:szCs w:val="24"/>
        </w:rPr>
        <w:t xml:space="preserve">1) otsustab käesolevas seaduses </w:t>
      </w:r>
      <w:r w:rsidR="00766DC8" w:rsidRPr="002D34E8">
        <w:rPr>
          <w:rFonts w:cs="Times New Roman"/>
          <w:szCs w:val="24"/>
        </w:rPr>
        <w:t>ning</w:t>
      </w:r>
      <w:r w:rsidR="00947EE9" w:rsidRPr="002D34E8">
        <w:rPr>
          <w:rFonts w:cs="Times New Roman"/>
          <w:szCs w:val="24"/>
        </w:rPr>
        <w:t xml:space="preserve"> </w:t>
      </w:r>
      <w:r w:rsidR="00947EE9" w:rsidRPr="002D34E8">
        <w:rPr>
          <w:rFonts w:cs="Times New Roman"/>
          <w:szCs w:val="24"/>
          <w:shd w:val="clear" w:color="auto" w:fill="FFFFFF"/>
        </w:rPr>
        <w:t>Euroopa Parlamendi ja nõukogu määruses (EL) 2023/</w:t>
      </w:r>
      <w:r w:rsidR="008B2386" w:rsidRPr="002D34E8">
        <w:rPr>
          <w:rFonts w:cs="Times New Roman"/>
          <w:szCs w:val="24"/>
          <w:shd w:val="clear" w:color="auto" w:fill="FFFFFF"/>
        </w:rPr>
        <w:t>1114</w:t>
      </w:r>
      <w:r w:rsidR="00947EE9" w:rsidRPr="002D34E8">
        <w:rPr>
          <w:rFonts w:cs="Times New Roman"/>
          <w:szCs w:val="24"/>
        </w:rPr>
        <w:t xml:space="preserve"> </w:t>
      </w:r>
      <w:r w:rsidRPr="002D34E8">
        <w:rPr>
          <w:rFonts w:cs="Times New Roman"/>
          <w:szCs w:val="24"/>
        </w:rPr>
        <w:t>sätestatud lubade andmise, muutmise ja kehtetuks tunnistamise;</w:t>
      </w:r>
    </w:p>
    <w:p w14:paraId="5D0565E4" w14:textId="4C609FE2" w:rsidR="00843511" w:rsidRPr="002D34E8" w:rsidRDefault="00843511" w:rsidP="00743FBC">
      <w:pPr>
        <w:spacing w:after="0" w:line="240" w:lineRule="auto"/>
        <w:jc w:val="both"/>
        <w:rPr>
          <w:rFonts w:cs="Times New Roman"/>
          <w:szCs w:val="24"/>
        </w:rPr>
      </w:pPr>
      <w:r w:rsidRPr="002D34E8">
        <w:rPr>
          <w:rFonts w:cs="Times New Roman"/>
          <w:szCs w:val="24"/>
        </w:rPr>
        <w:t xml:space="preserve">2) kontrollib </w:t>
      </w:r>
      <w:r w:rsidR="000E045D" w:rsidRPr="002D34E8">
        <w:rPr>
          <w:rFonts w:cs="Times New Roman"/>
          <w:szCs w:val="24"/>
          <w:shd w:val="clear" w:color="auto" w:fill="FFFFFF"/>
        </w:rPr>
        <w:t>Euroopa Parlamendi ja nõukogu määruses (EL) 2023/1114 artiklites 4</w:t>
      </w:r>
      <w:r w:rsidR="004B32C4" w:rsidRPr="002D34E8">
        <w:rPr>
          <w:rFonts w:cs="Times New Roman"/>
          <w:szCs w:val="24"/>
          <w:shd w:val="clear" w:color="auto" w:fill="FFFFFF"/>
        </w:rPr>
        <w:t>1</w:t>
      </w:r>
      <w:r w:rsidR="000E045D" w:rsidRPr="002D34E8">
        <w:rPr>
          <w:rFonts w:cs="Times New Roman"/>
          <w:szCs w:val="24"/>
          <w:shd w:val="clear" w:color="auto" w:fill="FFFFFF"/>
        </w:rPr>
        <w:t>, 4</w:t>
      </w:r>
      <w:r w:rsidR="004B32C4" w:rsidRPr="002D34E8">
        <w:rPr>
          <w:rFonts w:cs="Times New Roman"/>
          <w:szCs w:val="24"/>
          <w:shd w:val="clear" w:color="auto" w:fill="FFFFFF"/>
        </w:rPr>
        <w:t>2</w:t>
      </w:r>
      <w:r w:rsidR="000E045D" w:rsidRPr="002D34E8">
        <w:rPr>
          <w:rFonts w:cs="Times New Roman"/>
          <w:szCs w:val="24"/>
          <w:shd w:val="clear" w:color="auto" w:fill="FFFFFF"/>
        </w:rPr>
        <w:t xml:space="preserve">, 83 ja 84 sätestatud </w:t>
      </w:r>
      <w:r w:rsidRPr="002D34E8">
        <w:rPr>
          <w:rFonts w:cs="Times New Roman"/>
          <w:szCs w:val="24"/>
        </w:rPr>
        <w:t>osaluste omandamise, suurendamise ja vähendamisega seonduvat;</w:t>
      </w:r>
    </w:p>
    <w:p w14:paraId="5710223D" w14:textId="2F99985C" w:rsidR="00843511" w:rsidRPr="002D34E8" w:rsidRDefault="00893C35" w:rsidP="00743FBC">
      <w:pPr>
        <w:spacing w:after="0" w:line="240" w:lineRule="auto"/>
        <w:jc w:val="both"/>
        <w:rPr>
          <w:rFonts w:cs="Times New Roman"/>
          <w:szCs w:val="24"/>
        </w:rPr>
      </w:pPr>
      <w:r w:rsidRPr="002D34E8">
        <w:rPr>
          <w:rFonts w:cs="Times New Roman"/>
          <w:szCs w:val="24"/>
        </w:rPr>
        <w:t>3</w:t>
      </w:r>
      <w:r w:rsidR="00843511" w:rsidRPr="002D34E8">
        <w:rPr>
          <w:rFonts w:cs="Times New Roman"/>
          <w:szCs w:val="24"/>
        </w:rPr>
        <w:t xml:space="preserve">) jälgib aruandeid ja muid dokumente, kontrollides ka kohapeal </w:t>
      </w:r>
      <w:r w:rsidRPr="002D34E8">
        <w:rPr>
          <w:rFonts w:cs="Times New Roman"/>
          <w:szCs w:val="24"/>
        </w:rPr>
        <w:t>krüptovaraturu osalise</w:t>
      </w:r>
      <w:r w:rsidR="00843511" w:rsidRPr="002D34E8">
        <w:rPr>
          <w:rFonts w:cs="Times New Roman"/>
          <w:szCs w:val="24"/>
        </w:rPr>
        <w:t xml:space="preserve"> tegevuse vastavust </w:t>
      </w:r>
      <w:commentRangeStart w:id="174"/>
      <w:r w:rsidR="00843511" w:rsidRPr="002D34E8">
        <w:rPr>
          <w:rFonts w:cs="Times New Roman"/>
          <w:szCs w:val="24"/>
        </w:rPr>
        <w:t>seadustele</w:t>
      </w:r>
      <w:commentRangeEnd w:id="174"/>
      <w:r w:rsidR="00691F85">
        <w:rPr>
          <w:rStyle w:val="Kommentaariviide"/>
        </w:rPr>
        <w:commentReference w:id="174"/>
      </w:r>
      <w:r w:rsidR="00843511" w:rsidRPr="002D34E8">
        <w:rPr>
          <w:rFonts w:cs="Times New Roman"/>
          <w:szCs w:val="24"/>
        </w:rPr>
        <w:t>;</w:t>
      </w:r>
    </w:p>
    <w:p w14:paraId="20FE6125" w14:textId="77777777" w:rsidR="00843511" w:rsidRPr="002D34E8" w:rsidRDefault="00843511" w:rsidP="00743FBC">
      <w:pPr>
        <w:spacing w:after="0" w:line="240" w:lineRule="auto"/>
        <w:jc w:val="both"/>
        <w:rPr>
          <w:rFonts w:cs="Times New Roman"/>
          <w:szCs w:val="24"/>
        </w:rPr>
      </w:pPr>
      <w:r w:rsidRPr="002D34E8">
        <w:rPr>
          <w:rFonts w:cs="Times New Roman"/>
          <w:szCs w:val="24"/>
        </w:rPr>
        <w:t>5) teeb vastavalt vajadusele täitmiseks kohustuslikke ettekirjutusi ja annab korraldusi;</w:t>
      </w:r>
    </w:p>
    <w:p w14:paraId="7415F0F3" w14:textId="18600041" w:rsidR="00EF573F" w:rsidRPr="002D34E8" w:rsidRDefault="00843511" w:rsidP="00743FBC">
      <w:pPr>
        <w:spacing w:after="0" w:line="240" w:lineRule="auto"/>
        <w:jc w:val="both"/>
        <w:rPr>
          <w:rFonts w:cs="Times New Roman"/>
          <w:szCs w:val="24"/>
        </w:rPr>
      </w:pPr>
      <w:r w:rsidRPr="002D34E8">
        <w:rPr>
          <w:rFonts w:cs="Times New Roman"/>
          <w:szCs w:val="24"/>
        </w:rPr>
        <w:t xml:space="preserve">6) täidab muid </w:t>
      </w:r>
      <w:r w:rsidR="00893C35" w:rsidRPr="002D34E8">
        <w:rPr>
          <w:rFonts w:cs="Times New Roman"/>
          <w:szCs w:val="24"/>
          <w:shd w:val="clear" w:color="auto" w:fill="FFFFFF"/>
        </w:rPr>
        <w:t>Euroopa Parlamendi ja nõukogu määrus</w:t>
      </w:r>
      <w:r w:rsidR="00A6596C" w:rsidRPr="002D34E8">
        <w:rPr>
          <w:rFonts w:cs="Times New Roman"/>
          <w:szCs w:val="24"/>
          <w:shd w:val="clear" w:color="auto" w:fill="FFFFFF"/>
        </w:rPr>
        <w:t>t</w:t>
      </w:r>
      <w:r w:rsidR="00893C35" w:rsidRPr="002D34E8">
        <w:rPr>
          <w:rFonts w:cs="Times New Roman"/>
          <w:szCs w:val="24"/>
          <w:shd w:val="clear" w:color="auto" w:fill="FFFFFF"/>
        </w:rPr>
        <w:t xml:space="preserve">est </w:t>
      </w:r>
      <w:r w:rsidR="004A2DA9" w:rsidRPr="002D34E8">
        <w:rPr>
          <w:rFonts w:cs="Times New Roman"/>
          <w:szCs w:val="24"/>
          <w:shd w:val="clear" w:color="auto" w:fill="FFFFFF"/>
        </w:rPr>
        <w:t>(EL) 2022/2554</w:t>
      </w:r>
      <w:r w:rsidR="004A2DA9" w:rsidRPr="002D34E8">
        <w:rPr>
          <w:rFonts w:cs="Times New Roman"/>
          <w:szCs w:val="24"/>
        </w:rPr>
        <w:t xml:space="preserve"> ja </w:t>
      </w:r>
      <w:r w:rsidR="00893C35" w:rsidRPr="002D34E8">
        <w:rPr>
          <w:rFonts w:cs="Times New Roman"/>
          <w:szCs w:val="24"/>
          <w:shd w:val="clear" w:color="auto" w:fill="FFFFFF"/>
        </w:rPr>
        <w:t>(EL) 2023/</w:t>
      </w:r>
      <w:r w:rsidR="008B2386" w:rsidRPr="002D34E8">
        <w:rPr>
          <w:rFonts w:cs="Times New Roman"/>
          <w:szCs w:val="24"/>
          <w:shd w:val="clear" w:color="auto" w:fill="FFFFFF"/>
        </w:rPr>
        <w:t>1114</w:t>
      </w:r>
      <w:r w:rsidR="00893C35" w:rsidRPr="002D34E8">
        <w:rPr>
          <w:rFonts w:cs="Times New Roman"/>
          <w:szCs w:val="24"/>
        </w:rPr>
        <w:t xml:space="preserve"> </w:t>
      </w:r>
      <w:r w:rsidR="00A6596C" w:rsidRPr="002D34E8">
        <w:rPr>
          <w:rFonts w:cs="Times New Roman"/>
          <w:szCs w:val="24"/>
        </w:rPr>
        <w:t xml:space="preserve">ning </w:t>
      </w:r>
      <w:r w:rsidRPr="002D34E8">
        <w:rPr>
          <w:rFonts w:cs="Times New Roman"/>
          <w:szCs w:val="24"/>
        </w:rPr>
        <w:t>käesolevast seadusest</w:t>
      </w:r>
      <w:r w:rsidR="00893C35" w:rsidRPr="002D34E8">
        <w:rPr>
          <w:rFonts w:cs="Times New Roman"/>
          <w:szCs w:val="24"/>
        </w:rPr>
        <w:t xml:space="preserve"> </w:t>
      </w:r>
      <w:r w:rsidRPr="002D34E8">
        <w:rPr>
          <w:rFonts w:cs="Times New Roman"/>
          <w:szCs w:val="24"/>
        </w:rPr>
        <w:t>tulenevaid ülesandeid</w:t>
      </w:r>
      <w:r w:rsidR="00A6596C" w:rsidRPr="002D34E8">
        <w:rPr>
          <w:rFonts w:cs="Times New Roman"/>
          <w:szCs w:val="24"/>
        </w:rPr>
        <w:t>.</w:t>
      </w:r>
    </w:p>
    <w:p w14:paraId="3658577B" w14:textId="7620D356" w:rsidR="006F65F6" w:rsidRPr="002D34E8" w:rsidRDefault="006F65F6" w:rsidP="00743FBC">
      <w:pPr>
        <w:spacing w:after="0" w:line="240" w:lineRule="auto"/>
        <w:jc w:val="both"/>
        <w:rPr>
          <w:rFonts w:cs="Times New Roman"/>
          <w:szCs w:val="24"/>
        </w:rPr>
      </w:pPr>
    </w:p>
    <w:p w14:paraId="4A432C56" w14:textId="571B0587" w:rsidR="00843511" w:rsidRPr="002D34E8" w:rsidRDefault="00843511" w:rsidP="00743FBC">
      <w:pPr>
        <w:pStyle w:val="Kehatekst2"/>
        <w:spacing w:before="0" w:line="240" w:lineRule="auto"/>
        <w:rPr>
          <w:color w:val="auto"/>
          <w:sz w:val="24"/>
          <w:szCs w:val="24"/>
          <w:lang w:val="et-EE"/>
        </w:rPr>
      </w:pPr>
      <w:r w:rsidRPr="002D34E8">
        <w:rPr>
          <w:color w:val="auto"/>
          <w:sz w:val="24"/>
          <w:szCs w:val="24"/>
          <w:lang w:val="et-EE"/>
        </w:rPr>
        <w:t>(</w:t>
      </w:r>
      <w:r w:rsidR="00C822A3" w:rsidRPr="002D34E8">
        <w:rPr>
          <w:color w:val="auto"/>
          <w:sz w:val="24"/>
          <w:szCs w:val="24"/>
          <w:lang w:val="et-EE"/>
        </w:rPr>
        <w:t>5</w:t>
      </w:r>
      <w:r w:rsidRPr="002D34E8">
        <w:rPr>
          <w:color w:val="auto"/>
          <w:sz w:val="24"/>
          <w:szCs w:val="24"/>
          <w:lang w:val="et-EE"/>
        </w:rPr>
        <w:t>) Finantsinspektsioon võib</w:t>
      </w:r>
      <w:r w:rsidR="00CA38FC" w:rsidRPr="002D34E8">
        <w:rPr>
          <w:rFonts w:ascii="Arial" w:hAnsi="Arial" w:cs="Arial"/>
          <w:color w:val="202020"/>
          <w:sz w:val="21"/>
          <w:szCs w:val="21"/>
          <w:shd w:val="clear" w:color="auto" w:fill="FFFFFF"/>
          <w:lang w:val="et-EE"/>
        </w:rPr>
        <w:t xml:space="preserve"> </w:t>
      </w:r>
      <w:r w:rsidR="00CA38FC" w:rsidRPr="002D34E8">
        <w:rPr>
          <w:color w:val="202020"/>
          <w:sz w:val="24"/>
          <w:szCs w:val="24"/>
          <w:shd w:val="clear" w:color="auto" w:fill="FFFFFF"/>
          <w:lang w:val="et-EE"/>
        </w:rPr>
        <w:t>käesolevas seaduses sätestatud riikliku järelevalve teostamiseks kohaldada korrakaitseseaduse §-s 31 sätestatud riikliku järelevalve erimeetmeid</w:t>
      </w:r>
      <w:r w:rsidR="00CA38FC" w:rsidRPr="002D34E8">
        <w:rPr>
          <w:rFonts w:ascii="Arial" w:hAnsi="Arial" w:cs="Arial"/>
          <w:color w:val="202020"/>
          <w:sz w:val="21"/>
          <w:szCs w:val="21"/>
          <w:shd w:val="clear" w:color="auto" w:fill="FFFFFF"/>
          <w:lang w:val="et-EE"/>
        </w:rPr>
        <w:t>.</w:t>
      </w:r>
      <w:r w:rsidRPr="002D34E8">
        <w:rPr>
          <w:color w:val="auto"/>
          <w:sz w:val="24"/>
          <w:szCs w:val="24"/>
          <w:lang w:val="et-EE"/>
        </w:rPr>
        <w:t xml:space="preserve"> </w:t>
      </w:r>
    </w:p>
    <w:p w14:paraId="0E08C9B8" w14:textId="77777777" w:rsidR="00843511" w:rsidRPr="002D34E8" w:rsidRDefault="00843511" w:rsidP="00743FBC">
      <w:pPr>
        <w:pStyle w:val="Kehatekst2"/>
        <w:spacing w:before="0" w:line="240" w:lineRule="auto"/>
        <w:rPr>
          <w:color w:val="auto"/>
          <w:sz w:val="24"/>
          <w:szCs w:val="24"/>
          <w:lang w:val="et-EE"/>
        </w:rPr>
      </w:pPr>
    </w:p>
    <w:p w14:paraId="022F4F98" w14:textId="794FD368" w:rsidR="00843511" w:rsidRPr="002D34E8" w:rsidRDefault="00843511" w:rsidP="00743FBC">
      <w:pPr>
        <w:spacing w:after="0" w:line="240" w:lineRule="auto"/>
        <w:jc w:val="both"/>
        <w:rPr>
          <w:lang w:eastAsia="et-EE"/>
        </w:rPr>
      </w:pPr>
      <w:bookmarkStart w:id="175" w:name="_Toc108170642"/>
      <w:r w:rsidRPr="002D34E8">
        <w:rPr>
          <w:lang w:eastAsia="et-EE"/>
        </w:rPr>
        <w:t>(</w:t>
      </w:r>
      <w:r w:rsidR="00C822A3" w:rsidRPr="002D34E8">
        <w:rPr>
          <w:lang w:eastAsia="et-EE"/>
        </w:rPr>
        <w:t>6</w:t>
      </w:r>
      <w:r w:rsidRPr="002D34E8">
        <w:rPr>
          <w:lang w:eastAsia="et-EE"/>
        </w:rPr>
        <w:t>)</w:t>
      </w:r>
      <w:r w:rsidR="006F5379" w:rsidRPr="002D34E8">
        <w:rPr>
          <w:lang w:eastAsia="et-EE"/>
        </w:rPr>
        <w:t> </w:t>
      </w:r>
      <w:r w:rsidRPr="002D34E8">
        <w:rPr>
          <w:lang w:eastAsia="et-EE"/>
        </w:rPr>
        <w:t xml:space="preserve">Finantsinspektsioon võib </w:t>
      </w:r>
      <w:r w:rsidR="009B1C28" w:rsidRPr="002D34E8">
        <w:rPr>
          <w:shd w:val="clear" w:color="auto" w:fill="FFFFFF"/>
        </w:rPr>
        <w:t>Euroopa Parlamendi ja nõukogu määruse (EL) 2023/</w:t>
      </w:r>
      <w:r w:rsidR="008B2386" w:rsidRPr="002D34E8">
        <w:rPr>
          <w:shd w:val="clear" w:color="auto" w:fill="FFFFFF"/>
        </w:rPr>
        <w:t>1114</w:t>
      </w:r>
      <w:r w:rsidR="009B1C28" w:rsidRPr="002D34E8">
        <w:t xml:space="preserve"> </w:t>
      </w:r>
      <w:r w:rsidR="006F0D74" w:rsidRPr="002D34E8">
        <w:t>6.</w:t>
      </w:r>
      <w:r w:rsidR="00762E87" w:rsidRPr="002D34E8">
        <w:t> </w:t>
      </w:r>
      <w:r w:rsidR="002F097A" w:rsidRPr="002D34E8">
        <w:t xml:space="preserve">jaotises </w:t>
      </w:r>
      <w:r w:rsidR="007D034C" w:rsidRPr="002D34E8">
        <w:rPr>
          <w:bdr w:val="none" w:sz="0" w:space="0" w:color="auto" w:frame="1"/>
          <w:lang w:eastAsia="et-EE"/>
        </w:rPr>
        <w:t>sätestatud</w:t>
      </w:r>
      <w:r w:rsidRPr="002D34E8">
        <w:rPr>
          <w:bdr w:val="none" w:sz="0" w:space="0" w:color="auto" w:frame="1"/>
          <w:lang w:eastAsia="et-EE"/>
        </w:rPr>
        <w:t xml:space="preserve"> nõuete rikkumise ärahoidmise, avastamise ja vähendamise</w:t>
      </w:r>
      <w:r w:rsidR="006F0D74" w:rsidRPr="002D34E8">
        <w:rPr>
          <w:bdr w:val="none" w:sz="0" w:space="0" w:color="auto" w:frame="1"/>
          <w:lang w:eastAsia="et-EE"/>
        </w:rPr>
        <w:t xml:space="preserve"> eesmärgil</w:t>
      </w:r>
      <w:r w:rsidRPr="002D34E8">
        <w:rPr>
          <w:bdr w:val="none" w:sz="0" w:space="0" w:color="auto" w:frame="1"/>
          <w:lang w:eastAsia="et-EE"/>
        </w:rPr>
        <w:t xml:space="preserve"> seirata </w:t>
      </w:r>
      <w:r w:rsidR="009B1C28" w:rsidRPr="002D34E8">
        <w:rPr>
          <w:bdr w:val="none" w:sz="0" w:space="0" w:color="auto" w:frame="1"/>
          <w:lang w:eastAsia="et-EE"/>
        </w:rPr>
        <w:t>krüptovara</w:t>
      </w:r>
      <w:r w:rsidR="003309F1" w:rsidRPr="002D34E8">
        <w:rPr>
          <w:bdr w:val="none" w:sz="0" w:space="0" w:color="auto" w:frame="1"/>
          <w:lang w:eastAsia="et-EE"/>
        </w:rPr>
        <w:t xml:space="preserve"> pakkumise </w:t>
      </w:r>
      <w:r w:rsidR="009B1C28" w:rsidRPr="002D34E8">
        <w:rPr>
          <w:bdr w:val="none" w:sz="0" w:space="0" w:color="auto" w:frame="1"/>
          <w:lang w:eastAsia="et-EE"/>
        </w:rPr>
        <w:t xml:space="preserve">või </w:t>
      </w:r>
      <w:r w:rsidR="00E35D3B" w:rsidRPr="002D34E8">
        <w:rPr>
          <w:bdr w:val="none" w:sz="0" w:space="0" w:color="auto" w:frame="1"/>
          <w:lang w:eastAsia="et-EE"/>
        </w:rPr>
        <w:t xml:space="preserve">krüptovarateenuse osutamise </w:t>
      </w:r>
      <w:r w:rsidRPr="002D34E8">
        <w:rPr>
          <w:bdr w:val="none" w:sz="0" w:space="0" w:color="auto" w:frame="1"/>
          <w:lang w:eastAsia="et-EE"/>
        </w:rPr>
        <w:t>raames tehtud või tehtavate tehingute tegemist, samuti muude toimingute tegemist seoses võimalike nõuete rikkumisega. Seiramine võib toimuda varjatult.</w:t>
      </w:r>
      <w:bookmarkEnd w:id="175"/>
    </w:p>
    <w:p w14:paraId="6C0D3316" w14:textId="77777777" w:rsidR="00843511" w:rsidRPr="002D34E8" w:rsidRDefault="00843511" w:rsidP="00743FBC">
      <w:pPr>
        <w:pStyle w:val="Kehatekst2"/>
        <w:spacing w:before="0" w:line="240" w:lineRule="auto"/>
        <w:rPr>
          <w:bCs/>
          <w:iCs/>
          <w:color w:val="auto"/>
          <w:sz w:val="24"/>
          <w:szCs w:val="24"/>
          <w:lang w:val="et-EE" w:eastAsia="fr-FR"/>
        </w:rPr>
      </w:pPr>
    </w:p>
    <w:p w14:paraId="54ACB761" w14:textId="3DC40F41" w:rsidR="00D93337" w:rsidRPr="002D34E8" w:rsidRDefault="006F05E0" w:rsidP="00743FBC">
      <w:pPr>
        <w:pStyle w:val="Kehatekst2"/>
        <w:spacing w:before="0" w:line="240" w:lineRule="auto"/>
        <w:rPr>
          <w:bCs/>
          <w:iCs/>
          <w:color w:val="auto"/>
          <w:sz w:val="24"/>
          <w:szCs w:val="24"/>
          <w:lang w:val="et-EE" w:eastAsia="fr-FR"/>
        </w:rPr>
      </w:pPr>
      <w:r w:rsidRPr="002D34E8">
        <w:rPr>
          <w:color w:val="auto"/>
          <w:sz w:val="24"/>
          <w:szCs w:val="24"/>
          <w:shd w:val="clear" w:color="auto" w:fill="FFFFFF"/>
          <w:lang w:val="et-EE"/>
        </w:rPr>
        <w:t>(</w:t>
      </w:r>
      <w:r w:rsidR="00C822A3" w:rsidRPr="002D34E8">
        <w:rPr>
          <w:color w:val="auto"/>
          <w:sz w:val="24"/>
          <w:szCs w:val="24"/>
          <w:shd w:val="clear" w:color="auto" w:fill="FFFFFF"/>
          <w:lang w:val="et-EE"/>
        </w:rPr>
        <w:t>7</w:t>
      </w:r>
      <w:r w:rsidRPr="002D34E8">
        <w:rPr>
          <w:color w:val="auto"/>
          <w:sz w:val="24"/>
          <w:szCs w:val="24"/>
          <w:shd w:val="clear" w:color="auto" w:fill="FFFFFF"/>
          <w:lang w:val="et-EE"/>
        </w:rPr>
        <w:t>)</w:t>
      </w:r>
      <w:r w:rsidR="00D42A5D" w:rsidRPr="002D34E8">
        <w:rPr>
          <w:color w:val="auto"/>
          <w:sz w:val="24"/>
          <w:szCs w:val="24"/>
          <w:shd w:val="clear" w:color="auto" w:fill="FFFFFF"/>
          <w:lang w:val="et-EE"/>
        </w:rPr>
        <w:t xml:space="preserve"> </w:t>
      </w:r>
      <w:r w:rsidR="00D42A5D" w:rsidRPr="002D34E8">
        <w:rPr>
          <w:color w:val="auto"/>
          <w:sz w:val="24"/>
          <w:szCs w:val="24"/>
          <w:lang w:val="et-EE"/>
        </w:rPr>
        <w:t>Finantsinspektsioonil on õigus rakendada Euroopa Parlamendi ja nõukogu määruse (EL) 202</w:t>
      </w:r>
      <w:r w:rsidR="008B2386" w:rsidRPr="002D34E8">
        <w:rPr>
          <w:color w:val="auto"/>
          <w:sz w:val="24"/>
          <w:szCs w:val="24"/>
          <w:lang w:val="et-EE"/>
        </w:rPr>
        <w:t>3</w:t>
      </w:r>
      <w:r w:rsidR="00D42A5D" w:rsidRPr="002D34E8">
        <w:rPr>
          <w:color w:val="auto"/>
          <w:sz w:val="24"/>
          <w:szCs w:val="24"/>
          <w:lang w:val="et-EE"/>
        </w:rPr>
        <w:t>/</w:t>
      </w:r>
      <w:r w:rsidR="008B2386" w:rsidRPr="002D34E8">
        <w:rPr>
          <w:color w:val="auto"/>
          <w:sz w:val="24"/>
          <w:szCs w:val="24"/>
          <w:lang w:val="et-EE"/>
        </w:rPr>
        <w:t>1114</w:t>
      </w:r>
      <w:r w:rsidR="00D42A5D" w:rsidRPr="002D34E8">
        <w:rPr>
          <w:color w:val="auto"/>
          <w:sz w:val="24"/>
          <w:szCs w:val="24"/>
          <w:lang w:val="et-EE"/>
        </w:rPr>
        <w:t xml:space="preserve"> artikli 111 </w:t>
      </w:r>
      <w:r w:rsidR="00B8628B" w:rsidRPr="002D34E8">
        <w:rPr>
          <w:color w:val="auto"/>
          <w:sz w:val="24"/>
          <w:szCs w:val="24"/>
          <w:lang w:val="et-EE"/>
        </w:rPr>
        <w:t xml:space="preserve">lõigetes 2 </w:t>
      </w:r>
      <w:r w:rsidR="00C6209E" w:rsidRPr="002D34E8">
        <w:rPr>
          <w:color w:val="auto"/>
          <w:sz w:val="24"/>
          <w:szCs w:val="24"/>
          <w:lang w:val="et-EE"/>
        </w:rPr>
        <w:t>ning</w:t>
      </w:r>
      <w:r w:rsidR="00B8628B" w:rsidRPr="002D34E8">
        <w:rPr>
          <w:color w:val="auto"/>
          <w:sz w:val="24"/>
          <w:szCs w:val="24"/>
          <w:lang w:val="et-EE"/>
        </w:rPr>
        <w:t xml:space="preserve"> 5 </w:t>
      </w:r>
      <w:r w:rsidR="00C6209E" w:rsidRPr="002D34E8">
        <w:rPr>
          <w:color w:val="auto"/>
          <w:sz w:val="24"/>
          <w:szCs w:val="24"/>
          <w:lang w:val="et-EE"/>
        </w:rPr>
        <w:t>ja</w:t>
      </w:r>
      <w:r w:rsidR="00176794" w:rsidRPr="002D34E8">
        <w:rPr>
          <w:color w:val="auto"/>
          <w:sz w:val="24"/>
          <w:szCs w:val="24"/>
          <w:lang w:val="et-EE"/>
        </w:rPr>
        <w:t xml:space="preserve"> käesoleva</w:t>
      </w:r>
      <w:r w:rsidR="00C85E22" w:rsidRPr="002D34E8">
        <w:rPr>
          <w:color w:val="auto"/>
          <w:sz w:val="24"/>
          <w:szCs w:val="24"/>
          <w:lang w:val="et-EE"/>
        </w:rPr>
        <w:t>s</w:t>
      </w:r>
      <w:r w:rsidR="00176794" w:rsidRPr="002D34E8">
        <w:rPr>
          <w:color w:val="auto"/>
          <w:sz w:val="24"/>
          <w:szCs w:val="24"/>
          <w:lang w:val="et-EE"/>
        </w:rPr>
        <w:t xml:space="preserve"> seaduse</w:t>
      </w:r>
      <w:r w:rsidR="00C85E22" w:rsidRPr="002D34E8">
        <w:rPr>
          <w:color w:val="auto"/>
          <w:sz w:val="24"/>
          <w:szCs w:val="24"/>
          <w:lang w:val="et-EE"/>
        </w:rPr>
        <w:t xml:space="preserve">s </w:t>
      </w:r>
      <w:r w:rsidR="00D42A5D" w:rsidRPr="002D34E8">
        <w:rPr>
          <w:color w:val="auto"/>
          <w:sz w:val="24"/>
          <w:szCs w:val="24"/>
          <w:lang w:val="et-EE"/>
        </w:rPr>
        <w:t xml:space="preserve">sätestatud </w:t>
      </w:r>
      <w:r w:rsidR="003E1540" w:rsidRPr="002D34E8">
        <w:rPr>
          <w:color w:val="auto"/>
          <w:sz w:val="24"/>
          <w:szCs w:val="24"/>
          <w:lang w:val="et-EE"/>
        </w:rPr>
        <w:t>meetmeid</w:t>
      </w:r>
      <w:r w:rsidR="001D53FA" w:rsidRPr="002D34E8">
        <w:rPr>
          <w:color w:val="auto"/>
          <w:sz w:val="24"/>
          <w:szCs w:val="24"/>
          <w:lang w:val="et-EE"/>
        </w:rPr>
        <w:t>.</w:t>
      </w:r>
      <w:r w:rsidRPr="002D34E8">
        <w:rPr>
          <w:color w:val="auto"/>
          <w:sz w:val="24"/>
          <w:szCs w:val="24"/>
          <w:shd w:val="clear" w:color="auto" w:fill="FFFFFF"/>
          <w:lang w:val="et-EE"/>
        </w:rPr>
        <w:t xml:space="preserve"> </w:t>
      </w:r>
      <w:r w:rsidR="000D2C44" w:rsidRPr="002D34E8">
        <w:rPr>
          <w:color w:val="auto"/>
          <w:sz w:val="24"/>
          <w:szCs w:val="24"/>
          <w:shd w:val="clear" w:color="auto" w:fill="FFFFFF"/>
          <w:lang w:val="et-EE"/>
        </w:rPr>
        <w:t xml:space="preserve">Finantsinspektsioon avalikustab </w:t>
      </w:r>
      <w:r w:rsidR="00D93337" w:rsidRPr="002D34E8">
        <w:rPr>
          <w:color w:val="auto"/>
          <w:sz w:val="24"/>
          <w:szCs w:val="24"/>
          <w:lang w:val="et-EE"/>
        </w:rPr>
        <w:t xml:space="preserve">nimetatud määruse artiklis 111 </w:t>
      </w:r>
      <w:r w:rsidR="00C6209E" w:rsidRPr="002D34E8">
        <w:rPr>
          <w:color w:val="auto"/>
          <w:sz w:val="24"/>
          <w:szCs w:val="24"/>
          <w:lang w:val="et-EE"/>
        </w:rPr>
        <w:t>ning</w:t>
      </w:r>
      <w:r w:rsidR="00B8628B" w:rsidRPr="002D34E8">
        <w:rPr>
          <w:color w:val="auto"/>
          <w:sz w:val="24"/>
          <w:szCs w:val="24"/>
          <w:lang w:val="et-EE"/>
        </w:rPr>
        <w:t xml:space="preserve"> käesoleva seaduse </w:t>
      </w:r>
      <w:r w:rsidR="003B49E5" w:rsidRPr="002D34E8">
        <w:rPr>
          <w:color w:val="auto"/>
          <w:sz w:val="24"/>
          <w:szCs w:val="24"/>
          <w:lang w:val="et-EE"/>
        </w:rPr>
        <w:t>§-des 37–42</w:t>
      </w:r>
      <w:r w:rsidR="00B8628B" w:rsidRPr="002D34E8">
        <w:rPr>
          <w:color w:val="auto"/>
          <w:sz w:val="24"/>
          <w:szCs w:val="24"/>
          <w:lang w:val="et-EE"/>
        </w:rPr>
        <w:t xml:space="preserve"> </w:t>
      </w:r>
      <w:r w:rsidR="00D93337" w:rsidRPr="002D34E8">
        <w:rPr>
          <w:color w:val="auto"/>
          <w:sz w:val="24"/>
          <w:szCs w:val="24"/>
          <w:lang w:val="et-EE"/>
        </w:rPr>
        <w:t xml:space="preserve">sätestatud </w:t>
      </w:r>
      <w:r w:rsidR="003E1540" w:rsidRPr="002D34E8">
        <w:rPr>
          <w:color w:val="auto"/>
          <w:sz w:val="24"/>
          <w:szCs w:val="24"/>
          <w:shd w:val="clear" w:color="auto" w:fill="FFFFFF"/>
          <w:lang w:val="et-EE"/>
        </w:rPr>
        <w:t>õiguse</w:t>
      </w:r>
      <w:r w:rsidR="00176794" w:rsidRPr="002D34E8">
        <w:rPr>
          <w:color w:val="auto"/>
          <w:sz w:val="24"/>
          <w:szCs w:val="24"/>
          <w:shd w:val="clear" w:color="auto" w:fill="FFFFFF"/>
          <w:lang w:val="et-EE"/>
        </w:rPr>
        <w:t xml:space="preserve"> </w:t>
      </w:r>
      <w:r w:rsidR="000D2C44" w:rsidRPr="002D34E8">
        <w:rPr>
          <w:bCs/>
          <w:iCs/>
          <w:color w:val="auto"/>
          <w:sz w:val="24"/>
          <w:szCs w:val="24"/>
          <w:lang w:val="et-EE" w:eastAsia="fr-FR"/>
        </w:rPr>
        <w:t>alusel tehtud otsuse kohta teate oma veebilehel määruse artikli</w:t>
      </w:r>
      <w:r w:rsidR="00762E87" w:rsidRPr="002D34E8">
        <w:rPr>
          <w:bCs/>
          <w:iCs/>
          <w:color w:val="auto"/>
          <w:sz w:val="24"/>
          <w:szCs w:val="24"/>
          <w:lang w:val="et-EE" w:eastAsia="fr-FR"/>
        </w:rPr>
        <w:t> </w:t>
      </w:r>
      <w:r w:rsidR="000D2C44" w:rsidRPr="002D34E8">
        <w:rPr>
          <w:bCs/>
          <w:iCs/>
          <w:color w:val="auto"/>
          <w:sz w:val="24"/>
          <w:szCs w:val="24"/>
          <w:lang w:val="et-EE" w:eastAsia="fr-FR"/>
        </w:rPr>
        <w:t>114</w:t>
      </w:r>
      <w:r w:rsidR="00A67086" w:rsidRPr="002D34E8">
        <w:rPr>
          <w:bCs/>
          <w:iCs/>
          <w:color w:val="auto"/>
          <w:sz w:val="24"/>
          <w:szCs w:val="24"/>
          <w:lang w:val="et-EE" w:eastAsia="fr-FR"/>
        </w:rPr>
        <w:t xml:space="preserve"> kohaselt</w:t>
      </w:r>
      <w:r w:rsidR="002A2B2E" w:rsidRPr="002D34E8">
        <w:rPr>
          <w:bCs/>
          <w:iCs/>
          <w:color w:val="auto"/>
          <w:sz w:val="24"/>
          <w:szCs w:val="24"/>
          <w:lang w:val="et-EE" w:eastAsia="fr-FR"/>
        </w:rPr>
        <w:t>.</w:t>
      </w:r>
    </w:p>
    <w:p w14:paraId="061B85A5" w14:textId="431DAD2A" w:rsidR="0057468E" w:rsidRPr="002D34E8" w:rsidRDefault="0057468E" w:rsidP="00743FBC">
      <w:pPr>
        <w:pStyle w:val="Kehatekst2"/>
        <w:spacing w:before="0" w:line="240" w:lineRule="auto"/>
        <w:rPr>
          <w:bCs/>
          <w:iCs/>
          <w:color w:val="auto"/>
          <w:sz w:val="24"/>
          <w:szCs w:val="24"/>
          <w:lang w:val="et-EE" w:eastAsia="fr-FR"/>
        </w:rPr>
      </w:pPr>
    </w:p>
    <w:p w14:paraId="172248C2" w14:textId="0A733D31" w:rsidR="00A67086" w:rsidRPr="002D34E8" w:rsidRDefault="0057468E" w:rsidP="00743FBC">
      <w:pPr>
        <w:pStyle w:val="Kehatekst2"/>
        <w:spacing w:before="0" w:line="240" w:lineRule="auto"/>
        <w:rPr>
          <w:bCs/>
          <w:iCs/>
          <w:color w:val="auto"/>
          <w:sz w:val="24"/>
          <w:szCs w:val="24"/>
          <w:lang w:val="et-EE" w:eastAsia="fr-FR"/>
        </w:rPr>
      </w:pPr>
      <w:r w:rsidRPr="002D34E8">
        <w:rPr>
          <w:bCs/>
          <w:iCs/>
          <w:color w:val="auto"/>
          <w:sz w:val="24"/>
          <w:szCs w:val="24"/>
          <w:lang w:val="et-EE" w:eastAsia="fr-FR"/>
        </w:rPr>
        <w:t>(</w:t>
      </w:r>
      <w:r w:rsidR="00C822A3" w:rsidRPr="002D34E8">
        <w:rPr>
          <w:bCs/>
          <w:iCs/>
          <w:color w:val="auto"/>
          <w:sz w:val="24"/>
          <w:szCs w:val="24"/>
          <w:lang w:val="et-EE" w:eastAsia="fr-FR"/>
        </w:rPr>
        <w:t>8</w:t>
      </w:r>
      <w:r w:rsidRPr="002D34E8">
        <w:rPr>
          <w:bCs/>
          <w:iCs/>
          <w:color w:val="auto"/>
          <w:sz w:val="24"/>
          <w:szCs w:val="24"/>
          <w:lang w:val="et-EE" w:eastAsia="fr-FR"/>
        </w:rPr>
        <w:t xml:space="preserve">) </w:t>
      </w:r>
      <w:r w:rsidR="00774C3F" w:rsidRPr="002D34E8">
        <w:rPr>
          <w:color w:val="auto"/>
          <w:sz w:val="24"/>
          <w:szCs w:val="24"/>
          <w:lang w:val="et-EE"/>
        </w:rPr>
        <w:t xml:space="preserve">Finantsinspektsioonil on õigus rakendada Euroopa Parlamendi ja nõukogu määruse (EL) </w:t>
      </w:r>
      <w:r w:rsidR="00774C3F" w:rsidRPr="002D34E8">
        <w:rPr>
          <w:color w:val="auto"/>
          <w:sz w:val="24"/>
          <w:szCs w:val="24"/>
          <w:shd w:val="clear" w:color="auto" w:fill="FFFFFF"/>
          <w:lang w:val="et-EE"/>
        </w:rPr>
        <w:t>2022/2554</w:t>
      </w:r>
      <w:r w:rsidR="00774C3F" w:rsidRPr="002D34E8">
        <w:rPr>
          <w:b/>
          <w:bCs/>
          <w:color w:val="auto"/>
          <w:sz w:val="24"/>
          <w:szCs w:val="24"/>
          <w:lang w:val="et-EE"/>
        </w:rPr>
        <w:t xml:space="preserve"> </w:t>
      </w:r>
      <w:r w:rsidR="00774C3F" w:rsidRPr="002D34E8">
        <w:rPr>
          <w:color w:val="auto"/>
          <w:sz w:val="24"/>
          <w:szCs w:val="24"/>
          <w:lang w:val="et-EE"/>
        </w:rPr>
        <w:t>artikli 50</w:t>
      </w:r>
      <w:r w:rsidR="00B8628B" w:rsidRPr="002D34E8">
        <w:rPr>
          <w:color w:val="auto"/>
          <w:sz w:val="24"/>
          <w:szCs w:val="24"/>
          <w:lang w:val="et-EE"/>
        </w:rPr>
        <w:t xml:space="preserve"> lõikes 4</w:t>
      </w:r>
      <w:r w:rsidR="00774C3F" w:rsidRPr="002D34E8">
        <w:rPr>
          <w:color w:val="auto"/>
          <w:sz w:val="24"/>
          <w:szCs w:val="24"/>
          <w:lang w:val="et-EE"/>
        </w:rPr>
        <w:t xml:space="preserve"> </w:t>
      </w:r>
      <w:r w:rsidR="00D93337" w:rsidRPr="002D34E8">
        <w:rPr>
          <w:color w:val="auto"/>
          <w:sz w:val="24"/>
          <w:szCs w:val="24"/>
          <w:lang w:val="et-EE"/>
        </w:rPr>
        <w:t>ning</w:t>
      </w:r>
      <w:r w:rsidR="00176794" w:rsidRPr="002D34E8">
        <w:rPr>
          <w:color w:val="auto"/>
          <w:sz w:val="24"/>
          <w:szCs w:val="24"/>
          <w:lang w:val="et-EE"/>
        </w:rPr>
        <w:t xml:space="preserve"> käesoleva</w:t>
      </w:r>
      <w:r w:rsidR="00C85E22" w:rsidRPr="002D34E8">
        <w:rPr>
          <w:color w:val="auto"/>
          <w:sz w:val="24"/>
          <w:szCs w:val="24"/>
          <w:lang w:val="et-EE"/>
        </w:rPr>
        <w:t>s</w:t>
      </w:r>
      <w:r w:rsidR="00176794" w:rsidRPr="002D34E8">
        <w:rPr>
          <w:color w:val="auto"/>
          <w:sz w:val="24"/>
          <w:szCs w:val="24"/>
          <w:lang w:val="et-EE"/>
        </w:rPr>
        <w:t xml:space="preserve"> seaduse</w:t>
      </w:r>
      <w:r w:rsidR="00C85E22" w:rsidRPr="002D34E8">
        <w:rPr>
          <w:color w:val="auto"/>
          <w:sz w:val="24"/>
          <w:szCs w:val="24"/>
          <w:lang w:val="et-EE"/>
        </w:rPr>
        <w:t>s</w:t>
      </w:r>
      <w:r w:rsidR="00176794" w:rsidRPr="002D34E8">
        <w:rPr>
          <w:color w:val="auto"/>
          <w:sz w:val="24"/>
          <w:szCs w:val="24"/>
          <w:lang w:val="et-EE"/>
        </w:rPr>
        <w:t xml:space="preserve"> </w:t>
      </w:r>
      <w:r w:rsidR="00774C3F" w:rsidRPr="002D34E8">
        <w:rPr>
          <w:color w:val="auto"/>
          <w:sz w:val="24"/>
          <w:szCs w:val="24"/>
          <w:lang w:val="et-EE"/>
        </w:rPr>
        <w:t xml:space="preserve">sätestatud </w:t>
      </w:r>
      <w:r w:rsidR="003E1540" w:rsidRPr="002D34E8">
        <w:rPr>
          <w:color w:val="auto"/>
          <w:sz w:val="24"/>
          <w:szCs w:val="24"/>
          <w:lang w:val="et-EE"/>
        </w:rPr>
        <w:t>meetmeid</w:t>
      </w:r>
      <w:r w:rsidR="00774C3F" w:rsidRPr="002D34E8">
        <w:rPr>
          <w:color w:val="auto"/>
          <w:sz w:val="24"/>
          <w:szCs w:val="24"/>
          <w:lang w:val="et-EE"/>
        </w:rPr>
        <w:t xml:space="preserve">. Finantsinspektsioon avalikustab </w:t>
      </w:r>
      <w:r w:rsidR="00D93337" w:rsidRPr="002D34E8">
        <w:rPr>
          <w:color w:val="auto"/>
          <w:sz w:val="24"/>
          <w:szCs w:val="24"/>
          <w:shd w:val="clear" w:color="auto" w:fill="FFFFFF"/>
          <w:lang w:val="et-EE"/>
        </w:rPr>
        <w:t>nimetatud määruse artiklis 50</w:t>
      </w:r>
      <w:r w:rsidR="00E22F1E" w:rsidRPr="002D34E8">
        <w:rPr>
          <w:color w:val="auto"/>
          <w:sz w:val="24"/>
          <w:szCs w:val="24"/>
          <w:shd w:val="clear" w:color="auto" w:fill="FFFFFF"/>
          <w:lang w:val="et-EE"/>
        </w:rPr>
        <w:t xml:space="preserve"> </w:t>
      </w:r>
      <w:r w:rsidR="00B8628B" w:rsidRPr="002D34E8">
        <w:rPr>
          <w:color w:val="auto"/>
          <w:sz w:val="24"/>
          <w:szCs w:val="24"/>
          <w:shd w:val="clear" w:color="auto" w:fill="FFFFFF"/>
          <w:lang w:val="et-EE"/>
        </w:rPr>
        <w:t xml:space="preserve">ja </w:t>
      </w:r>
      <w:r w:rsidR="00B8628B" w:rsidRPr="002D34E8">
        <w:rPr>
          <w:color w:val="auto"/>
          <w:sz w:val="24"/>
          <w:szCs w:val="24"/>
          <w:lang w:val="et-EE"/>
        </w:rPr>
        <w:t xml:space="preserve">käesoleva seaduse </w:t>
      </w:r>
      <w:r w:rsidR="003B49E5" w:rsidRPr="002D34E8">
        <w:rPr>
          <w:color w:val="auto"/>
          <w:sz w:val="24"/>
          <w:szCs w:val="24"/>
          <w:lang w:val="et-EE"/>
        </w:rPr>
        <w:t>§-s 44</w:t>
      </w:r>
      <w:r w:rsidR="00B8628B" w:rsidRPr="002D34E8">
        <w:rPr>
          <w:color w:val="auto"/>
          <w:sz w:val="24"/>
          <w:szCs w:val="24"/>
          <w:lang w:val="et-EE"/>
        </w:rPr>
        <w:t xml:space="preserve"> </w:t>
      </w:r>
      <w:r w:rsidR="00E22F1E" w:rsidRPr="002D34E8">
        <w:rPr>
          <w:color w:val="auto"/>
          <w:sz w:val="24"/>
          <w:szCs w:val="24"/>
          <w:shd w:val="clear" w:color="auto" w:fill="FFFFFF"/>
          <w:lang w:val="et-EE"/>
        </w:rPr>
        <w:t xml:space="preserve">sätestatud </w:t>
      </w:r>
      <w:r w:rsidR="003E1540" w:rsidRPr="002D34E8">
        <w:rPr>
          <w:color w:val="auto"/>
          <w:sz w:val="24"/>
          <w:szCs w:val="24"/>
          <w:lang w:val="et-EE"/>
        </w:rPr>
        <w:t>õiguse</w:t>
      </w:r>
      <w:r w:rsidR="00774C3F" w:rsidRPr="002D34E8">
        <w:rPr>
          <w:color w:val="auto"/>
          <w:sz w:val="24"/>
          <w:szCs w:val="24"/>
          <w:lang w:val="et-EE"/>
        </w:rPr>
        <w:t xml:space="preserve"> alusel tehtud otsuse kohta teate oma veebilehel määruse artikli 54</w:t>
      </w:r>
      <w:r w:rsidR="00A67086" w:rsidRPr="002D34E8">
        <w:rPr>
          <w:color w:val="auto"/>
          <w:sz w:val="24"/>
          <w:szCs w:val="24"/>
          <w:lang w:val="et-EE"/>
        </w:rPr>
        <w:t xml:space="preserve"> kohaselt</w:t>
      </w:r>
      <w:r w:rsidR="00766DC8" w:rsidRPr="002D34E8">
        <w:rPr>
          <w:color w:val="auto"/>
          <w:sz w:val="24"/>
          <w:szCs w:val="24"/>
          <w:lang w:val="et-EE"/>
        </w:rPr>
        <w:t>.</w:t>
      </w:r>
    </w:p>
    <w:p w14:paraId="09D39EC1" w14:textId="517F767B" w:rsidR="0041320B" w:rsidRPr="002D34E8" w:rsidRDefault="0041320B" w:rsidP="00743FBC">
      <w:pPr>
        <w:pStyle w:val="Kehatekst2"/>
        <w:spacing w:before="0" w:line="240" w:lineRule="auto"/>
        <w:rPr>
          <w:bCs/>
          <w:iCs/>
          <w:color w:val="auto"/>
          <w:sz w:val="24"/>
          <w:szCs w:val="24"/>
          <w:lang w:val="et-EE" w:eastAsia="fr-FR"/>
        </w:rPr>
      </w:pPr>
    </w:p>
    <w:p w14:paraId="3C82074A" w14:textId="4D7CB83D" w:rsidR="0041320B" w:rsidRPr="002D34E8" w:rsidRDefault="0041320B" w:rsidP="00743FBC">
      <w:pPr>
        <w:spacing w:after="0" w:line="240" w:lineRule="auto"/>
        <w:jc w:val="both"/>
        <w:rPr>
          <w:rFonts w:cs="Times New Roman"/>
          <w:b/>
          <w:bCs/>
          <w:szCs w:val="24"/>
        </w:rPr>
      </w:pPr>
      <w:bookmarkStart w:id="176" w:name="_Hlk134690289"/>
      <w:r w:rsidRPr="002D34E8">
        <w:rPr>
          <w:rFonts w:cs="Times New Roman"/>
          <w:b/>
          <w:bCs/>
          <w:szCs w:val="24"/>
        </w:rPr>
        <w:t xml:space="preserve">§ </w:t>
      </w:r>
      <w:r w:rsidR="004958BC" w:rsidRPr="002D34E8">
        <w:rPr>
          <w:rFonts w:cs="Times New Roman"/>
          <w:b/>
          <w:bCs/>
          <w:szCs w:val="24"/>
        </w:rPr>
        <w:t>2</w:t>
      </w:r>
      <w:r w:rsidR="00893DD5" w:rsidRPr="002D34E8">
        <w:rPr>
          <w:rFonts w:cs="Times New Roman"/>
          <w:b/>
          <w:bCs/>
          <w:szCs w:val="24"/>
        </w:rPr>
        <w:t>7</w:t>
      </w:r>
      <w:r w:rsidRPr="002D34E8">
        <w:rPr>
          <w:rFonts w:cs="Times New Roman"/>
          <w:b/>
          <w:bCs/>
          <w:szCs w:val="24"/>
        </w:rPr>
        <w:t>. </w:t>
      </w:r>
      <w:bookmarkStart w:id="177" w:name="_Hlk140065328"/>
      <w:r w:rsidRPr="002D34E8">
        <w:rPr>
          <w:rFonts w:cs="Times New Roman"/>
          <w:b/>
          <w:bCs/>
          <w:szCs w:val="24"/>
        </w:rPr>
        <w:t xml:space="preserve">Finantsinspektsiooni õigused </w:t>
      </w:r>
      <w:r w:rsidR="00397C3C" w:rsidRPr="002D34E8">
        <w:rPr>
          <w:rFonts w:cs="Times New Roman"/>
          <w:b/>
          <w:bCs/>
          <w:szCs w:val="24"/>
        </w:rPr>
        <w:t xml:space="preserve">teabe </w:t>
      </w:r>
      <w:r w:rsidRPr="002D34E8">
        <w:rPr>
          <w:rFonts w:cs="Times New Roman"/>
          <w:b/>
          <w:bCs/>
          <w:szCs w:val="24"/>
        </w:rPr>
        <w:t xml:space="preserve">saamisel </w:t>
      </w:r>
      <w:bookmarkEnd w:id="177"/>
    </w:p>
    <w:bookmarkEnd w:id="176"/>
    <w:p w14:paraId="635E810A" w14:textId="77777777" w:rsidR="0041320B" w:rsidRPr="002D34E8" w:rsidRDefault="0041320B" w:rsidP="00743FBC">
      <w:pPr>
        <w:spacing w:after="0" w:line="240" w:lineRule="auto"/>
        <w:jc w:val="both"/>
        <w:rPr>
          <w:rFonts w:cs="Times New Roman"/>
          <w:b/>
          <w:bCs/>
          <w:szCs w:val="24"/>
        </w:rPr>
      </w:pPr>
    </w:p>
    <w:p w14:paraId="3B8950B3" w14:textId="42AFE1D6" w:rsidR="0041320B" w:rsidRPr="002D34E8" w:rsidRDefault="0041320B" w:rsidP="00743FBC">
      <w:pPr>
        <w:spacing w:after="0" w:line="240" w:lineRule="auto"/>
        <w:jc w:val="both"/>
        <w:rPr>
          <w:rFonts w:cs="Times New Roman"/>
          <w:szCs w:val="24"/>
        </w:rPr>
      </w:pPr>
      <w:r w:rsidRPr="002D34E8">
        <w:rPr>
          <w:rFonts w:cs="Times New Roman"/>
          <w:szCs w:val="24"/>
        </w:rPr>
        <w:t xml:space="preserve">(1) Finantsinspektsioonil on õigus nõuda järelevalve teostamise eesmärgil aruandeid, tasuta teavet, dokumente </w:t>
      </w:r>
      <w:r w:rsidR="002506F7" w:rsidRPr="002D34E8">
        <w:rPr>
          <w:rFonts w:cs="Times New Roman"/>
          <w:szCs w:val="24"/>
        </w:rPr>
        <w:t>ja</w:t>
      </w:r>
      <w:r w:rsidRPr="002D34E8">
        <w:rPr>
          <w:rFonts w:cs="Times New Roman"/>
          <w:szCs w:val="24"/>
        </w:rPr>
        <w:t xml:space="preserve"> suulisi või kirjalikke selgitusi järelevalve teostamisel tähtsust omavate asjaolude kohta järgmistelt isikutelt</w:t>
      </w:r>
      <w:r w:rsidR="000D7B5E" w:rsidRPr="002D34E8">
        <w:rPr>
          <w:rFonts w:cs="Times New Roman"/>
          <w:szCs w:val="24"/>
        </w:rPr>
        <w:t xml:space="preserve"> ja asutustelt</w:t>
      </w:r>
      <w:r w:rsidRPr="002D34E8">
        <w:rPr>
          <w:rFonts w:cs="Times New Roman"/>
          <w:szCs w:val="24"/>
        </w:rPr>
        <w:t>:</w:t>
      </w:r>
    </w:p>
    <w:p w14:paraId="1DE9A45E" w14:textId="7C969576" w:rsidR="0041320B" w:rsidRPr="002D34E8" w:rsidRDefault="0041320B" w:rsidP="00743FBC">
      <w:pPr>
        <w:spacing w:after="0" w:line="240" w:lineRule="auto"/>
        <w:jc w:val="both"/>
        <w:rPr>
          <w:rFonts w:cs="Times New Roman"/>
          <w:szCs w:val="24"/>
        </w:rPr>
      </w:pPr>
      <w:r w:rsidRPr="002D34E8">
        <w:rPr>
          <w:rFonts w:cs="Times New Roman"/>
          <w:szCs w:val="24"/>
        </w:rPr>
        <w:t>1) </w:t>
      </w:r>
      <w:r w:rsidR="0007178A" w:rsidRPr="002D34E8">
        <w:rPr>
          <w:rFonts w:cs="Times New Roman"/>
          <w:szCs w:val="24"/>
        </w:rPr>
        <w:t xml:space="preserve">krüptovaraturu osaline ja </w:t>
      </w:r>
      <w:r w:rsidRPr="002D34E8">
        <w:rPr>
          <w:rFonts w:cs="Times New Roman"/>
          <w:szCs w:val="24"/>
        </w:rPr>
        <w:t>krüptovaraturu osalise juhtorgani liige või töötaja;</w:t>
      </w:r>
    </w:p>
    <w:p w14:paraId="27536C9D" w14:textId="77777777" w:rsidR="0041320B" w:rsidRPr="002D34E8" w:rsidRDefault="0041320B" w:rsidP="00743FBC">
      <w:pPr>
        <w:spacing w:after="0" w:line="240" w:lineRule="auto"/>
        <w:jc w:val="both"/>
        <w:rPr>
          <w:rFonts w:cs="Times New Roman"/>
          <w:szCs w:val="24"/>
        </w:rPr>
      </w:pPr>
      <w:r w:rsidRPr="002D34E8">
        <w:rPr>
          <w:rFonts w:cs="Times New Roman"/>
          <w:szCs w:val="24"/>
        </w:rPr>
        <w:t>2) krüptovaraturu osalisega samasse konsolideerimisgruppi kuuluva äriühingu juhtorgani liige või töötaja;</w:t>
      </w:r>
    </w:p>
    <w:p w14:paraId="1562AFD8" w14:textId="290DEF25" w:rsidR="0078195A" w:rsidRPr="002D34E8" w:rsidRDefault="0041320B" w:rsidP="00743FBC">
      <w:pPr>
        <w:spacing w:after="0" w:line="240" w:lineRule="auto"/>
        <w:jc w:val="both"/>
        <w:rPr>
          <w:rFonts w:cs="Times New Roman"/>
          <w:szCs w:val="24"/>
        </w:rPr>
      </w:pPr>
      <w:r w:rsidRPr="002D34E8">
        <w:rPr>
          <w:rFonts w:cs="Times New Roman"/>
          <w:szCs w:val="24"/>
        </w:rPr>
        <w:t>3) krüptovaraturu osalise aktsionär või osanik;</w:t>
      </w:r>
    </w:p>
    <w:p w14:paraId="1973A100" w14:textId="4B8A21BB" w:rsidR="0078195A" w:rsidRPr="002D34E8" w:rsidRDefault="00AA3BB8" w:rsidP="00743FBC">
      <w:pPr>
        <w:spacing w:after="0" w:line="240" w:lineRule="auto"/>
        <w:jc w:val="both"/>
        <w:rPr>
          <w:rFonts w:cs="Times New Roman"/>
          <w:szCs w:val="24"/>
        </w:rPr>
      </w:pPr>
      <w:r w:rsidRPr="002D34E8">
        <w:rPr>
          <w:rFonts w:cs="Times New Roman"/>
          <w:szCs w:val="24"/>
        </w:rPr>
        <w:t>4</w:t>
      </w:r>
      <w:r w:rsidR="0078195A" w:rsidRPr="002D34E8">
        <w:rPr>
          <w:rFonts w:cs="Times New Roman"/>
          <w:szCs w:val="24"/>
        </w:rPr>
        <w:t>) krüptovaraturu osalise audiitorettevõtja</w:t>
      </w:r>
      <w:r w:rsidR="0079702D" w:rsidRPr="002D34E8">
        <w:rPr>
          <w:rFonts w:cs="Times New Roman"/>
          <w:szCs w:val="24"/>
        </w:rPr>
        <w:t xml:space="preserve">, </w:t>
      </w:r>
      <w:r w:rsidRPr="002D34E8">
        <w:rPr>
          <w:rFonts w:cs="Times New Roman"/>
          <w:szCs w:val="24"/>
        </w:rPr>
        <w:t xml:space="preserve">sealjuures </w:t>
      </w:r>
      <w:r w:rsidR="0079702D" w:rsidRPr="002D34E8">
        <w:rPr>
          <w:rFonts w:cs="Times New Roman"/>
          <w:szCs w:val="24"/>
        </w:rPr>
        <w:t>tehes temaga koostööd</w:t>
      </w:r>
      <w:r w:rsidR="0078195A" w:rsidRPr="002D34E8">
        <w:rPr>
          <w:rFonts w:cs="Times New Roman"/>
          <w:szCs w:val="24"/>
        </w:rPr>
        <w:t>;</w:t>
      </w:r>
    </w:p>
    <w:p w14:paraId="63CAE9A1" w14:textId="1803C43F" w:rsidR="0041320B" w:rsidRPr="002D34E8" w:rsidRDefault="00AA3BB8" w:rsidP="00743FBC">
      <w:pPr>
        <w:spacing w:after="0" w:line="240" w:lineRule="auto"/>
        <w:jc w:val="both"/>
        <w:rPr>
          <w:rFonts w:cs="Times New Roman"/>
          <w:szCs w:val="24"/>
        </w:rPr>
      </w:pPr>
      <w:r w:rsidRPr="002D34E8">
        <w:rPr>
          <w:rFonts w:cs="Times New Roman"/>
          <w:szCs w:val="24"/>
        </w:rPr>
        <w:t>5</w:t>
      </w:r>
      <w:r w:rsidR="0041320B" w:rsidRPr="002D34E8">
        <w:rPr>
          <w:rFonts w:cs="Times New Roman"/>
          <w:szCs w:val="24"/>
        </w:rPr>
        <w:t>) </w:t>
      </w:r>
      <w:r w:rsidR="003C0D01" w:rsidRPr="002D34E8">
        <w:rPr>
          <w:rFonts w:cs="Times New Roman"/>
          <w:szCs w:val="24"/>
        </w:rPr>
        <w:t xml:space="preserve">põhjendatud vajaduse korral </w:t>
      </w:r>
      <w:r w:rsidR="0041320B" w:rsidRPr="002D34E8">
        <w:rPr>
          <w:rFonts w:cs="Times New Roman"/>
          <w:szCs w:val="24"/>
        </w:rPr>
        <w:t>muu kolmas isik;</w:t>
      </w:r>
    </w:p>
    <w:p w14:paraId="7A71B846" w14:textId="16C70227" w:rsidR="0041320B" w:rsidRPr="002D34E8" w:rsidRDefault="00AA3BB8" w:rsidP="00743FBC">
      <w:pPr>
        <w:spacing w:after="0" w:line="240" w:lineRule="auto"/>
        <w:jc w:val="both"/>
        <w:rPr>
          <w:rFonts w:cs="Times New Roman"/>
          <w:szCs w:val="24"/>
        </w:rPr>
      </w:pPr>
      <w:r w:rsidRPr="002D34E8">
        <w:rPr>
          <w:rFonts w:cs="Times New Roman"/>
          <w:szCs w:val="24"/>
        </w:rPr>
        <w:t>6</w:t>
      </w:r>
      <w:r w:rsidR="0041320B" w:rsidRPr="002D34E8">
        <w:rPr>
          <w:rFonts w:cs="Times New Roman"/>
          <w:szCs w:val="24"/>
        </w:rPr>
        <w:t>) krüptovaraturu osalise likvideerija või pankrotihaldur;</w:t>
      </w:r>
    </w:p>
    <w:p w14:paraId="2C3CE0CA" w14:textId="4FF4F472" w:rsidR="000D7B5E" w:rsidRPr="002D34E8" w:rsidRDefault="00AA3BB8" w:rsidP="00743FBC">
      <w:pPr>
        <w:spacing w:after="0" w:line="240" w:lineRule="auto"/>
        <w:jc w:val="both"/>
        <w:rPr>
          <w:rFonts w:cs="Times New Roman"/>
          <w:szCs w:val="24"/>
        </w:rPr>
      </w:pPr>
      <w:r w:rsidRPr="002D34E8">
        <w:rPr>
          <w:rFonts w:cs="Times New Roman"/>
          <w:szCs w:val="24"/>
        </w:rPr>
        <w:t>7</w:t>
      </w:r>
      <w:r w:rsidR="0041320B" w:rsidRPr="002D34E8">
        <w:rPr>
          <w:rFonts w:cs="Times New Roman"/>
          <w:szCs w:val="24"/>
        </w:rPr>
        <w:t>) riigiasutus ja kohaliku omavalitsusüksuse asutus</w:t>
      </w:r>
      <w:r w:rsidR="000D7B5E" w:rsidRPr="002D34E8">
        <w:rPr>
          <w:rFonts w:cs="Times New Roman"/>
          <w:szCs w:val="24"/>
        </w:rPr>
        <w:t>;</w:t>
      </w:r>
    </w:p>
    <w:p w14:paraId="77B7601E" w14:textId="11018722" w:rsidR="0041320B" w:rsidRPr="002D34E8" w:rsidRDefault="00AA3BB8" w:rsidP="00743FBC">
      <w:pPr>
        <w:spacing w:after="0" w:line="240" w:lineRule="auto"/>
        <w:jc w:val="both"/>
        <w:rPr>
          <w:rFonts w:cs="Times New Roman"/>
          <w:szCs w:val="24"/>
        </w:rPr>
      </w:pPr>
      <w:r w:rsidRPr="002D34E8">
        <w:rPr>
          <w:rFonts w:cs="Times New Roman"/>
          <w:szCs w:val="24"/>
        </w:rPr>
        <w:t>8</w:t>
      </w:r>
      <w:r w:rsidR="000D7B5E" w:rsidRPr="002D34E8">
        <w:rPr>
          <w:rFonts w:cs="Times New Roman"/>
          <w:szCs w:val="24"/>
        </w:rPr>
        <w:t>)</w:t>
      </w:r>
      <w:r w:rsidR="00384E3A" w:rsidRPr="002D34E8">
        <w:rPr>
          <w:rFonts w:cs="Times New Roman"/>
          <w:szCs w:val="24"/>
        </w:rPr>
        <w:t> </w:t>
      </w:r>
      <w:r w:rsidR="00561E45" w:rsidRPr="002D34E8">
        <w:rPr>
          <w:rFonts w:cs="Times New Roman"/>
          <w:szCs w:val="24"/>
        </w:rPr>
        <w:t xml:space="preserve">riigi </w:t>
      </w:r>
      <w:r w:rsidR="0041320B" w:rsidRPr="002D34E8">
        <w:rPr>
          <w:rFonts w:cs="Times New Roman"/>
          <w:szCs w:val="24"/>
        </w:rPr>
        <w:t>põhiregist</w:t>
      </w:r>
      <w:del w:id="178" w:author="Iivika Sale" w:date="2024-01-18T15:54:00Z">
        <w:r w:rsidR="0041320B" w:rsidRPr="002D34E8" w:rsidDel="00691F85">
          <w:rPr>
            <w:rFonts w:cs="Times New Roman"/>
            <w:szCs w:val="24"/>
          </w:rPr>
          <w:delText>e</w:delText>
        </w:r>
      </w:del>
      <w:r w:rsidR="0041320B" w:rsidRPr="002D34E8">
        <w:rPr>
          <w:rFonts w:cs="Times New Roman"/>
          <w:szCs w:val="24"/>
        </w:rPr>
        <w:t>r</w:t>
      </w:r>
      <w:r w:rsidR="00111E75" w:rsidRPr="002D34E8">
        <w:rPr>
          <w:rFonts w:cs="Times New Roman"/>
          <w:szCs w:val="24"/>
        </w:rPr>
        <w:t>i ja</w:t>
      </w:r>
      <w:r w:rsidR="0041320B" w:rsidRPr="002D34E8">
        <w:rPr>
          <w:rFonts w:cs="Times New Roman"/>
          <w:szCs w:val="24"/>
        </w:rPr>
        <w:t xml:space="preserve"> riiklik</w:t>
      </w:r>
      <w:r w:rsidR="00111E75" w:rsidRPr="002D34E8">
        <w:rPr>
          <w:rFonts w:cs="Times New Roman"/>
          <w:szCs w:val="24"/>
        </w:rPr>
        <w:t>u</w:t>
      </w:r>
      <w:r w:rsidR="0041320B" w:rsidRPr="002D34E8">
        <w:rPr>
          <w:rFonts w:cs="Times New Roman"/>
          <w:szCs w:val="24"/>
        </w:rPr>
        <w:t xml:space="preserve"> regist</w:t>
      </w:r>
      <w:del w:id="179" w:author="Iivika Sale" w:date="2024-01-18T15:54:00Z">
        <w:r w:rsidR="0041320B" w:rsidRPr="002D34E8" w:rsidDel="00691F85">
          <w:rPr>
            <w:rFonts w:cs="Times New Roman"/>
            <w:szCs w:val="24"/>
          </w:rPr>
          <w:delText>e</w:delText>
        </w:r>
      </w:del>
      <w:r w:rsidR="0041320B" w:rsidRPr="002D34E8">
        <w:rPr>
          <w:rFonts w:cs="Times New Roman"/>
          <w:szCs w:val="24"/>
        </w:rPr>
        <w:t>r</w:t>
      </w:r>
      <w:r w:rsidR="00111E75" w:rsidRPr="002D34E8">
        <w:rPr>
          <w:rFonts w:cs="Times New Roman"/>
          <w:szCs w:val="24"/>
        </w:rPr>
        <w:t>i pidaja</w:t>
      </w:r>
      <w:r w:rsidR="0041320B" w:rsidRPr="002D34E8">
        <w:rPr>
          <w:rFonts w:cs="Times New Roman"/>
          <w:szCs w:val="24"/>
        </w:rPr>
        <w:t xml:space="preserve"> ning riigi andmekogu vastutav ja volitatud töötleja.</w:t>
      </w:r>
    </w:p>
    <w:p w14:paraId="50EF677E" w14:textId="77777777" w:rsidR="0041320B" w:rsidRPr="002D34E8" w:rsidRDefault="0041320B" w:rsidP="00743FBC">
      <w:pPr>
        <w:spacing w:after="0" w:line="240" w:lineRule="auto"/>
        <w:jc w:val="both"/>
        <w:rPr>
          <w:rFonts w:cs="Times New Roman"/>
          <w:szCs w:val="24"/>
        </w:rPr>
      </w:pPr>
    </w:p>
    <w:p w14:paraId="0B622BB6" w14:textId="77777777" w:rsidR="0041320B" w:rsidRPr="002D34E8" w:rsidRDefault="0041320B" w:rsidP="00743FBC">
      <w:pPr>
        <w:spacing w:after="0" w:line="240" w:lineRule="auto"/>
        <w:jc w:val="both"/>
        <w:rPr>
          <w:rFonts w:cs="Times New Roman"/>
          <w:szCs w:val="24"/>
        </w:rPr>
      </w:pPr>
      <w:bookmarkStart w:id="180" w:name="_Hlk151122813"/>
      <w:r w:rsidRPr="002D34E8">
        <w:rPr>
          <w:rFonts w:cs="Times New Roman"/>
          <w:szCs w:val="24"/>
        </w:rPr>
        <w:t>(2) Järelevalvetegevuse eesmärgil on Finantsinspektsioonil õigus:</w:t>
      </w:r>
    </w:p>
    <w:bookmarkEnd w:id="180"/>
    <w:p w14:paraId="05D834F8" w14:textId="5A126C4D" w:rsidR="0041320B" w:rsidRPr="002D34E8" w:rsidRDefault="00396F52" w:rsidP="00743FBC">
      <w:pPr>
        <w:spacing w:after="0" w:line="240" w:lineRule="auto"/>
        <w:jc w:val="both"/>
        <w:rPr>
          <w:rFonts w:cs="Times New Roman"/>
          <w:szCs w:val="24"/>
          <w:shd w:val="clear" w:color="auto" w:fill="FFFFFF"/>
        </w:rPr>
      </w:pPr>
      <w:r w:rsidRPr="002D34E8">
        <w:rPr>
          <w:rFonts w:cs="Times New Roman"/>
          <w:szCs w:val="24"/>
        </w:rPr>
        <w:lastRenderedPageBreak/>
        <w:t>1</w:t>
      </w:r>
      <w:r w:rsidR="0041320B" w:rsidRPr="002D34E8">
        <w:rPr>
          <w:rFonts w:cs="Times New Roman"/>
          <w:szCs w:val="24"/>
        </w:rPr>
        <w:t xml:space="preserve">) </w:t>
      </w:r>
      <w:r w:rsidR="0041320B" w:rsidRPr="002D34E8">
        <w:rPr>
          <w:rFonts w:cs="Times New Roman"/>
          <w:szCs w:val="24"/>
          <w:shd w:val="clear" w:color="auto" w:fill="FFFFFF"/>
        </w:rPr>
        <w:t xml:space="preserve">saada põhjendatud juhul otse </w:t>
      </w:r>
      <w:r w:rsidR="00DD3CC6" w:rsidRPr="002D34E8">
        <w:rPr>
          <w:rFonts w:cs="Times New Roman"/>
          <w:szCs w:val="24"/>
          <w:shd w:val="clear" w:color="auto" w:fill="FFFFFF"/>
        </w:rPr>
        <w:t>krüptovara</w:t>
      </w:r>
      <w:r w:rsidR="0041320B" w:rsidRPr="002D34E8">
        <w:rPr>
          <w:rFonts w:cs="Times New Roman"/>
          <w:szCs w:val="24"/>
          <w:shd w:val="clear" w:color="auto" w:fill="FFFFFF"/>
        </w:rPr>
        <w:t>teenuse</w:t>
      </w:r>
      <w:r w:rsidR="00DD3CC6" w:rsidRPr="002D34E8">
        <w:rPr>
          <w:rFonts w:cs="Times New Roman"/>
          <w:szCs w:val="24"/>
          <w:shd w:val="clear" w:color="auto" w:fill="FFFFFF"/>
        </w:rPr>
        <w:t xml:space="preserve"> </w:t>
      </w:r>
      <w:r w:rsidR="0041320B" w:rsidRPr="002D34E8">
        <w:rPr>
          <w:rFonts w:cs="Times New Roman"/>
          <w:szCs w:val="24"/>
          <w:shd w:val="clear" w:color="auto" w:fill="FFFFFF"/>
        </w:rPr>
        <w:t>osutajalt, krediidiasutuselt, e-raha asutuselt või makseasutuselt teavet kliendi või siseteavet valdava isiku konto või krüptovara rahakoti ning nimetatud konto ja krüptovara rahakotiga seotud käibe ja saldo kohta;</w:t>
      </w:r>
    </w:p>
    <w:p w14:paraId="5274C5FD" w14:textId="46D48982" w:rsidR="0041320B" w:rsidRPr="002D34E8" w:rsidRDefault="00396F52" w:rsidP="00743FBC">
      <w:pPr>
        <w:spacing w:after="0" w:line="240" w:lineRule="auto"/>
        <w:jc w:val="both"/>
        <w:rPr>
          <w:rFonts w:cs="Times New Roman"/>
          <w:szCs w:val="24"/>
        </w:rPr>
      </w:pPr>
      <w:r w:rsidRPr="002D34E8">
        <w:rPr>
          <w:rFonts w:cs="Times New Roman"/>
          <w:szCs w:val="24"/>
          <w:shd w:val="clear" w:color="auto" w:fill="FFFFFF"/>
        </w:rPr>
        <w:t>2</w:t>
      </w:r>
      <w:r w:rsidR="0041320B" w:rsidRPr="002D34E8">
        <w:rPr>
          <w:rFonts w:cs="Times New Roman"/>
          <w:szCs w:val="24"/>
          <w:shd w:val="clear" w:color="auto" w:fill="FFFFFF"/>
        </w:rPr>
        <w:t>)</w:t>
      </w:r>
      <w:r w:rsidR="00384E3A" w:rsidRPr="002D34E8">
        <w:rPr>
          <w:rFonts w:cs="Times New Roman"/>
          <w:szCs w:val="24"/>
          <w:shd w:val="clear" w:color="auto" w:fill="FFFFFF"/>
        </w:rPr>
        <w:t> </w:t>
      </w:r>
      <w:r w:rsidR="0041320B" w:rsidRPr="002D34E8">
        <w:rPr>
          <w:rFonts w:cs="Times New Roman"/>
          <w:szCs w:val="24"/>
          <w:shd w:val="clear" w:color="auto" w:fill="FFFFFF"/>
        </w:rPr>
        <w:t xml:space="preserve">saada põhjendatud juhul krediidiasutuselt pangasaladust sisaldavaid andmeid </w:t>
      </w:r>
      <w:r w:rsidR="00DD3CC6" w:rsidRPr="002D34E8">
        <w:rPr>
          <w:rFonts w:cs="Times New Roman"/>
          <w:szCs w:val="24"/>
          <w:shd w:val="clear" w:color="auto" w:fill="FFFFFF"/>
        </w:rPr>
        <w:t>krüptovara</w:t>
      </w:r>
      <w:r w:rsidR="0041320B" w:rsidRPr="002D34E8">
        <w:rPr>
          <w:rFonts w:cs="Times New Roman"/>
          <w:szCs w:val="24"/>
          <w:shd w:val="clear" w:color="auto" w:fill="FFFFFF"/>
        </w:rPr>
        <w:t>teenuse</w:t>
      </w:r>
      <w:r w:rsidR="00DD3CC6" w:rsidRPr="002D34E8">
        <w:rPr>
          <w:rFonts w:cs="Times New Roman"/>
          <w:szCs w:val="24"/>
          <w:shd w:val="clear" w:color="auto" w:fill="FFFFFF"/>
        </w:rPr>
        <w:t xml:space="preserve"> </w:t>
      </w:r>
      <w:r w:rsidR="0041320B" w:rsidRPr="002D34E8">
        <w:rPr>
          <w:rFonts w:cs="Times New Roman"/>
          <w:szCs w:val="24"/>
          <w:shd w:val="clear" w:color="auto" w:fill="FFFFFF"/>
        </w:rPr>
        <w:t xml:space="preserve">osutaja ja tema klientide kohta, samuti kolmanda isiku kohta, kellele on edasi antud </w:t>
      </w:r>
      <w:r w:rsidR="00DD3CC6" w:rsidRPr="002D34E8">
        <w:rPr>
          <w:rFonts w:cs="Times New Roman"/>
          <w:szCs w:val="24"/>
          <w:shd w:val="clear" w:color="auto" w:fill="FFFFFF"/>
        </w:rPr>
        <w:t>krüptovara</w:t>
      </w:r>
      <w:r w:rsidR="0041320B" w:rsidRPr="002D34E8">
        <w:rPr>
          <w:rFonts w:cs="Times New Roman"/>
          <w:szCs w:val="24"/>
          <w:shd w:val="clear" w:color="auto" w:fill="FFFFFF"/>
        </w:rPr>
        <w:t>teenuse</w:t>
      </w:r>
      <w:r w:rsidR="00DD3CC6" w:rsidRPr="002D34E8">
        <w:rPr>
          <w:rFonts w:cs="Times New Roman"/>
          <w:szCs w:val="24"/>
          <w:shd w:val="clear" w:color="auto" w:fill="FFFFFF"/>
        </w:rPr>
        <w:t xml:space="preserve"> </w:t>
      </w:r>
      <w:r w:rsidR="0041320B" w:rsidRPr="002D34E8">
        <w:rPr>
          <w:rFonts w:cs="Times New Roman"/>
          <w:szCs w:val="24"/>
          <w:shd w:val="clear" w:color="auto" w:fill="FFFFFF"/>
        </w:rPr>
        <w:t>osutaja ülesanded.</w:t>
      </w:r>
    </w:p>
    <w:p w14:paraId="4F9B8F6A" w14:textId="77777777" w:rsidR="0041320B" w:rsidRPr="002D34E8" w:rsidRDefault="0041320B" w:rsidP="00743FBC">
      <w:pPr>
        <w:spacing w:after="0" w:line="240" w:lineRule="auto"/>
        <w:jc w:val="both"/>
        <w:rPr>
          <w:rFonts w:cs="Times New Roman"/>
          <w:szCs w:val="24"/>
        </w:rPr>
      </w:pPr>
    </w:p>
    <w:p w14:paraId="1DD9B7BE" w14:textId="0111B41A" w:rsidR="0041320B" w:rsidRPr="002D34E8" w:rsidRDefault="0041320B" w:rsidP="00743FBC">
      <w:pPr>
        <w:spacing w:after="0" w:line="240" w:lineRule="auto"/>
        <w:jc w:val="both"/>
        <w:rPr>
          <w:rFonts w:cs="Times New Roman"/>
          <w:szCs w:val="24"/>
        </w:rPr>
      </w:pPr>
      <w:r w:rsidRPr="002D34E8">
        <w:rPr>
          <w:rFonts w:cs="Times New Roman"/>
          <w:szCs w:val="24"/>
        </w:rPr>
        <w:t>(</w:t>
      </w:r>
      <w:r w:rsidR="0079702D" w:rsidRPr="002D34E8">
        <w:rPr>
          <w:rFonts w:cs="Times New Roman"/>
          <w:szCs w:val="24"/>
        </w:rPr>
        <w:t>3</w:t>
      </w:r>
      <w:r w:rsidRPr="002D34E8">
        <w:rPr>
          <w:rFonts w:cs="Times New Roman"/>
          <w:szCs w:val="24"/>
        </w:rPr>
        <w:t>)</w:t>
      </w:r>
      <w:r w:rsidR="00384E3A" w:rsidRPr="002D34E8">
        <w:rPr>
          <w:rFonts w:cs="Times New Roman"/>
          <w:szCs w:val="24"/>
        </w:rPr>
        <w:t> </w:t>
      </w:r>
      <w:r w:rsidRPr="002D34E8">
        <w:rPr>
          <w:rFonts w:cs="Times New Roman"/>
          <w:szCs w:val="24"/>
        </w:rPr>
        <w:t xml:space="preserve">Järelevalve teostamise eesmärgil on Finantsinspektsioonil õigus saada </w:t>
      </w:r>
      <w:r w:rsidR="00CC6C07" w:rsidRPr="002D34E8">
        <w:rPr>
          <w:rFonts w:cs="Times New Roman"/>
          <w:szCs w:val="24"/>
        </w:rPr>
        <w:t xml:space="preserve">krüptovaraturu osalisega </w:t>
      </w:r>
      <w:r w:rsidRPr="002D34E8">
        <w:rPr>
          <w:rFonts w:cs="Times New Roman"/>
          <w:szCs w:val="24"/>
        </w:rPr>
        <w:t xml:space="preserve">seotud teavet kolmandalt isikult ilma teabe saamisest </w:t>
      </w:r>
      <w:r w:rsidR="00CC6C07" w:rsidRPr="002D34E8">
        <w:rPr>
          <w:rFonts w:cs="Times New Roman"/>
          <w:szCs w:val="24"/>
        </w:rPr>
        <w:t xml:space="preserve">krüptovaraturu osalist </w:t>
      </w:r>
      <w:r w:rsidRPr="002D34E8">
        <w:rPr>
          <w:rFonts w:cs="Times New Roman"/>
          <w:szCs w:val="24"/>
        </w:rPr>
        <w:t xml:space="preserve">teavitamata. Kolmas isik ei tohi </w:t>
      </w:r>
      <w:r w:rsidR="00CC6C07" w:rsidRPr="002D34E8">
        <w:rPr>
          <w:rFonts w:cs="Times New Roman"/>
          <w:szCs w:val="24"/>
        </w:rPr>
        <w:t xml:space="preserve">krüptovaraturu osalist </w:t>
      </w:r>
      <w:r w:rsidRPr="002D34E8">
        <w:rPr>
          <w:rFonts w:cs="Times New Roman"/>
          <w:szCs w:val="24"/>
        </w:rPr>
        <w:t>teabe edastamisest teavitada.</w:t>
      </w:r>
    </w:p>
    <w:p w14:paraId="2029470D" w14:textId="77777777" w:rsidR="0041320B" w:rsidRPr="002D34E8" w:rsidRDefault="0041320B" w:rsidP="00743FBC">
      <w:pPr>
        <w:spacing w:after="0" w:line="240" w:lineRule="auto"/>
        <w:jc w:val="both"/>
        <w:rPr>
          <w:rFonts w:cs="Times New Roman"/>
          <w:szCs w:val="24"/>
        </w:rPr>
      </w:pPr>
    </w:p>
    <w:p w14:paraId="6A977EAF" w14:textId="1C946FC5" w:rsidR="0041320B" w:rsidRPr="002D34E8" w:rsidRDefault="0041320B" w:rsidP="00743FBC">
      <w:pPr>
        <w:spacing w:after="0" w:line="240" w:lineRule="auto"/>
        <w:jc w:val="both"/>
        <w:rPr>
          <w:rFonts w:cs="Times New Roman"/>
          <w:szCs w:val="24"/>
        </w:rPr>
      </w:pPr>
      <w:r w:rsidRPr="002D34E8">
        <w:rPr>
          <w:rFonts w:cs="Times New Roman"/>
          <w:szCs w:val="24"/>
        </w:rPr>
        <w:t>(</w:t>
      </w:r>
      <w:r w:rsidR="0079702D" w:rsidRPr="002D34E8">
        <w:rPr>
          <w:rFonts w:cs="Times New Roman"/>
          <w:szCs w:val="24"/>
        </w:rPr>
        <w:t>4</w:t>
      </w:r>
      <w:r w:rsidRPr="002D34E8">
        <w:rPr>
          <w:rFonts w:cs="Times New Roman"/>
          <w:szCs w:val="24"/>
        </w:rPr>
        <w:t>)</w:t>
      </w:r>
      <w:r w:rsidR="00384E3A" w:rsidRPr="002D34E8">
        <w:rPr>
          <w:rFonts w:cs="Times New Roman"/>
          <w:szCs w:val="24"/>
        </w:rPr>
        <w:t> </w:t>
      </w:r>
      <w:r w:rsidRPr="002D34E8">
        <w:rPr>
          <w:rFonts w:cs="Times New Roman"/>
          <w:szCs w:val="24"/>
        </w:rPr>
        <w:t>Kui see ei kahjusta järelevalve teostamist, selgitab Finantsinspektsioon käesoleva paragrahvi lõi</w:t>
      </w:r>
      <w:r w:rsidR="00B341AF" w:rsidRPr="002D34E8">
        <w:rPr>
          <w:rFonts w:cs="Times New Roman"/>
          <w:szCs w:val="24"/>
        </w:rPr>
        <w:t>getes</w:t>
      </w:r>
      <w:r w:rsidRPr="002D34E8">
        <w:rPr>
          <w:rFonts w:cs="Times New Roman"/>
          <w:szCs w:val="24"/>
        </w:rPr>
        <w:t xml:space="preserve"> 1 </w:t>
      </w:r>
      <w:r w:rsidR="00B341AF" w:rsidRPr="002D34E8">
        <w:rPr>
          <w:rFonts w:cs="Times New Roman"/>
          <w:szCs w:val="24"/>
        </w:rPr>
        <w:t xml:space="preserve">ja 2 </w:t>
      </w:r>
      <w:r w:rsidRPr="002D34E8">
        <w:rPr>
          <w:rFonts w:cs="Times New Roman"/>
          <w:szCs w:val="24"/>
        </w:rPr>
        <w:t>nimetatud isikutele teabe nõudmise eesmärke.</w:t>
      </w:r>
    </w:p>
    <w:p w14:paraId="48031143" w14:textId="77777777" w:rsidR="004D428B" w:rsidRPr="002D34E8" w:rsidRDefault="004D428B" w:rsidP="00743FBC">
      <w:pPr>
        <w:shd w:val="clear" w:color="auto" w:fill="FFFFFF"/>
        <w:spacing w:after="0" w:line="240" w:lineRule="auto"/>
        <w:jc w:val="both"/>
        <w:rPr>
          <w:rFonts w:cs="Times New Roman"/>
          <w:szCs w:val="24"/>
          <w:shd w:val="clear" w:color="auto" w:fill="FFFFFF"/>
        </w:rPr>
      </w:pPr>
      <w:bookmarkStart w:id="181" w:name="para231lg2"/>
    </w:p>
    <w:p w14:paraId="28AD4A83" w14:textId="614A646B" w:rsidR="00843511" w:rsidRPr="002D34E8" w:rsidRDefault="00843511" w:rsidP="00743FBC">
      <w:pPr>
        <w:spacing w:after="0" w:line="240" w:lineRule="auto"/>
        <w:jc w:val="both"/>
        <w:rPr>
          <w:b/>
          <w:bCs/>
          <w:szCs w:val="24"/>
        </w:rPr>
      </w:pPr>
      <w:bookmarkStart w:id="182" w:name="_Hlk134690308"/>
      <w:bookmarkEnd w:id="181"/>
      <w:r w:rsidRPr="002D34E8">
        <w:rPr>
          <w:b/>
          <w:bCs/>
          <w:szCs w:val="24"/>
        </w:rPr>
        <w:t xml:space="preserve">§ </w:t>
      </w:r>
      <w:r w:rsidR="003B7EE5" w:rsidRPr="002D34E8">
        <w:rPr>
          <w:b/>
          <w:bCs/>
          <w:szCs w:val="24"/>
        </w:rPr>
        <w:t>2</w:t>
      </w:r>
      <w:r w:rsidR="00893DD5" w:rsidRPr="002D34E8">
        <w:rPr>
          <w:b/>
          <w:bCs/>
          <w:szCs w:val="24"/>
        </w:rPr>
        <w:t>8</w:t>
      </w:r>
      <w:r w:rsidRPr="002D34E8">
        <w:rPr>
          <w:b/>
          <w:bCs/>
          <w:szCs w:val="24"/>
        </w:rPr>
        <w:t xml:space="preserve">. </w:t>
      </w:r>
      <w:bookmarkStart w:id="183" w:name="_Hlk140065403"/>
      <w:r w:rsidRPr="002D34E8">
        <w:rPr>
          <w:b/>
          <w:bCs/>
          <w:szCs w:val="24"/>
        </w:rPr>
        <w:t xml:space="preserve">Järelevalve </w:t>
      </w:r>
      <w:r w:rsidR="00893C35" w:rsidRPr="002D34E8">
        <w:rPr>
          <w:b/>
          <w:bCs/>
          <w:szCs w:val="24"/>
        </w:rPr>
        <w:t>kolmandas riigis</w:t>
      </w:r>
      <w:r w:rsidRPr="002D34E8">
        <w:rPr>
          <w:b/>
          <w:bCs/>
          <w:szCs w:val="24"/>
        </w:rPr>
        <w:t xml:space="preserve"> </w:t>
      </w:r>
      <w:r w:rsidR="0088017A" w:rsidRPr="002D34E8">
        <w:rPr>
          <w:b/>
          <w:bCs/>
          <w:szCs w:val="24"/>
        </w:rPr>
        <w:t xml:space="preserve">krüptovarateenuse osutamise ja krüptovara pakkumise </w:t>
      </w:r>
      <w:r w:rsidR="00766DC8" w:rsidRPr="002D34E8">
        <w:rPr>
          <w:b/>
          <w:bCs/>
          <w:szCs w:val="24"/>
        </w:rPr>
        <w:t xml:space="preserve">või kauplemisele võtmise taotlemise </w:t>
      </w:r>
      <w:r w:rsidR="0088017A" w:rsidRPr="002D34E8">
        <w:rPr>
          <w:b/>
          <w:bCs/>
          <w:szCs w:val="24"/>
        </w:rPr>
        <w:t>üle</w:t>
      </w:r>
    </w:p>
    <w:bookmarkEnd w:id="182"/>
    <w:bookmarkEnd w:id="183"/>
    <w:p w14:paraId="1B10478D" w14:textId="77777777" w:rsidR="00843511" w:rsidRPr="002D34E8" w:rsidRDefault="00843511" w:rsidP="00743FBC">
      <w:pPr>
        <w:spacing w:after="0" w:line="240" w:lineRule="auto"/>
        <w:jc w:val="both"/>
        <w:rPr>
          <w:szCs w:val="24"/>
        </w:rPr>
      </w:pPr>
    </w:p>
    <w:p w14:paraId="5A95BC65" w14:textId="396B8F39" w:rsidR="00843511" w:rsidRPr="002D34E8" w:rsidRDefault="00843511" w:rsidP="00743FBC">
      <w:pPr>
        <w:spacing w:after="0" w:line="240" w:lineRule="auto"/>
        <w:jc w:val="both"/>
        <w:rPr>
          <w:i/>
          <w:strike/>
          <w:sz w:val="22"/>
        </w:rPr>
      </w:pPr>
      <w:r w:rsidRPr="002D34E8">
        <w:rPr>
          <w:szCs w:val="24"/>
        </w:rPr>
        <w:t xml:space="preserve">(1) Kui </w:t>
      </w:r>
      <w:r w:rsidR="004C5868" w:rsidRPr="002D34E8">
        <w:rPr>
          <w:szCs w:val="24"/>
        </w:rPr>
        <w:t>krüptovaraturu osaline</w:t>
      </w:r>
      <w:r w:rsidRPr="002D34E8">
        <w:rPr>
          <w:szCs w:val="24"/>
        </w:rPr>
        <w:t xml:space="preserve">, kes on </w:t>
      </w:r>
      <w:r w:rsidR="00893C35" w:rsidRPr="002D34E8">
        <w:rPr>
          <w:szCs w:val="24"/>
        </w:rPr>
        <w:t>asutanud kolmandas riigis</w:t>
      </w:r>
      <w:r w:rsidRPr="002D34E8">
        <w:rPr>
          <w:szCs w:val="24"/>
        </w:rPr>
        <w:t xml:space="preserve"> filiaali või </w:t>
      </w:r>
      <w:r w:rsidR="0088017A" w:rsidRPr="002D34E8">
        <w:rPr>
          <w:szCs w:val="24"/>
        </w:rPr>
        <w:t xml:space="preserve">osutab </w:t>
      </w:r>
      <w:r w:rsidR="00893C35" w:rsidRPr="002D34E8">
        <w:rPr>
          <w:szCs w:val="24"/>
        </w:rPr>
        <w:t>kolmandas riigis</w:t>
      </w:r>
      <w:r w:rsidRPr="002D34E8">
        <w:rPr>
          <w:szCs w:val="24"/>
        </w:rPr>
        <w:t xml:space="preserve"> piiriüleselt</w:t>
      </w:r>
      <w:r w:rsidR="0088017A" w:rsidRPr="002D34E8">
        <w:rPr>
          <w:szCs w:val="24"/>
        </w:rPr>
        <w:t xml:space="preserve"> krüptovarateenust või pakub kolmandas riigis piiriüleselt krüptovara</w:t>
      </w:r>
      <w:r w:rsidR="00766DC8" w:rsidRPr="002D34E8">
        <w:rPr>
          <w:szCs w:val="24"/>
        </w:rPr>
        <w:t xml:space="preserve"> või taotleb selle kauplemisele võtmist</w:t>
      </w:r>
      <w:r w:rsidRPr="002D34E8">
        <w:rPr>
          <w:szCs w:val="24"/>
        </w:rPr>
        <w:t xml:space="preserve">, rikub </w:t>
      </w:r>
      <w:r w:rsidR="00893C35" w:rsidRPr="002D34E8">
        <w:rPr>
          <w:szCs w:val="24"/>
        </w:rPr>
        <w:t xml:space="preserve">selle </w:t>
      </w:r>
      <w:commentRangeStart w:id="184"/>
      <w:r w:rsidR="00893C35" w:rsidRPr="002D34E8">
        <w:rPr>
          <w:szCs w:val="24"/>
        </w:rPr>
        <w:t>riigi</w:t>
      </w:r>
      <w:r w:rsidRPr="002D34E8">
        <w:rPr>
          <w:szCs w:val="24"/>
        </w:rPr>
        <w:t xml:space="preserve"> kehtestatud õigusaktide </w:t>
      </w:r>
      <w:commentRangeEnd w:id="184"/>
      <w:r w:rsidR="00F05DE1">
        <w:rPr>
          <w:rStyle w:val="Kommentaariviide"/>
        </w:rPr>
        <w:commentReference w:id="184"/>
      </w:r>
      <w:r w:rsidRPr="002D34E8">
        <w:rPr>
          <w:szCs w:val="24"/>
        </w:rPr>
        <w:t xml:space="preserve">nõudeid, rakendab Finantsinspektsioon </w:t>
      </w:r>
      <w:r w:rsidR="00784E50" w:rsidRPr="002D34E8">
        <w:rPr>
          <w:rFonts w:cs="Times New Roman"/>
          <w:szCs w:val="24"/>
        </w:rPr>
        <w:t xml:space="preserve">kolmanda riigi </w:t>
      </w:r>
      <w:r w:rsidR="00F0208C" w:rsidRPr="002D34E8">
        <w:rPr>
          <w:rFonts w:cs="Times New Roman"/>
          <w:szCs w:val="24"/>
        </w:rPr>
        <w:t xml:space="preserve">pädeva asutuse </w:t>
      </w:r>
      <w:r w:rsidR="00784E50" w:rsidRPr="002D34E8">
        <w:rPr>
          <w:rFonts w:cs="Times New Roman"/>
          <w:szCs w:val="24"/>
        </w:rPr>
        <w:t>ettepanekul viivitamata meetmeid rikkumise lõpetamiseks</w:t>
      </w:r>
      <w:r w:rsidR="00C538F9" w:rsidRPr="002D34E8">
        <w:rPr>
          <w:szCs w:val="24"/>
        </w:rPr>
        <w:t>.</w:t>
      </w:r>
    </w:p>
    <w:p w14:paraId="3D69562B" w14:textId="77777777" w:rsidR="00843511" w:rsidRPr="002D34E8" w:rsidRDefault="00843511" w:rsidP="00743FBC">
      <w:pPr>
        <w:spacing w:after="0" w:line="240" w:lineRule="auto"/>
        <w:jc w:val="both"/>
        <w:rPr>
          <w:szCs w:val="24"/>
        </w:rPr>
      </w:pPr>
    </w:p>
    <w:p w14:paraId="0D1B838B" w14:textId="749D6BAF" w:rsidR="00843511" w:rsidRPr="002D34E8" w:rsidRDefault="00843511" w:rsidP="00743FBC">
      <w:pPr>
        <w:spacing w:after="0" w:line="240" w:lineRule="auto"/>
        <w:jc w:val="both"/>
        <w:rPr>
          <w:szCs w:val="24"/>
        </w:rPr>
      </w:pPr>
      <w:r w:rsidRPr="002D34E8">
        <w:rPr>
          <w:szCs w:val="24"/>
        </w:rPr>
        <w:t xml:space="preserve">(2) Finantsinspektsioon teeb võimaluse korral rakendatud meetmed teatavaks </w:t>
      </w:r>
      <w:r w:rsidR="0088017A" w:rsidRPr="002D34E8">
        <w:rPr>
          <w:szCs w:val="24"/>
        </w:rPr>
        <w:t>kolmanda</w:t>
      </w:r>
      <w:r w:rsidR="000F06AB" w:rsidRPr="002D34E8">
        <w:rPr>
          <w:szCs w:val="24"/>
        </w:rPr>
        <w:t xml:space="preserve"> riigi</w:t>
      </w:r>
      <w:r w:rsidR="0088017A" w:rsidRPr="002D34E8">
        <w:rPr>
          <w:szCs w:val="24"/>
        </w:rPr>
        <w:t xml:space="preserve"> </w:t>
      </w:r>
      <w:r w:rsidR="00F0208C" w:rsidRPr="002D34E8">
        <w:rPr>
          <w:szCs w:val="24"/>
        </w:rPr>
        <w:t>pädevale asutusele</w:t>
      </w:r>
      <w:r w:rsidRPr="002D34E8">
        <w:rPr>
          <w:szCs w:val="24"/>
        </w:rPr>
        <w:t>.</w:t>
      </w:r>
    </w:p>
    <w:p w14:paraId="73922FC1" w14:textId="77777777" w:rsidR="00843511" w:rsidRPr="002D34E8" w:rsidRDefault="00843511" w:rsidP="00743FBC">
      <w:pPr>
        <w:spacing w:after="0" w:line="240" w:lineRule="auto"/>
        <w:jc w:val="both"/>
        <w:rPr>
          <w:szCs w:val="24"/>
        </w:rPr>
      </w:pPr>
    </w:p>
    <w:p w14:paraId="4A3EEB29" w14:textId="3BBC907D" w:rsidR="00843511" w:rsidRPr="002D34E8" w:rsidRDefault="00843511" w:rsidP="00743FBC">
      <w:pPr>
        <w:spacing w:after="0" w:line="240" w:lineRule="auto"/>
        <w:jc w:val="both"/>
        <w:rPr>
          <w:szCs w:val="24"/>
        </w:rPr>
      </w:pPr>
      <w:r w:rsidRPr="002D34E8">
        <w:rPr>
          <w:szCs w:val="24"/>
        </w:rPr>
        <w:t xml:space="preserve">(3) </w:t>
      </w:r>
      <w:r w:rsidR="004C5868" w:rsidRPr="002D34E8">
        <w:rPr>
          <w:szCs w:val="24"/>
        </w:rPr>
        <w:t>Krüptovaraturu osalise</w:t>
      </w:r>
      <w:r w:rsidR="00911492" w:rsidRPr="002D34E8">
        <w:rPr>
          <w:szCs w:val="24"/>
        </w:rPr>
        <w:t xml:space="preserve"> </w:t>
      </w:r>
      <w:r w:rsidRPr="002D34E8">
        <w:rPr>
          <w:szCs w:val="24"/>
        </w:rPr>
        <w:t xml:space="preserve">filiaal või </w:t>
      </w:r>
      <w:r w:rsidR="004C5868" w:rsidRPr="002D34E8">
        <w:rPr>
          <w:szCs w:val="24"/>
        </w:rPr>
        <w:t>krüptovaraturu osaline</w:t>
      </w:r>
      <w:r w:rsidRPr="002D34E8">
        <w:rPr>
          <w:szCs w:val="24"/>
        </w:rPr>
        <w:t xml:space="preserve">, kes </w:t>
      </w:r>
      <w:r w:rsidR="00786D8A" w:rsidRPr="002D34E8">
        <w:rPr>
          <w:szCs w:val="24"/>
        </w:rPr>
        <w:t xml:space="preserve">osutab </w:t>
      </w:r>
      <w:r w:rsidRPr="002D34E8">
        <w:rPr>
          <w:szCs w:val="24"/>
        </w:rPr>
        <w:t>piiriüleselt</w:t>
      </w:r>
      <w:r w:rsidR="00786D8A" w:rsidRPr="002D34E8">
        <w:rPr>
          <w:szCs w:val="24"/>
        </w:rPr>
        <w:t xml:space="preserve"> teenust või pakub piiriüleselt krüptovara</w:t>
      </w:r>
      <w:r w:rsidR="00766DC8" w:rsidRPr="002D34E8">
        <w:rPr>
          <w:szCs w:val="24"/>
        </w:rPr>
        <w:t xml:space="preserve"> või taotleb selle kauplemisele võtmist</w:t>
      </w:r>
      <w:r w:rsidRPr="002D34E8">
        <w:rPr>
          <w:szCs w:val="24"/>
        </w:rPr>
        <w:t xml:space="preserve">, peab </w:t>
      </w:r>
      <w:r w:rsidR="009449C7" w:rsidRPr="002D34E8">
        <w:rPr>
          <w:szCs w:val="24"/>
        </w:rPr>
        <w:t>kolmanda riigi</w:t>
      </w:r>
      <w:r w:rsidRPr="002D34E8">
        <w:rPr>
          <w:szCs w:val="24"/>
        </w:rPr>
        <w:t xml:space="preserve"> </w:t>
      </w:r>
      <w:r w:rsidR="00F0208C" w:rsidRPr="002D34E8">
        <w:rPr>
          <w:szCs w:val="24"/>
        </w:rPr>
        <w:t xml:space="preserve">pädeva asutuse </w:t>
      </w:r>
      <w:r w:rsidRPr="002D34E8">
        <w:rPr>
          <w:szCs w:val="24"/>
        </w:rPr>
        <w:t xml:space="preserve">nõudmisel esitama teavet, mis on vajalik järelevalve teostamiseks filiaali või selle </w:t>
      </w:r>
      <w:r w:rsidR="00786D8A" w:rsidRPr="002D34E8">
        <w:rPr>
          <w:szCs w:val="24"/>
        </w:rPr>
        <w:t xml:space="preserve">krüptovaraturu osalise </w:t>
      </w:r>
      <w:r w:rsidRPr="002D34E8">
        <w:rPr>
          <w:szCs w:val="24"/>
        </w:rPr>
        <w:t>tegevuse üle selles riigis.</w:t>
      </w:r>
    </w:p>
    <w:p w14:paraId="6AD05B09" w14:textId="77777777" w:rsidR="00843511" w:rsidRPr="002D34E8" w:rsidRDefault="00843511" w:rsidP="00743FBC">
      <w:pPr>
        <w:spacing w:after="0" w:line="240" w:lineRule="auto"/>
        <w:jc w:val="both"/>
        <w:rPr>
          <w:szCs w:val="24"/>
        </w:rPr>
      </w:pPr>
    </w:p>
    <w:p w14:paraId="61FE9734" w14:textId="073F37D1" w:rsidR="00843511" w:rsidRPr="002D34E8" w:rsidRDefault="00843511" w:rsidP="00743FBC">
      <w:pPr>
        <w:spacing w:after="0" w:line="240" w:lineRule="auto"/>
        <w:jc w:val="both"/>
        <w:rPr>
          <w:rFonts w:cs="Times New Roman"/>
          <w:b/>
          <w:bCs/>
          <w:szCs w:val="24"/>
        </w:rPr>
      </w:pPr>
      <w:bookmarkStart w:id="185" w:name="_Hlk134690316"/>
      <w:r w:rsidRPr="002D34E8">
        <w:rPr>
          <w:rFonts w:cs="Times New Roman"/>
          <w:b/>
          <w:bCs/>
          <w:szCs w:val="24"/>
        </w:rPr>
        <w:t xml:space="preserve">§ </w:t>
      </w:r>
      <w:r w:rsidR="00E35D3B" w:rsidRPr="002D34E8">
        <w:rPr>
          <w:rFonts w:cs="Times New Roman"/>
          <w:b/>
          <w:bCs/>
          <w:szCs w:val="24"/>
        </w:rPr>
        <w:t>2</w:t>
      </w:r>
      <w:r w:rsidR="00893DD5" w:rsidRPr="002D34E8">
        <w:rPr>
          <w:rFonts w:cs="Times New Roman"/>
          <w:b/>
          <w:bCs/>
          <w:szCs w:val="24"/>
        </w:rPr>
        <w:t>9</w:t>
      </w:r>
      <w:r w:rsidRPr="002D34E8">
        <w:rPr>
          <w:rFonts w:cs="Times New Roman"/>
          <w:b/>
          <w:bCs/>
          <w:szCs w:val="24"/>
        </w:rPr>
        <w:t>. </w:t>
      </w:r>
      <w:bookmarkStart w:id="186" w:name="_Hlk140065481"/>
      <w:r w:rsidRPr="002D34E8">
        <w:rPr>
          <w:rFonts w:cs="Times New Roman"/>
          <w:b/>
          <w:bCs/>
          <w:szCs w:val="24"/>
        </w:rPr>
        <w:t>Menetlusosalise õigused ja kohustused järelevalvemenetluses</w:t>
      </w:r>
      <w:bookmarkEnd w:id="186"/>
    </w:p>
    <w:bookmarkEnd w:id="185"/>
    <w:p w14:paraId="7EFBA198" w14:textId="77777777" w:rsidR="00843511" w:rsidRPr="002D34E8" w:rsidRDefault="00843511" w:rsidP="00743FBC">
      <w:pPr>
        <w:spacing w:after="0" w:line="240" w:lineRule="auto"/>
        <w:jc w:val="both"/>
        <w:rPr>
          <w:rFonts w:cs="Times New Roman"/>
          <w:szCs w:val="24"/>
        </w:rPr>
      </w:pPr>
    </w:p>
    <w:p w14:paraId="16734027" w14:textId="77777777" w:rsidR="00843511" w:rsidRPr="002D34E8" w:rsidRDefault="00843511" w:rsidP="00743FBC">
      <w:pPr>
        <w:spacing w:after="0" w:line="240" w:lineRule="auto"/>
        <w:jc w:val="both"/>
        <w:rPr>
          <w:rFonts w:cs="Times New Roman"/>
          <w:szCs w:val="24"/>
        </w:rPr>
      </w:pPr>
      <w:r w:rsidRPr="002D34E8">
        <w:rPr>
          <w:rFonts w:cs="Times New Roman"/>
          <w:szCs w:val="24"/>
        </w:rPr>
        <w:t>(1) Finantsinspektsioon selgitab vajaduse korral menetlusosalisele tema õigusi ja kohustusi järelevalvemenetluses.</w:t>
      </w:r>
    </w:p>
    <w:p w14:paraId="5E70DC6D" w14:textId="77777777" w:rsidR="00843511" w:rsidRPr="002D34E8" w:rsidRDefault="00843511" w:rsidP="00743FBC">
      <w:pPr>
        <w:spacing w:after="0" w:line="240" w:lineRule="auto"/>
        <w:jc w:val="both"/>
        <w:rPr>
          <w:rFonts w:cs="Times New Roman"/>
          <w:szCs w:val="24"/>
        </w:rPr>
      </w:pPr>
    </w:p>
    <w:p w14:paraId="2AC52DA5" w14:textId="77777777" w:rsidR="00843511" w:rsidRPr="002D34E8" w:rsidRDefault="00843511" w:rsidP="00743FBC">
      <w:pPr>
        <w:spacing w:after="0" w:line="240" w:lineRule="auto"/>
        <w:jc w:val="both"/>
        <w:rPr>
          <w:rFonts w:cs="Times New Roman"/>
          <w:szCs w:val="24"/>
        </w:rPr>
      </w:pPr>
      <w:r w:rsidRPr="002D34E8">
        <w:rPr>
          <w:rFonts w:cs="Times New Roman"/>
          <w:szCs w:val="24"/>
        </w:rPr>
        <w:t>(2) Menetlusosalisel on õigus tutvuda Finantsinspektsiooni poolt tema kohta kogutud andmetega ning teha neist koopiaid ja väljavõtteid. Finantsinspektsioonil on õigus menetlusosalisele andmete esitamisest keelduda, kui see kahjustab või võib kahjustada kolmanda isiku õigustatud huve või andmetega tutvumine takistab järelevalve eesmärkide saavutamist või ohustab tõe väljaselgitamist kriminaalmenetluses.</w:t>
      </w:r>
    </w:p>
    <w:p w14:paraId="6974E9EE" w14:textId="77777777" w:rsidR="00843511" w:rsidRPr="002D34E8" w:rsidRDefault="00843511" w:rsidP="00743FBC">
      <w:pPr>
        <w:spacing w:after="0" w:line="240" w:lineRule="auto"/>
        <w:jc w:val="both"/>
        <w:rPr>
          <w:rFonts w:cs="Times New Roman"/>
          <w:szCs w:val="24"/>
        </w:rPr>
      </w:pPr>
    </w:p>
    <w:p w14:paraId="453F4B3E" w14:textId="77777777" w:rsidR="00843511" w:rsidRPr="002D34E8" w:rsidRDefault="00843511" w:rsidP="00743FBC">
      <w:pPr>
        <w:spacing w:after="0" w:line="240" w:lineRule="auto"/>
        <w:jc w:val="both"/>
        <w:rPr>
          <w:rFonts w:cs="Times New Roman"/>
          <w:szCs w:val="24"/>
        </w:rPr>
      </w:pPr>
      <w:r w:rsidRPr="002D34E8">
        <w:rPr>
          <w:rFonts w:cs="Times New Roman"/>
          <w:szCs w:val="24"/>
        </w:rPr>
        <w:t xml:space="preserve">(3) Menetlusosalisel on õigus esitada järelevalvemenetluses Finantsinspektsiooni kaudu tunnistajale küsimusi. Finantsinspektsioonil on õigus põhjendatult keelduda küsimuste tunnistajale edastamisest </w:t>
      </w:r>
      <w:bookmarkStart w:id="187" w:name="_Hlk151124175"/>
      <w:r w:rsidRPr="002D34E8">
        <w:rPr>
          <w:rFonts w:cs="Times New Roman"/>
          <w:szCs w:val="24"/>
        </w:rPr>
        <w:t>küsimuste asjassepuutumatuse korral või tunnistaja õiguste või huvide rikkumise vältimiseks</w:t>
      </w:r>
      <w:bookmarkEnd w:id="187"/>
      <w:r w:rsidRPr="002D34E8">
        <w:rPr>
          <w:rFonts w:cs="Times New Roman"/>
          <w:szCs w:val="24"/>
        </w:rPr>
        <w:t>.</w:t>
      </w:r>
    </w:p>
    <w:p w14:paraId="28366610" w14:textId="77777777" w:rsidR="00843511" w:rsidRPr="002D34E8" w:rsidRDefault="00843511" w:rsidP="00743FBC">
      <w:pPr>
        <w:spacing w:after="0" w:line="240" w:lineRule="auto"/>
        <w:jc w:val="both"/>
        <w:rPr>
          <w:rFonts w:cs="Times New Roman"/>
          <w:szCs w:val="24"/>
        </w:rPr>
      </w:pPr>
    </w:p>
    <w:p w14:paraId="1C75D997" w14:textId="45DA5810" w:rsidR="00843511" w:rsidRPr="002D34E8" w:rsidRDefault="00843511" w:rsidP="00743FBC">
      <w:pPr>
        <w:spacing w:after="0" w:line="240" w:lineRule="auto"/>
        <w:jc w:val="both"/>
        <w:rPr>
          <w:rFonts w:cs="Times New Roman"/>
          <w:b/>
          <w:bCs/>
          <w:szCs w:val="24"/>
        </w:rPr>
      </w:pPr>
      <w:bookmarkStart w:id="188" w:name="_Hlk134690323"/>
      <w:r w:rsidRPr="002D34E8">
        <w:rPr>
          <w:rFonts w:cs="Times New Roman"/>
          <w:b/>
          <w:bCs/>
          <w:szCs w:val="24"/>
        </w:rPr>
        <w:t xml:space="preserve">§ </w:t>
      </w:r>
      <w:r w:rsidR="00893DD5" w:rsidRPr="002D34E8">
        <w:rPr>
          <w:rFonts w:cs="Times New Roman"/>
          <w:b/>
          <w:bCs/>
          <w:szCs w:val="24"/>
        </w:rPr>
        <w:t>30</w:t>
      </w:r>
      <w:r w:rsidRPr="002D34E8">
        <w:rPr>
          <w:rFonts w:cs="Times New Roman"/>
          <w:b/>
          <w:bCs/>
          <w:szCs w:val="24"/>
        </w:rPr>
        <w:t>. </w:t>
      </w:r>
      <w:bookmarkStart w:id="189" w:name="_Hlk140065504"/>
      <w:r w:rsidRPr="002D34E8">
        <w:rPr>
          <w:rFonts w:cs="Times New Roman"/>
          <w:b/>
          <w:bCs/>
          <w:szCs w:val="24"/>
        </w:rPr>
        <w:t>Selgituste andmisest keeldumise alused</w:t>
      </w:r>
      <w:bookmarkEnd w:id="189"/>
    </w:p>
    <w:bookmarkEnd w:id="188"/>
    <w:p w14:paraId="702941AE" w14:textId="77777777" w:rsidR="00843511" w:rsidRPr="002D34E8" w:rsidRDefault="00843511" w:rsidP="00743FBC">
      <w:pPr>
        <w:spacing w:after="0" w:line="240" w:lineRule="auto"/>
        <w:jc w:val="both"/>
        <w:rPr>
          <w:rFonts w:cs="Times New Roman"/>
          <w:szCs w:val="24"/>
        </w:rPr>
      </w:pPr>
    </w:p>
    <w:p w14:paraId="79C9A984" w14:textId="5001892C" w:rsidR="00843511" w:rsidRPr="002D34E8" w:rsidRDefault="00843511" w:rsidP="00743FBC">
      <w:pPr>
        <w:spacing w:after="0" w:line="240" w:lineRule="auto"/>
        <w:jc w:val="both"/>
        <w:rPr>
          <w:rFonts w:cs="Times New Roman"/>
          <w:szCs w:val="24"/>
        </w:rPr>
      </w:pPr>
      <w:r w:rsidRPr="002D34E8">
        <w:rPr>
          <w:rFonts w:cs="Times New Roman"/>
          <w:szCs w:val="24"/>
        </w:rPr>
        <w:t xml:space="preserve">Selgituste andmiseks </w:t>
      </w:r>
      <w:r w:rsidR="002506F7" w:rsidRPr="002D34E8">
        <w:rPr>
          <w:rFonts w:cs="Times New Roman"/>
          <w:szCs w:val="24"/>
        </w:rPr>
        <w:t xml:space="preserve">võib </w:t>
      </w:r>
      <w:r w:rsidRPr="002D34E8">
        <w:rPr>
          <w:rFonts w:cs="Times New Roman"/>
          <w:szCs w:val="24"/>
        </w:rPr>
        <w:t>kohustatud isik keelduda Finantsinspektsioonile selgituse andmisest kriminaalmenetluse seadustiku §-s 73 sätestatud alustel.</w:t>
      </w:r>
    </w:p>
    <w:p w14:paraId="48793027" w14:textId="77777777" w:rsidR="00843511" w:rsidRPr="002D34E8" w:rsidRDefault="00843511" w:rsidP="00743FBC">
      <w:pPr>
        <w:spacing w:after="0" w:line="240" w:lineRule="auto"/>
        <w:jc w:val="both"/>
        <w:rPr>
          <w:rFonts w:cs="Times New Roman"/>
          <w:szCs w:val="24"/>
        </w:rPr>
      </w:pPr>
    </w:p>
    <w:p w14:paraId="6C39241A" w14:textId="4673537E" w:rsidR="00843511" w:rsidRPr="002D34E8" w:rsidRDefault="00843511" w:rsidP="00743FBC">
      <w:pPr>
        <w:spacing w:after="0" w:line="240" w:lineRule="auto"/>
        <w:jc w:val="both"/>
        <w:rPr>
          <w:rFonts w:cs="Times New Roman"/>
          <w:b/>
          <w:szCs w:val="24"/>
        </w:rPr>
      </w:pPr>
      <w:bookmarkStart w:id="190" w:name="_Hlk134690329"/>
      <w:r w:rsidRPr="002D34E8">
        <w:rPr>
          <w:rFonts w:cs="Times New Roman"/>
          <w:b/>
          <w:szCs w:val="24"/>
        </w:rPr>
        <w:lastRenderedPageBreak/>
        <w:t xml:space="preserve">§ </w:t>
      </w:r>
      <w:r w:rsidR="00893DD5" w:rsidRPr="002D34E8">
        <w:rPr>
          <w:rFonts w:cs="Times New Roman"/>
          <w:b/>
          <w:szCs w:val="24"/>
        </w:rPr>
        <w:t>31</w:t>
      </w:r>
      <w:r w:rsidRPr="002D34E8">
        <w:rPr>
          <w:rFonts w:cs="Times New Roman"/>
          <w:b/>
          <w:szCs w:val="24"/>
        </w:rPr>
        <w:t xml:space="preserve">. </w:t>
      </w:r>
      <w:bookmarkStart w:id="191" w:name="_Hlk140065543"/>
      <w:r w:rsidRPr="002D34E8">
        <w:rPr>
          <w:rFonts w:cs="Times New Roman"/>
          <w:b/>
          <w:szCs w:val="24"/>
        </w:rPr>
        <w:t>Kohapeal</w:t>
      </w:r>
      <w:r w:rsidR="002B4EF6" w:rsidRPr="002D34E8">
        <w:rPr>
          <w:rFonts w:cs="Times New Roman"/>
          <w:b/>
          <w:szCs w:val="24"/>
        </w:rPr>
        <w:t>se</w:t>
      </w:r>
      <w:r w:rsidRPr="002D34E8">
        <w:rPr>
          <w:rFonts w:cs="Times New Roman"/>
          <w:b/>
          <w:szCs w:val="24"/>
        </w:rPr>
        <w:t xml:space="preserve"> kontroll</w:t>
      </w:r>
      <w:r w:rsidR="002B4EF6" w:rsidRPr="002D34E8">
        <w:rPr>
          <w:rFonts w:cs="Times New Roman"/>
          <w:b/>
          <w:szCs w:val="24"/>
        </w:rPr>
        <w:t>i tegemine</w:t>
      </w:r>
      <w:bookmarkEnd w:id="191"/>
    </w:p>
    <w:bookmarkEnd w:id="190"/>
    <w:p w14:paraId="672AF4C6" w14:textId="77777777" w:rsidR="00843511" w:rsidRPr="002D34E8" w:rsidRDefault="00843511" w:rsidP="00743FBC">
      <w:pPr>
        <w:spacing w:after="0" w:line="240" w:lineRule="auto"/>
        <w:jc w:val="both"/>
        <w:rPr>
          <w:rFonts w:cs="Times New Roman"/>
          <w:szCs w:val="24"/>
        </w:rPr>
      </w:pPr>
    </w:p>
    <w:p w14:paraId="75FD4F88" w14:textId="37C1B808" w:rsidR="00843511" w:rsidRPr="002D34E8" w:rsidRDefault="00AB217C" w:rsidP="00743FBC">
      <w:pPr>
        <w:spacing w:after="0" w:line="240" w:lineRule="auto"/>
        <w:jc w:val="both"/>
        <w:rPr>
          <w:rFonts w:cs="Times New Roman"/>
          <w:szCs w:val="24"/>
        </w:rPr>
      </w:pPr>
      <w:bookmarkStart w:id="192" w:name="_Hlk151122839"/>
      <w:r w:rsidRPr="002D34E8">
        <w:rPr>
          <w:rFonts w:cs="Times New Roman"/>
          <w:szCs w:val="24"/>
        </w:rPr>
        <w:t xml:space="preserve">(1) </w:t>
      </w:r>
      <w:r w:rsidR="00843511" w:rsidRPr="002D34E8">
        <w:rPr>
          <w:rFonts w:cs="Times New Roman"/>
          <w:szCs w:val="24"/>
        </w:rPr>
        <w:t xml:space="preserve">Finantsinspektsioonil on järelevalve teostamiseks õigus </w:t>
      </w:r>
      <w:r w:rsidR="00A60FF8" w:rsidRPr="002D34E8">
        <w:rPr>
          <w:rFonts w:cs="Times New Roman"/>
          <w:szCs w:val="24"/>
        </w:rPr>
        <w:t>krüptovaraturu osalis</w:t>
      </w:r>
      <w:r w:rsidR="000F06AB" w:rsidRPr="002D34E8">
        <w:rPr>
          <w:rFonts w:cs="Times New Roman"/>
          <w:szCs w:val="24"/>
        </w:rPr>
        <w:t>t</w:t>
      </w:r>
      <w:r w:rsidR="00B635D2" w:rsidRPr="002D34E8">
        <w:rPr>
          <w:rFonts w:cs="Times New Roman"/>
          <w:szCs w:val="24"/>
        </w:rPr>
        <w:t xml:space="preserve"> </w:t>
      </w:r>
      <w:r w:rsidR="00843511" w:rsidRPr="002D34E8">
        <w:rPr>
          <w:rFonts w:cs="Times New Roman"/>
          <w:szCs w:val="24"/>
        </w:rPr>
        <w:t xml:space="preserve">ja </w:t>
      </w:r>
      <w:r w:rsidR="00034F14" w:rsidRPr="002D34E8">
        <w:rPr>
          <w:rFonts w:cs="Times New Roman"/>
          <w:szCs w:val="24"/>
        </w:rPr>
        <w:t>temaga samasse konsolideerimisgruppi kuuluva</w:t>
      </w:r>
      <w:r w:rsidR="000F06AB" w:rsidRPr="002D34E8">
        <w:rPr>
          <w:rFonts w:cs="Times New Roman"/>
          <w:szCs w:val="24"/>
        </w:rPr>
        <w:t>t</w:t>
      </w:r>
      <w:r w:rsidR="00034F14" w:rsidRPr="002D34E8">
        <w:rPr>
          <w:rFonts w:cs="Times New Roman"/>
          <w:szCs w:val="24"/>
        </w:rPr>
        <w:t xml:space="preserve"> äriühingu</w:t>
      </w:r>
      <w:r w:rsidR="000F06AB" w:rsidRPr="002D34E8">
        <w:rPr>
          <w:rFonts w:cs="Times New Roman"/>
          <w:szCs w:val="24"/>
        </w:rPr>
        <w:t>t</w:t>
      </w:r>
      <w:r w:rsidR="00034F14" w:rsidRPr="002D34E8">
        <w:rPr>
          <w:rFonts w:cs="Times New Roman"/>
          <w:szCs w:val="24"/>
        </w:rPr>
        <w:t xml:space="preserve"> </w:t>
      </w:r>
      <w:r w:rsidRPr="002D34E8">
        <w:rPr>
          <w:rFonts w:cs="Times New Roman"/>
          <w:szCs w:val="24"/>
        </w:rPr>
        <w:t>ning</w:t>
      </w:r>
      <w:r w:rsidR="00034F14" w:rsidRPr="002D34E8">
        <w:rPr>
          <w:rFonts w:cs="Times New Roman"/>
          <w:szCs w:val="24"/>
        </w:rPr>
        <w:t xml:space="preserve"> </w:t>
      </w:r>
      <w:r w:rsidR="00843511" w:rsidRPr="002D34E8">
        <w:rPr>
          <w:rFonts w:cs="Times New Roman"/>
          <w:szCs w:val="24"/>
        </w:rPr>
        <w:t>isiku</w:t>
      </w:r>
      <w:r w:rsidR="000F06AB" w:rsidRPr="002D34E8">
        <w:rPr>
          <w:rFonts w:cs="Times New Roman"/>
          <w:szCs w:val="24"/>
        </w:rPr>
        <w:t>t</w:t>
      </w:r>
      <w:r w:rsidR="00843511" w:rsidRPr="002D34E8">
        <w:rPr>
          <w:rFonts w:cs="Times New Roman"/>
          <w:szCs w:val="24"/>
        </w:rPr>
        <w:t xml:space="preserve">, kellele </w:t>
      </w:r>
      <w:r w:rsidR="00A60FF8" w:rsidRPr="002D34E8">
        <w:rPr>
          <w:rFonts w:cs="Times New Roman"/>
          <w:szCs w:val="24"/>
        </w:rPr>
        <w:t>krüptovaraturu osali</w:t>
      </w:r>
      <w:r w:rsidRPr="002D34E8">
        <w:rPr>
          <w:rFonts w:cs="Times New Roman"/>
          <w:szCs w:val="24"/>
        </w:rPr>
        <w:t>s</w:t>
      </w:r>
      <w:r w:rsidR="00A60FF8" w:rsidRPr="002D34E8">
        <w:rPr>
          <w:rFonts w:cs="Times New Roman"/>
          <w:szCs w:val="24"/>
        </w:rPr>
        <w:t xml:space="preserve">e </w:t>
      </w:r>
      <w:r w:rsidR="00843511" w:rsidRPr="002D34E8">
        <w:rPr>
          <w:rFonts w:cs="Times New Roman"/>
          <w:szCs w:val="24"/>
        </w:rPr>
        <w:t>ülesanded on edasi an</w:t>
      </w:r>
      <w:r w:rsidR="000F06AB" w:rsidRPr="002D34E8">
        <w:rPr>
          <w:rFonts w:cs="Times New Roman"/>
          <w:szCs w:val="24"/>
        </w:rPr>
        <w:t>t</w:t>
      </w:r>
      <w:r w:rsidR="00843511" w:rsidRPr="002D34E8">
        <w:rPr>
          <w:rFonts w:cs="Times New Roman"/>
          <w:szCs w:val="24"/>
        </w:rPr>
        <w:t>ud</w:t>
      </w:r>
      <w:r w:rsidR="00D1107A" w:rsidRPr="002D34E8">
        <w:rPr>
          <w:rFonts w:cs="Times New Roman"/>
          <w:szCs w:val="24"/>
        </w:rPr>
        <w:t xml:space="preserve"> (edaspidi käesolevas paragrahvis </w:t>
      </w:r>
      <w:r w:rsidR="00D1107A" w:rsidRPr="002D34E8">
        <w:rPr>
          <w:rFonts w:cs="Times New Roman"/>
          <w:i/>
          <w:iCs/>
          <w:szCs w:val="24"/>
        </w:rPr>
        <w:t>kontrollitav</w:t>
      </w:r>
      <w:r w:rsidR="00D1107A" w:rsidRPr="002D34E8">
        <w:rPr>
          <w:rFonts w:cs="Times New Roman"/>
          <w:szCs w:val="24"/>
        </w:rPr>
        <w:t>)</w:t>
      </w:r>
      <w:r w:rsidR="00843511" w:rsidRPr="002D34E8">
        <w:rPr>
          <w:rFonts w:cs="Times New Roman"/>
          <w:szCs w:val="24"/>
        </w:rPr>
        <w:t>, asu- või tegevuskohas kontroll</w:t>
      </w:r>
      <w:r w:rsidR="000F06AB" w:rsidRPr="002D34E8">
        <w:rPr>
          <w:rFonts w:cs="Times New Roman"/>
          <w:szCs w:val="24"/>
        </w:rPr>
        <w:t>ida</w:t>
      </w:r>
      <w:r w:rsidR="00843511" w:rsidRPr="002D34E8">
        <w:rPr>
          <w:rFonts w:cs="Times New Roman"/>
          <w:szCs w:val="24"/>
        </w:rPr>
        <w:t>.</w:t>
      </w:r>
    </w:p>
    <w:bookmarkEnd w:id="192"/>
    <w:p w14:paraId="472D987A" w14:textId="77777777" w:rsidR="00AB217C" w:rsidRPr="002D34E8" w:rsidRDefault="00AB217C" w:rsidP="00743FBC">
      <w:pPr>
        <w:spacing w:after="0" w:line="240" w:lineRule="auto"/>
        <w:jc w:val="both"/>
        <w:rPr>
          <w:rFonts w:cs="Times New Roman"/>
          <w:szCs w:val="24"/>
        </w:rPr>
      </w:pPr>
    </w:p>
    <w:p w14:paraId="7F0C4297" w14:textId="799AEAC6" w:rsidR="00843511" w:rsidRPr="002D34E8" w:rsidRDefault="00843511" w:rsidP="00743FBC">
      <w:pPr>
        <w:spacing w:after="0" w:line="240" w:lineRule="auto"/>
        <w:jc w:val="both"/>
        <w:rPr>
          <w:rFonts w:cs="Times New Roman"/>
          <w:szCs w:val="24"/>
        </w:rPr>
      </w:pPr>
      <w:r w:rsidRPr="002D34E8">
        <w:rPr>
          <w:rFonts w:cs="Times New Roman"/>
          <w:szCs w:val="24"/>
        </w:rPr>
        <w:t>(2) Kohapealset kontrolli on õigus teha, kui:</w:t>
      </w:r>
    </w:p>
    <w:p w14:paraId="14639A63" w14:textId="43609CEE" w:rsidR="00843511" w:rsidRPr="002D34E8" w:rsidRDefault="00843511" w:rsidP="00743FBC">
      <w:pPr>
        <w:spacing w:after="0" w:line="240" w:lineRule="auto"/>
        <w:jc w:val="both"/>
        <w:rPr>
          <w:rFonts w:cs="Times New Roman"/>
          <w:szCs w:val="24"/>
        </w:rPr>
      </w:pPr>
      <w:r w:rsidRPr="002D34E8">
        <w:rPr>
          <w:rFonts w:cs="Times New Roman"/>
          <w:szCs w:val="24"/>
        </w:rPr>
        <w:t xml:space="preserve">1) on vaja kontrollida esitatud andmete vastavust </w:t>
      </w:r>
      <w:r w:rsidR="00D40952" w:rsidRPr="002D34E8">
        <w:rPr>
          <w:rFonts w:cs="Times New Roman"/>
          <w:szCs w:val="24"/>
        </w:rPr>
        <w:t>tegelikkusele</w:t>
      </w:r>
      <w:r w:rsidRPr="002D34E8">
        <w:rPr>
          <w:rFonts w:cs="Times New Roman"/>
          <w:szCs w:val="24"/>
        </w:rPr>
        <w:t>;</w:t>
      </w:r>
    </w:p>
    <w:p w14:paraId="4C26816F" w14:textId="3C00D313" w:rsidR="00843511" w:rsidRPr="002D34E8" w:rsidRDefault="00843511" w:rsidP="00743FBC">
      <w:pPr>
        <w:spacing w:after="0" w:line="240" w:lineRule="auto"/>
        <w:jc w:val="both"/>
        <w:rPr>
          <w:rFonts w:cs="Times New Roman"/>
          <w:szCs w:val="24"/>
        </w:rPr>
      </w:pPr>
      <w:r w:rsidRPr="002D34E8">
        <w:rPr>
          <w:rFonts w:cs="Times New Roman"/>
          <w:szCs w:val="24"/>
        </w:rPr>
        <w:t xml:space="preserve">2) Finantsinspektsioonil on kahtlus, et on </w:t>
      </w:r>
      <w:r w:rsidR="00E64CB4" w:rsidRPr="002D34E8">
        <w:rPr>
          <w:rFonts w:cs="Times New Roman"/>
          <w:szCs w:val="24"/>
        </w:rPr>
        <w:t>rikutud</w:t>
      </w:r>
      <w:r w:rsidR="00E64CB4" w:rsidRPr="002D34E8">
        <w:rPr>
          <w:rFonts w:cs="Times New Roman"/>
          <w:szCs w:val="24"/>
          <w:shd w:val="clear" w:color="auto" w:fill="FFFFFF"/>
        </w:rPr>
        <w:t xml:space="preserve"> Euroopa Parlamendi ja nõukogu määrus</w:t>
      </w:r>
      <w:r w:rsidR="000C40EE" w:rsidRPr="002D34E8">
        <w:rPr>
          <w:rFonts w:cs="Times New Roman"/>
          <w:szCs w:val="24"/>
          <w:shd w:val="clear" w:color="auto" w:fill="FFFFFF"/>
        </w:rPr>
        <w:t>tes</w:t>
      </w:r>
      <w:r w:rsidR="00E64CB4" w:rsidRPr="002D34E8">
        <w:rPr>
          <w:rFonts w:cs="Times New Roman"/>
          <w:szCs w:val="24"/>
          <w:shd w:val="clear" w:color="auto" w:fill="FFFFFF"/>
        </w:rPr>
        <w:t xml:space="preserve"> (EL) 2022/2554</w:t>
      </w:r>
      <w:r w:rsidR="00595929" w:rsidRPr="002D34E8">
        <w:rPr>
          <w:shd w:val="clear" w:color="auto" w:fill="FFFFFF"/>
        </w:rPr>
        <w:t xml:space="preserve"> </w:t>
      </w:r>
      <w:r w:rsidR="000F06AB" w:rsidRPr="002D34E8">
        <w:rPr>
          <w:rFonts w:cs="Times New Roman"/>
          <w:szCs w:val="24"/>
          <w:shd w:val="clear" w:color="auto" w:fill="FFFFFF"/>
        </w:rPr>
        <w:t>ja</w:t>
      </w:r>
      <w:r w:rsidR="006A264D" w:rsidRPr="002D34E8">
        <w:rPr>
          <w:rFonts w:cs="Times New Roman"/>
          <w:szCs w:val="24"/>
          <w:shd w:val="clear" w:color="auto" w:fill="FFFFFF"/>
        </w:rPr>
        <w:t xml:space="preserve"> </w:t>
      </w:r>
      <w:r w:rsidR="00E64CB4" w:rsidRPr="002D34E8">
        <w:rPr>
          <w:rFonts w:cs="Times New Roman"/>
          <w:szCs w:val="24"/>
          <w:shd w:val="clear" w:color="auto" w:fill="FFFFFF"/>
        </w:rPr>
        <w:t>(EL) 2023/</w:t>
      </w:r>
      <w:r w:rsidR="008B2386" w:rsidRPr="002D34E8">
        <w:rPr>
          <w:rFonts w:cs="Times New Roman"/>
          <w:szCs w:val="24"/>
          <w:shd w:val="clear" w:color="auto" w:fill="FFFFFF"/>
        </w:rPr>
        <w:t>1114</w:t>
      </w:r>
      <w:r w:rsidR="00E64CB4" w:rsidRPr="002D34E8">
        <w:rPr>
          <w:rFonts w:cs="Times New Roman"/>
          <w:szCs w:val="24"/>
        </w:rPr>
        <w:t xml:space="preserve"> </w:t>
      </w:r>
      <w:r w:rsidR="000F06AB" w:rsidRPr="002D34E8">
        <w:rPr>
          <w:rFonts w:cs="Times New Roman"/>
          <w:szCs w:val="24"/>
        </w:rPr>
        <w:t xml:space="preserve">ning </w:t>
      </w:r>
      <w:r w:rsidRPr="002D34E8">
        <w:rPr>
          <w:rFonts w:cs="Times New Roman"/>
          <w:szCs w:val="24"/>
        </w:rPr>
        <w:t xml:space="preserve">käesolevas seaduses või </w:t>
      </w:r>
      <w:commentRangeStart w:id="193"/>
      <w:r w:rsidRPr="002D34E8">
        <w:rPr>
          <w:rFonts w:cs="Times New Roman"/>
          <w:szCs w:val="24"/>
        </w:rPr>
        <w:t xml:space="preserve">muudes seadustes </w:t>
      </w:r>
      <w:commentRangeEnd w:id="193"/>
      <w:r w:rsidR="00F05DE1">
        <w:rPr>
          <w:rStyle w:val="Kommentaariviide"/>
        </w:rPr>
        <w:commentReference w:id="193"/>
      </w:r>
      <w:r w:rsidRPr="002D34E8">
        <w:rPr>
          <w:rFonts w:cs="Times New Roman"/>
          <w:szCs w:val="24"/>
        </w:rPr>
        <w:t>või nende alusel kehtestatud õigusaktides sätestatut;</w:t>
      </w:r>
    </w:p>
    <w:p w14:paraId="7C406560" w14:textId="34BBABB8" w:rsidR="00843511" w:rsidRPr="002D34E8" w:rsidRDefault="00843511" w:rsidP="00743FBC">
      <w:pPr>
        <w:spacing w:after="0" w:line="240" w:lineRule="auto"/>
        <w:jc w:val="both"/>
        <w:rPr>
          <w:rFonts w:cs="Times New Roman"/>
          <w:szCs w:val="24"/>
        </w:rPr>
      </w:pPr>
      <w:r w:rsidRPr="002D34E8">
        <w:rPr>
          <w:rFonts w:cs="Times New Roman"/>
          <w:szCs w:val="24"/>
        </w:rPr>
        <w:t xml:space="preserve">3) </w:t>
      </w:r>
      <w:r w:rsidR="0032726D" w:rsidRPr="002D34E8">
        <w:rPr>
          <w:rFonts w:cs="Times New Roman"/>
          <w:szCs w:val="24"/>
        </w:rPr>
        <w:t>lepinguriigi</w:t>
      </w:r>
      <w:r w:rsidRPr="002D34E8">
        <w:rPr>
          <w:rFonts w:cs="Times New Roman"/>
          <w:szCs w:val="24"/>
        </w:rPr>
        <w:t xml:space="preserve"> finantsjärelevalveasutuse vastava taotluse alusel on vaja kontrollida </w:t>
      </w:r>
      <w:r w:rsidR="00224215" w:rsidRPr="002D34E8">
        <w:rPr>
          <w:rFonts w:cs="Times New Roman"/>
          <w:szCs w:val="24"/>
        </w:rPr>
        <w:t xml:space="preserve">lepinguriigi </w:t>
      </w:r>
      <w:r w:rsidR="00BB4074" w:rsidRPr="002D34E8">
        <w:rPr>
          <w:rFonts w:cs="Times New Roman"/>
          <w:szCs w:val="24"/>
        </w:rPr>
        <w:t>krüptovaraturu osaliselt</w:t>
      </w:r>
      <w:r w:rsidRPr="002D34E8">
        <w:rPr>
          <w:rFonts w:cs="Times New Roman"/>
          <w:szCs w:val="24"/>
        </w:rPr>
        <w:t xml:space="preserve"> saadud teavet;</w:t>
      </w:r>
    </w:p>
    <w:p w14:paraId="4D7DFCD9" w14:textId="77777777" w:rsidR="00843511" w:rsidRPr="002D34E8" w:rsidRDefault="00843511" w:rsidP="00743FBC">
      <w:pPr>
        <w:spacing w:after="0" w:line="240" w:lineRule="auto"/>
        <w:jc w:val="both"/>
        <w:rPr>
          <w:rFonts w:cs="Times New Roman"/>
          <w:szCs w:val="24"/>
        </w:rPr>
      </w:pPr>
      <w:r w:rsidRPr="002D34E8">
        <w:rPr>
          <w:rFonts w:cs="Times New Roman"/>
          <w:szCs w:val="24"/>
        </w:rPr>
        <w:t>4) see on vajalik muude järelevalveülesannete täitmiseks.</w:t>
      </w:r>
    </w:p>
    <w:p w14:paraId="7559FD1A" w14:textId="77777777" w:rsidR="00843511" w:rsidRPr="002D34E8" w:rsidRDefault="00843511" w:rsidP="00743FBC">
      <w:pPr>
        <w:spacing w:after="0" w:line="240" w:lineRule="auto"/>
        <w:jc w:val="both"/>
        <w:rPr>
          <w:rFonts w:cs="Times New Roman"/>
          <w:szCs w:val="24"/>
        </w:rPr>
      </w:pPr>
    </w:p>
    <w:p w14:paraId="184FBA58" w14:textId="72E5BBA5" w:rsidR="00843511" w:rsidRPr="002D34E8" w:rsidRDefault="00843511" w:rsidP="00743FBC">
      <w:pPr>
        <w:spacing w:after="0" w:line="240" w:lineRule="auto"/>
        <w:jc w:val="both"/>
        <w:rPr>
          <w:rFonts w:cs="Times New Roman"/>
          <w:szCs w:val="24"/>
        </w:rPr>
      </w:pPr>
      <w:r w:rsidRPr="002D34E8">
        <w:rPr>
          <w:rFonts w:cs="Times New Roman"/>
          <w:szCs w:val="24"/>
        </w:rPr>
        <w:t xml:space="preserve">(3) Finantsinspektsioon annab kohapealse kontrolli tegemiseks korralduse, kuhu märgitakse kontrolli eesmärk ja ulatus, perioodi pikkus ning kontrollimise aeg. Korraldus toimetatakse kontrollitavale kätte </w:t>
      </w:r>
      <w:r w:rsidR="002B4EF6" w:rsidRPr="002D34E8">
        <w:rPr>
          <w:rFonts w:cs="Times New Roman"/>
          <w:szCs w:val="24"/>
        </w:rPr>
        <w:t>vähemalt</w:t>
      </w:r>
      <w:r w:rsidRPr="002D34E8">
        <w:rPr>
          <w:rFonts w:cs="Times New Roman"/>
          <w:szCs w:val="24"/>
        </w:rPr>
        <w:t xml:space="preserve"> kolm tööpäeva enne kohapealse kontrolli algust, välja arvatud juhul, kui korraldusest etteteatamine ohustaks kontrolli eesmärgi saavutamist. Kohapealset kontrolli te</w:t>
      </w:r>
      <w:r w:rsidR="002B4EF6" w:rsidRPr="002D34E8">
        <w:rPr>
          <w:rFonts w:cs="Times New Roman"/>
          <w:szCs w:val="24"/>
        </w:rPr>
        <w:t>eb</w:t>
      </w:r>
      <w:r w:rsidRPr="002D34E8">
        <w:rPr>
          <w:rFonts w:cs="Times New Roman"/>
          <w:szCs w:val="24"/>
        </w:rPr>
        <w:t xml:space="preserve"> Finantsinspektsiooni volitatud töötaja </w:t>
      </w:r>
      <w:r w:rsidRPr="002D34E8">
        <w:rPr>
          <w:rFonts w:cs="Times New Roman"/>
          <w:szCs w:val="24"/>
          <w:shd w:val="clear" w:color="auto" w:fill="FFFFFF"/>
        </w:rPr>
        <w:t>(edaspidi </w:t>
      </w:r>
      <w:r w:rsidRPr="002D34E8">
        <w:rPr>
          <w:rFonts w:cs="Times New Roman"/>
          <w:i/>
          <w:iCs/>
          <w:szCs w:val="24"/>
          <w:bdr w:val="none" w:sz="0" w:space="0" w:color="auto" w:frame="1"/>
          <w:shd w:val="clear" w:color="auto" w:fill="FFFFFF"/>
        </w:rPr>
        <w:t>kontrollija</w:t>
      </w:r>
      <w:r w:rsidRPr="002D34E8">
        <w:rPr>
          <w:rFonts w:cs="Times New Roman"/>
          <w:szCs w:val="24"/>
          <w:shd w:val="clear" w:color="auto" w:fill="FFFFFF"/>
        </w:rPr>
        <w:t>)</w:t>
      </w:r>
      <w:r w:rsidRPr="002D34E8">
        <w:rPr>
          <w:rFonts w:cs="Times New Roman"/>
          <w:szCs w:val="24"/>
        </w:rPr>
        <w:t>, kui käesolevas seaduses ei ole ette nähtud teisiti.</w:t>
      </w:r>
    </w:p>
    <w:p w14:paraId="45AC8B06" w14:textId="77777777" w:rsidR="00843511" w:rsidRPr="002D34E8" w:rsidRDefault="00843511" w:rsidP="00743FBC">
      <w:pPr>
        <w:spacing w:after="0" w:line="240" w:lineRule="auto"/>
        <w:jc w:val="both"/>
        <w:rPr>
          <w:rFonts w:cs="Times New Roman"/>
          <w:szCs w:val="24"/>
        </w:rPr>
      </w:pPr>
    </w:p>
    <w:p w14:paraId="075E42D8" w14:textId="77777777" w:rsidR="00843511" w:rsidRPr="002D34E8" w:rsidRDefault="00843511" w:rsidP="00743FBC">
      <w:pPr>
        <w:spacing w:after="0" w:line="240" w:lineRule="auto"/>
        <w:jc w:val="both"/>
        <w:rPr>
          <w:rFonts w:cs="Times New Roman"/>
          <w:szCs w:val="24"/>
        </w:rPr>
      </w:pPr>
      <w:r w:rsidRPr="002D34E8">
        <w:rPr>
          <w:rFonts w:cs="Times New Roman"/>
          <w:szCs w:val="24"/>
        </w:rPr>
        <w:t>(4) Kohapealse kontrolli käigus on kontrollijal õigus:</w:t>
      </w:r>
    </w:p>
    <w:p w14:paraId="46370DE4" w14:textId="160952FD" w:rsidR="00843511" w:rsidRPr="002D34E8" w:rsidRDefault="00843511" w:rsidP="00743FBC">
      <w:pPr>
        <w:spacing w:after="0" w:line="240" w:lineRule="auto"/>
        <w:jc w:val="both"/>
        <w:rPr>
          <w:rFonts w:cs="Times New Roman"/>
          <w:szCs w:val="24"/>
        </w:rPr>
      </w:pPr>
      <w:r w:rsidRPr="002D34E8">
        <w:rPr>
          <w:rFonts w:cs="Times New Roman"/>
          <w:szCs w:val="24"/>
        </w:rPr>
        <w:t>1)</w:t>
      </w:r>
      <w:r w:rsidR="0009152F" w:rsidRPr="002D34E8">
        <w:rPr>
          <w:rFonts w:cs="Times New Roman"/>
          <w:szCs w:val="24"/>
        </w:rPr>
        <w:t> </w:t>
      </w:r>
      <w:r w:rsidRPr="002D34E8">
        <w:rPr>
          <w:rFonts w:cs="Times New Roman"/>
          <w:szCs w:val="24"/>
        </w:rPr>
        <w:t xml:space="preserve">siseneda kõikidesse ruumidesse, </w:t>
      </w:r>
      <w:r w:rsidR="002B4EF6" w:rsidRPr="002D34E8">
        <w:rPr>
          <w:rFonts w:cs="Times New Roman"/>
          <w:szCs w:val="24"/>
        </w:rPr>
        <w:t xml:space="preserve">võimalusel </w:t>
      </w:r>
      <w:r w:rsidRPr="002D34E8">
        <w:rPr>
          <w:rFonts w:cs="Times New Roman"/>
          <w:szCs w:val="24"/>
        </w:rPr>
        <w:t>järgides kontrollitava suhtes kehtivaid turvaeeskirju;</w:t>
      </w:r>
    </w:p>
    <w:p w14:paraId="491CD139" w14:textId="77777777" w:rsidR="00843511" w:rsidRPr="002D34E8" w:rsidRDefault="00843511" w:rsidP="00743FBC">
      <w:pPr>
        <w:spacing w:after="0" w:line="240" w:lineRule="auto"/>
        <w:jc w:val="both"/>
        <w:rPr>
          <w:rFonts w:cs="Times New Roman"/>
          <w:szCs w:val="24"/>
        </w:rPr>
      </w:pPr>
      <w:r w:rsidRPr="002D34E8">
        <w:rPr>
          <w:rFonts w:cs="Times New Roman"/>
          <w:szCs w:val="24"/>
        </w:rPr>
        <w:t>2) kasutada tööks vajalikku eraldi ruumi;</w:t>
      </w:r>
    </w:p>
    <w:p w14:paraId="159FC32F" w14:textId="77777777" w:rsidR="00D1107A" w:rsidRPr="002D34E8" w:rsidRDefault="00843511" w:rsidP="00743FBC">
      <w:pPr>
        <w:spacing w:after="0" w:line="240" w:lineRule="auto"/>
        <w:jc w:val="both"/>
        <w:rPr>
          <w:rFonts w:cs="Times New Roman"/>
          <w:szCs w:val="24"/>
        </w:rPr>
      </w:pPr>
      <w:r w:rsidRPr="002D34E8">
        <w:rPr>
          <w:rFonts w:cs="Times New Roman"/>
          <w:szCs w:val="24"/>
        </w:rPr>
        <w:t>3) piiranguteta uurida järelevalve teostamise</w:t>
      </w:r>
      <w:r w:rsidR="00BB4074" w:rsidRPr="002D34E8">
        <w:rPr>
          <w:rFonts w:cs="Times New Roman"/>
          <w:szCs w:val="24"/>
        </w:rPr>
        <w:t>ks</w:t>
      </w:r>
      <w:r w:rsidRPr="002D34E8">
        <w:rPr>
          <w:rFonts w:cs="Times New Roman"/>
          <w:szCs w:val="24"/>
        </w:rPr>
        <w:t xml:space="preserve"> vajalikke dokumente ja andmekandjaid, teha nendest väljavõtteid, ärakirju ja koopiaid</w:t>
      </w:r>
      <w:r w:rsidR="00D1107A" w:rsidRPr="002D34E8">
        <w:rPr>
          <w:rFonts w:cs="Times New Roman"/>
          <w:szCs w:val="24"/>
        </w:rPr>
        <w:t>;</w:t>
      </w:r>
    </w:p>
    <w:p w14:paraId="71935909" w14:textId="22C7938A" w:rsidR="00843511" w:rsidRPr="002D34E8" w:rsidRDefault="00D1107A" w:rsidP="00743FBC">
      <w:pPr>
        <w:spacing w:after="0" w:line="240" w:lineRule="auto"/>
        <w:jc w:val="both"/>
        <w:rPr>
          <w:rFonts w:cs="Times New Roman"/>
          <w:szCs w:val="24"/>
        </w:rPr>
      </w:pPr>
      <w:r w:rsidRPr="002D34E8">
        <w:rPr>
          <w:rFonts w:cs="Times New Roman"/>
          <w:szCs w:val="24"/>
        </w:rPr>
        <w:t xml:space="preserve">4) </w:t>
      </w:r>
      <w:r w:rsidR="00843511" w:rsidRPr="002D34E8">
        <w:rPr>
          <w:rFonts w:cs="Times New Roman"/>
          <w:szCs w:val="24"/>
        </w:rPr>
        <w:t>jälgida tööprotsesse;</w:t>
      </w:r>
    </w:p>
    <w:p w14:paraId="3CCBAC99" w14:textId="7E568E28" w:rsidR="00843511" w:rsidRPr="002D34E8" w:rsidRDefault="00D1107A" w:rsidP="00743FBC">
      <w:pPr>
        <w:spacing w:after="0" w:line="240" w:lineRule="auto"/>
        <w:jc w:val="both"/>
        <w:rPr>
          <w:rFonts w:cs="Times New Roman"/>
          <w:szCs w:val="24"/>
        </w:rPr>
      </w:pPr>
      <w:r w:rsidRPr="002D34E8">
        <w:rPr>
          <w:rFonts w:cs="Times New Roman"/>
          <w:szCs w:val="24"/>
        </w:rPr>
        <w:t>5</w:t>
      </w:r>
      <w:r w:rsidR="00843511" w:rsidRPr="002D34E8">
        <w:rPr>
          <w:rFonts w:cs="Times New Roman"/>
          <w:szCs w:val="24"/>
        </w:rPr>
        <w:t>) nõuda suulisi ja kirjalikke selgitusi kontrollitava juhtidelt ja töötajatelt.</w:t>
      </w:r>
    </w:p>
    <w:p w14:paraId="6CA94D02" w14:textId="77777777" w:rsidR="00843511" w:rsidRPr="002D34E8" w:rsidRDefault="00843511" w:rsidP="00743FBC">
      <w:pPr>
        <w:spacing w:after="0" w:line="240" w:lineRule="auto"/>
        <w:jc w:val="both"/>
        <w:rPr>
          <w:rFonts w:cs="Times New Roman"/>
          <w:szCs w:val="24"/>
        </w:rPr>
      </w:pPr>
    </w:p>
    <w:p w14:paraId="35FC475A" w14:textId="77777777" w:rsidR="00843511" w:rsidRPr="002D34E8" w:rsidRDefault="00843511" w:rsidP="00743FBC">
      <w:pPr>
        <w:spacing w:after="0" w:line="240" w:lineRule="auto"/>
        <w:jc w:val="both"/>
        <w:rPr>
          <w:rFonts w:cs="Times New Roman"/>
          <w:szCs w:val="24"/>
        </w:rPr>
      </w:pPr>
      <w:r w:rsidRPr="002D34E8">
        <w:rPr>
          <w:rFonts w:cs="Times New Roman"/>
          <w:szCs w:val="24"/>
        </w:rPr>
        <w:t>(5) Kontrollitav on kohustatud määrama kompetentse esindaja, kelle juuresolekul kontrollimine toimub ning kes esitab kontrollijale tema ülesannete täitmiseks vajalikke dokumente ja muud teavet, kaasa arvatud vandeaudiitori aruanded ja vandeaudiitori eriotstarbelised raportid kontrollitava aruannete kohta, ning annab nende kohta vajalikke selgitusi.</w:t>
      </w:r>
    </w:p>
    <w:p w14:paraId="2A4A2AD4" w14:textId="77777777" w:rsidR="00843511" w:rsidRPr="002D34E8" w:rsidRDefault="00843511" w:rsidP="00743FBC">
      <w:pPr>
        <w:spacing w:after="0" w:line="240" w:lineRule="auto"/>
        <w:jc w:val="both"/>
        <w:rPr>
          <w:rFonts w:cs="Times New Roman"/>
          <w:szCs w:val="24"/>
        </w:rPr>
      </w:pPr>
    </w:p>
    <w:p w14:paraId="7A59C667" w14:textId="57DCDE61" w:rsidR="00843511" w:rsidRPr="002D34E8" w:rsidRDefault="00843511" w:rsidP="00743FBC">
      <w:pPr>
        <w:spacing w:after="0" w:line="240" w:lineRule="auto"/>
        <w:jc w:val="both"/>
        <w:rPr>
          <w:rFonts w:cs="Times New Roman"/>
          <w:szCs w:val="24"/>
        </w:rPr>
      </w:pPr>
      <w:r w:rsidRPr="002D34E8">
        <w:rPr>
          <w:rFonts w:cs="Times New Roman"/>
          <w:szCs w:val="24"/>
        </w:rPr>
        <w:t xml:space="preserve">(6) Käesoleva paragrahvi lõike 2 punktis 3 nimetatud juhul võib Finantsinspektsioon volitada kohapealset kontrolli tegema </w:t>
      </w:r>
      <w:r w:rsidR="00A81D6A" w:rsidRPr="002D34E8">
        <w:rPr>
          <w:rFonts w:cs="Times New Roman"/>
          <w:szCs w:val="24"/>
        </w:rPr>
        <w:t xml:space="preserve">lepinguriigi </w:t>
      </w:r>
      <w:r w:rsidRPr="002D34E8">
        <w:rPr>
          <w:rFonts w:cs="Times New Roman"/>
          <w:szCs w:val="24"/>
        </w:rPr>
        <w:t>finantsjärelevalveasutuse või tema nimetatud audiitorettevõtja või eksperdi.</w:t>
      </w:r>
    </w:p>
    <w:p w14:paraId="611D50E1" w14:textId="77777777" w:rsidR="00843511" w:rsidRPr="002D34E8" w:rsidRDefault="00843511" w:rsidP="00743FBC">
      <w:pPr>
        <w:spacing w:after="0" w:line="240" w:lineRule="auto"/>
        <w:jc w:val="both"/>
        <w:rPr>
          <w:rFonts w:cs="Times New Roman"/>
          <w:szCs w:val="24"/>
        </w:rPr>
      </w:pPr>
    </w:p>
    <w:p w14:paraId="3CB4C47F" w14:textId="0FD1A61C" w:rsidR="00843511" w:rsidRPr="002D34E8" w:rsidRDefault="00843511" w:rsidP="00743FBC">
      <w:pPr>
        <w:spacing w:after="0" w:line="240" w:lineRule="auto"/>
        <w:jc w:val="both"/>
        <w:rPr>
          <w:rFonts w:cs="Times New Roman"/>
          <w:szCs w:val="24"/>
        </w:rPr>
      </w:pPr>
      <w:r w:rsidRPr="002D34E8">
        <w:rPr>
          <w:rFonts w:cs="Times New Roman"/>
          <w:szCs w:val="24"/>
        </w:rPr>
        <w:t>(7) Kontrollija on kohustatud koostama kontrollimise tulemuste kohta kahe kuu jooksul pärast kohapealse kontrolli lõppemist akti kavandi, mille Finantsinspektsioon teeb kontrollitavale viivitamata teatavaks.</w:t>
      </w:r>
      <w:r w:rsidR="00C61E18" w:rsidRPr="002D34E8">
        <w:rPr>
          <w:i/>
          <w:iCs/>
          <w:sz w:val="22"/>
        </w:rPr>
        <w:t xml:space="preserve"> </w:t>
      </w:r>
      <w:r w:rsidR="00C61E18" w:rsidRPr="002D34E8">
        <w:rPr>
          <w:szCs w:val="24"/>
        </w:rPr>
        <w:t>Finantsinspektsioon võib pikendada nimetatud tähtaeg</w:t>
      </w:r>
      <w:r w:rsidR="00391E19" w:rsidRPr="002D34E8">
        <w:rPr>
          <w:szCs w:val="24"/>
        </w:rPr>
        <w:t>a</w:t>
      </w:r>
      <w:r w:rsidR="00C61E18" w:rsidRPr="002D34E8">
        <w:rPr>
          <w:szCs w:val="24"/>
        </w:rPr>
        <w:t xml:space="preserve"> kuni kahe kuu võrra, kui kontrollitava esitatud selgitused või muu oluline asjaolu vajab täiendavat hindamist.</w:t>
      </w:r>
    </w:p>
    <w:p w14:paraId="7DE3002B" w14:textId="77777777" w:rsidR="00843511" w:rsidRPr="002D34E8" w:rsidRDefault="00843511" w:rsidP="00743FBC">
      <w:pPr>
        <w:spacing w:after="0" w:line="240" w:lineRule="auto"/>
        <w:jc w:val="both"/>
        <w:rPr>
          <w:rFonts w:cs="Times New Roman"/>
          <w:szCs w:val="24"/>
        </w:rPr>
      </w:pPr>
    </w:p>
    <w:p w14:paraId="088A6F21" w14:textId="6E625E23" w:rsidR="00843511" w:rsidRPr="002D34E8" w:rsidRDefault="00843511" w:rsidP="00743FBC">
      <w:pPr>
        <w:spacing w:after="0" w:line="240" w:lineRule="auto"/>
        <w:jc w:val="both"/>
        <w:rPr>
          <w:rFonts w:cs="Times New Roman"/>
          <w:szCs w:val="24"/>
        </w:rPr>
      </w:pPr>
      <w:r w:rsidRPr="002D34E8">
        <w:rPr>
          <w:rFonts w:cs="Times New Roman"/>
          <w:szCs w:val="24"/>
        </w:rPr>
        <w:t>(8) Kontrollitava</w:t>
      </w:r>
      <w:r w:rsidR="00105E5A" w:rsidRPr="002D34E8">
        <w:rPr>
          <w:rFonts w:cs="Times New Roman"/>
          <w:szCs w:val="24"/>
        </w:rPr>
        <w:t>l</w:t>
      </w:r>
      <w:r w:rsidRPr="002D34E8">
        <w:rPr>
          <w:rFonts w:cs="Times New Roman"/>
          <w:szCs w:val="24"/>
        </w:rPr>
        <w:t xml:space="preserve"> on õigus ühe kuu jooksul akti kavandi kättetoimetamisest arvates esitada kirjalikke selgitusi.</w:t>
      </w:r>
    </w:p>
    <w:p w14:paraId="41D6020E" w14:textId="77777777" w:rsidR="00843511" w:rsidRPr="002D34E8" w:rsidRDefault="00843511" w:rsidP="00743FBC">
      <w:pPr>
        <w:spacing w:after="0" w:line="240" w:lineRule="auto"/>
        <w:jc w:val="both"/>
        <w:rPr>
          <w:rFonts w:cs="Times New Roman"/>
          <w:szCs w:val="24"/>
        </w:rPr>
      </w:pPr>
    </w:p>
    <w:p w14:paraId="4A19AE59" w14:textId="562C9750" w:rsidR="00843511" w:rsidRPr="002D34E8" w:rsidRDefault="00843511" w:rsidP="00743FBC">
      <w:pPr>
        <w:spacing w:after="0" w:line="240" w:lineRule="auto"/>
        <w:jc w:val="both"/>
        <w:rPr>
          <w:rFonts w:cs="Times New Roman"/>
          <w:szCs w:val="24"/>
        </w:rPr>
      </w:pPr>
      <w:bookmarkStart w:id="194" w:name="_Hlk131661752"/>
      <w:r w:rsidRPr="002D34E8">
        <w:rPr>
          <w:rFonts w:cs="Times New Roman"/>
          <w:szCs w:val="24"/>
        </w:rPr>
        <w:t>(9) Pärast kontrollitava kirjalike selgituste saamist</w:t>
      </w:r>
      <w:r w:rsidR="00B21506" w:rsidRPr="002D34E8">
        <w:rPr>
          <w:rFonts w:cs="Times New Roman"/>
          <w:szCs w:val="24"/>
        </w:rPr>
        <w:t xml:space="preserve"> </w:t>
      </w:r>
      <w:r w:rsidR="00B21506" w:rsidRPr="002D34E8">
        <w:rPr>
          <w:rFonts w:asciiTheme="majorBidi" w:hAnsiTheme="majorBidi" w:cstheme="majorBidi"/>
          <w:szCs w:val="24"/>
        </w:rPr>
        <w:t xml:space="preserve">või </w:t>
      </w:r>
      <w:r w:rsidR="00391E19" w:rsidRPr="002D34E8">
        <w:rPr>
          <w:rFonts w:asciiTheme="majorBidi" w:hAnsiTheme="majorBidi" w:cstheme="majorBidi"/>
          <w:szCs w:val="24"/>
        </w:rPr>
        <w:t xml:space="preserve">pärast </w:t>
      </w:r>
      <w:r w:rsidR="00B21506" w:rsidRPr="002D34E8">
        <w:rPr>
          <w:rFonts w:asciiTheme="majorBidi" w:hAnsiTheme="majorBidi" w:cstheme="majorBidi"/>
          <w:szCs w:val="24"/>
        </w:rPr>
        <w:t>nende tähtajaks esitam</w:t>
      </w:r>
      <w:r w:rsidR="00391E19" w:rsidRPr="002D34E8">
        <w:rPr>
          <w:rFonts w:asciiTheme="majorBidi" w:hAnsiTheme="majorBidi" w:cstheme="majorBidi"/>
          <w:szCs w:val="24"/>
        </w:rPr>
        <w:t>ata jätmist</w:t>
      </w:r>
      <w:r w:rsidRPr="002D34E8">
        <w:rPr>
          <w:rFonts w:cs="Times New Roman"/>
          <w:szCs w:val="24"/>
        </w:rPr>
        <w:t>, kuid hiljemalt neli kuud pärast kohapealse kontrolli lõppemist</w:t>
      </w:r>
      <w:r w:rsidR="002506F7" w:rsidRPr="002D34E8">
        <w:rPr>
          <w:rFonts w:cs="Times New Roman"/>
          <w:szCs w:val="24"/>
        </w:rPr>
        <w:t>,</w:t>
      </w:r>
      <w:r w:rsidRPr="002D34E8">
        <w:rPr>
          <w:rFonts w:cs="Times New Roman"/>
          <w:szCs w:val="24"/>
        </w:rPr>
        <w:t xml:space="preserve"> </w:t>
      </w:r>
      <w:r w:rsidR="00FF172E" w:rsidRPr="002D34E8">
        <w:rPr>
          <w:rFonts w:cs="Times New Roman"/>
          <w:szCs w:val="24"/>
        </w:rPr>
        <w:t xml:space="preserve">kinnitab </w:t>
      </w:r>
      <w:r w:rsidRPr="002D34E8">
        <w:rPr>
          <w:rFonts w:cs="Times New Roman"/>
          <w:szCs w:val="24"/>
        </w:rPr>
        <w:t>Finantsinspektsioon</w:t>
      </w:r>
      <w:r w:rsidR="00FF172E" w:rsidRPr="002D34E8">
        <w:rPr>
          <w:rFonts w:cs="Times New Roman"/>
          <w:szCs w:val="24"/>
        </w:rPr>
        <w:t xml:space="preserve"> oma otsusega</w:t>
      </w:r>
      <w:r w:rsidRPr="002D34E8">
        <w:rPr>
          <w:rFonts w:cs="Times New Roman"/>
          <w:szCs w:val="24"/>
        </w:rPr>
        <w:t xml:space="preserve"> </w:t>
      </w:r>
      <w:commentRangeStart w:id="195"/>
      <w:r w:rsidR="00FF172E" w:rsidRPr="002D34E8">
        <w:rPr>
          <w:rFonts w:cs="Times New Roman"/>
          <w:szCs w:val="24"/>
        </w:rPr>
        <w:t>lõp</w:t>
      </w:r>
      <w:r w:rsidR="00FA50E6" w:rsidRPr="002D34E8">
        <w:rPr>
          <w:rFonts w:cs="Times New Roman"/>
          <w:szCs w:val="24"/>
        </w:rPr>
        <w:t>p</w:t>
      </w:r>
      <w:r w:rsidRPr="002D34E8">
        <w:rPr>
          <w:rFonts w:cs="Times New Roman"/>
          <w:szCs w:val="24"/>
        </w:rPr>
        <w:t>akti</w:t>
      </w:r>
      <w:commentRangeEnd w:id="195"/>
      <w:r w:rsidR="00203047">
        <w:rPr>
          <w:rStyle w:val="Kommentaariviide"/>
        </w:rPr>
        <w:commentReference w:id="195"/>
      </w:r>
      <w:r w:rsidRPr="002D34E8">
        <w:rPr>
          <w:rFonts w:cs="Times New Roman"/>
          <w:szCs w:val="24"/>
        </w:rPr>
        <w:t xml:space="preserve">, mis toimetatakse kontrollitavale kätte. </w:t>
      </w:r>
    </w:p>
    <w:p w14:paraId="56426F50" w14:textId="6F84D084" w:rsidR="00843511" w:rsidRPr="002D34E8" w:rsidRDefault="00843511" w:rsidP="00743FBC">
      <w:pPr>
        <w:spacing w:after="0" w:line="240" w:lineRule="auto"/>
        <w:jc w:val="both"/>
        <w:rPr>
          <w:rFonts w:cs="Times New Roman"/>
          <w:szCs w:val="24"/>
        </w:rPr>
      </w:pPr>
    </w:p>
    <w:p w14:paraId="4DB527E1" w14:textId="3F2D05E9" w:rsidR="00843511" w:rsidRPr="002D34E8" w:rsidRDefault="00843511" w:rsidP="00743FBC">
      <w:pPr>
        <w:spacing w:after="0" w:line="240" w:lineRule="auto"/>
        <w:jc w:val="both"/>
        <w:rPr>
          <w:rFonts w:cs="Times New Roman"/>
          <w:szCs w:val="24"/>
        </w:rPr>
      </w:pPr>
      <w:r w:rsidRPr="002D34E8">
        <w:rPr>
          <w:rFonts w:cs="Times New Roman"/>
          <w:szCs w:val="24"/>
        </w:rPr>
        <w:t xml:space="preserve">(10) </w:t>
      </w:r>
      <w:r w:rsidR="00FF172E" w:rsidRPr="002D34E8">
        <w:rPr>
          <w:rFonts w:eastAsia="Times New Roman"/>
          <w:szCs w:val="24"/>
        </w:rPr>
        <w:t>Finantsinspektsioon võib pikendada käesoleva paragrahvi lõikes 9 nimetatud tähtaega kuni kahe kuu võrra, kui kontrollitava esitatud selgitused või muu oluline asjaolu vajab täiendavat hindamist. Kui lõppaktis tehakse vastaval perioodil olulisi muudatusi, tuleb lõppakt saata uuesti kontrollitavale kirjalike selgituste saamiseks.</w:t>
      </w:r>
    </w:p>
    <w:p w14:paraId="75747A20" w14:textId="24A7473B" w:rsidR="00FF172E" w:rsidRPr="002D34E8" w:rsidRDefault="00FF172E" w:rsidP="00743FBC">
      <w:pPr>
        <w:spacing w:after="0" w:line="240" w:lineRule="auto"/>
        <w:jc w:val="both"/>
        <w:rPr>
          <w:rFonts w:cs="Times New Roman"/>
          <w:szCs w:val="24"/>
        </w:rPr>
      </w:pPr>
    </w:p>
    <w:p w14:paraId="16E15802" w14:textId="6CA9FD88" w:rsidR="00FF172E" w:rsidRPr="002D34E8" w:rsidRDefault="00FF172E" w:rsidP="00743FBC">
      <w:pPr>
        <w:pStyle w:val="Default"/>
        <w:jc w:val="both"/>
        <w:rPr>
          <w:rFonts w:ascii="Times New Roman" w:eastAsia="Times New Roman" w:hAnsi="Times New Roman" w:cs="Times New Roman"/>
          <w:color w:val="auto"/>
        </w:rPr>
      </w:pPr>
      <w:r w:rsidRPr="002D34E8">
        <w:rPr>
          <w:rFonts w:ascii="Times New Roman" w:eastAsia="Times New Roman" w:hAnsi="Times New Roman" w:cs="Times New Roman"/>
          <w:color w:val="auto"/>
        </w:rPr>
        <w:t>(11) Finantsinspektsioon võib lõppaktiga anda kontrollitavale</w:t>
      </w:r>
      <w:r w:rsidR="00046786" w:rsidRPr="002D34E8">
        <w:rPr>
          <w:rFonts w:ascii="Times New Roman" w:eastAsia="Times New Roman" w:hAnsi="Times New Roman" w:cs="Times New Roman"/>
          <w:color w:val="auto"/>
        </w:rPr>
        <w:t xml:space="preserve"> </w:t>
      </w:r>
      <w:r w:rsidRPr="002D34E8">
        <w:rPr>
          <w:rFonts w:ascii="Times New Roman" w:eastAsia="Times New Roman" w:hAnsi="Times New Roman" w:cs="Times New Roman"/>
          <w:color w:val="auto"/>
        </w:rPr>
        <w:t>tuvastatud puuduste kõrvaldamiseks tähtaja või määrata kontrollitavale muid kohustusi</w:t>
      </w:r>
      <w:r w:rsidR="00C61E18" w:rsidRPr="002D34E8">
        <w:rPr>
          <w:rFonts w:ascii="Times New Roman" w:eastAsia="Times New Roman" w:hAnsi="Times New Roman" w:cs="Times New Roman"/>
          <w:color w:val="auto"/>
        </w:rPr>
        <w:t xml:space="preserve"> ning seada piiranguid</w:t>
      </w:r>
      <w:r w:rsidRPr="002D34E8">
        <w:rPr>
          <w:rFonts w:ascii="Times New Roman" w:eastAsia="Times New Roman" w:hAnsi="Times New Roman" w:cs="Times New Roman"/>
          <w:color w:val="auto"/>
        </w:rPr>
        <w:t xml:space="preserve"> ja rakendada nende täitmata jätmise või ebakohase täitmise korral sunniraha. </w:t>
      </w:r>
    </w:p>
    <w:p w14:paraId="4EF5D607" w14:textId="77777777" w:rsidR="00FA50E6" w:rsidRPr="002D34E8" w:rsidRDefault="00FA50E6" w:rsidP="00743FBC">
      <w:pPr>
        <w:pStyle w:val="Default"/>
        <w:jc w:val="both"/>
        <w:rPr>
          <w:rFonts w:ascii="Times New Roman" w:eastAsia="Times New Roman" w:hAnsi="Times New Roman" w:cs="Times New Roman"/>
          <w:color w:val="auto"/>
        </w:rPr>
      </w:pPr>
    </w:p>
    <w:p w14:paraId="5DF9FAD3" w14:textId="5CC9A229" w:rsidR="00FF172E" w:rsidRPr="002D34E8" w:rsidRDefault="00FF172E" w:rsidP="00743FBC">
      <w:pPr>
        <w:pStyle w:val="Default"/>
        <w:jc w:val="both"/>
        <w:rPr>
          <w:rFonts w:ascii="Times New Roman" w:eastAsia="Times New Roman" w:hAnsi="Times New Roman" w:cs="Times New Roman"/>
          <w:color w:val="auto"/>
        </w:rPr>
      </w:pPr>
      <w:r w:rsidRPr="002D34E8">
        <w:rPr>
          <w:rFonts w:ascii="Times New Roman" w:eastAsia="Times New Roman" w:hAnsi="Times New Roman" w:cs="Times New Roman"/>
          <w:color w:val="auto"/>
        </w:rPr>
        <w:t xml:space="preserve">(12) </w:t>
      </w:r>
      <w:bookmarkStart w:id="196" w:name="_Hlk145622348"/>
      <w:r w:rsidRPr="002D34E8">
        <w:rPr>
          <w:rFonts w:ascii="Times New Roman" w:eastAsia="Times New Roman" w:hAnsi="Times New Roman" w:cs="Times New Roman"/>
          <w:color w:val="auto"/>
        </w:rPr>
        <w:t>Finantsinspektsioonil on õigus kohapealse kontrolli lõppakt või selle osa avalikustada, kui see on vajalik finantssektori stabiilsuse</w:t>
      </w:r>
      <w:r w:rsidR="00832C45" w:rsidRPr="002D34E8">
        <w:rPr>
          <w:rFonts w:ascii="Times New Roman" w:eastAsia="Times New Roman" w:hAnsi="Times New Roman" w:cs="Times New Roman"/>
          <w:color w:val="auto"/>
        </w:rPr>
        <w:t>st ja</w:t>
      </w:r>
      <w:r w:rsidRPr="002D34E8">
        <w:rPr>
          <w:rFonts w:ascii="Times New Roman" w:eastAsia="Times New Roman" w:hAnsi="Times New Roman" w:cs="Times New Roman"/>
          <w:color w:val="auto"/>
        </w:rPr>
        <w:t xml:space="preserve"> läbipaistvuse</w:t>
      </w:r>
      <w:r w:rsidR="00832C45" w:rsidRPr="002D34E8">
        <w:rPr>
          <w:rFonts w:ascii="Times New Roman" w:eastAsia="Times New Roman" w:hAnsi="Times New Roman" w:cs="Times New Roman"/>
          <w:color w:val="auto"/>
        </w:rPr>
        <w:t>st</w:t>
      </w:r>
      <w:r w:rsidRPr="002D34E8">
        <w:rPr>
          <w:rFonts w:ascii="Times New Roman" w:eastAsia="Times New Roman" w:hAnsi="Times New Roman" w:cs="Times New Roman"/>
          <w:color w:val="auto"/>
        </w:rPr>
        <w:t xml:space="preserve"> või</w:t>
      </w:r>
      <w:r w:rsidR="00EE6BE5" w:rsidRPr="002D34E8">
        <w:rPr>
          <w:rFonts w:ascii="Times New Roman" w:eastAsia="Times New Roman" w:hAnsi="Times New Roman" w:cs="Times New Roman"/>
          <w:color w:val="auto"/>
        </w:rPr>
        <w:t xml:space="preserve"> klientide</w:t>
      </w:r>
      <w:r w:rsidRPr="002D34E8">
        <w:rPr>
          <w:rFonts w:ascii="Times New Roman" w:eastAsia="Times New Roman" w:hAnsi="Times New Roman" w:cs="Times New Roman"/>
          <w:color w:val="auto"/>
        </w:rPr>
        <w:t xml:space="preserve"> huvidest lähtuvalt.</w:t>
      </w:r>
      <w:bookmarkEnd w:id="196"/>
    </w:p>
    <w:p w14:paraId="40645E87" w14:textId="1E61A7FD" w:rsidR="00FF172E" w:rsidRPr="002D34E8" w:rsidRDefault="00FF172E" w:rsidP="00743FBC">
      <w:pPr>
        <w:spacing w:after="0" w:line="240" w:lineRule="auto"/>
        <w:jc w:val="both"/>
        <w:rPr>
          <w:rFonts w:cs="Times New Roman"/>
          <w:szCs w:val="24"/>
        </w:rPr>
      </w:pPr>
    </w:p>
    <w:p w14:paraId="3B389416" w14:textId="08BE79D5" w:rsidR="00FF172E" w:rsidRPr="002D34E8" w:rsidRDefault="00FF172E" w:rsidP="00743FBC">
      <w:pPr>
        <w:spacing w:after="0" w:line="240" w:lineRule="auto"/>
        <w:jc w:val="both"/>
        <w:rPr>
          <w:rFonts w:cs="Times New Roman"/>
          <w:szCs w:val="24"/>
        </w:rPr>
      </w:pPr>
      <w:r w:rsidRPr="002D34E8">
        <w:rPr>
          <w:rFonts w:cs="Times New Roman"/>
          <w:szCs w:val="24"/>
        </w:rPr>
        <w:t>(1</w:t>
      </w:r>
      <w:r w:rsidR="00FA50E6" w:rsidRPr="002D34E8">
        <w:rPr>
          <w:rFonts w:cs="Times New Roman"/>
          <w:szCs w:val="24"/>
        </w:rPr>
        <w:t>3</w:t>
      </w:r>
      <w:r w:rsidRPr="002D34E8">
        <w:rPr>
          <w:rFonts w:cs="Times New Roman"/>
          <w:szCs w:val="24"/>
        </w:rPr>
        <w:t>)</w:t>
      </w:r>
      <w:r w:rsidR="003F279E" w:rsidRPr="002D34E8">
        <w:rPr>
          <w:rFonts w:cs="Times New Roman"/>
          <w:szCs w:val="24"/>
        </w:rPr>
        <w:t> </w:t>
      </w:r>
      <w:r w:rsidRPr="002D34E8">
        <w:rPr>
          <w:rFonts w:cs="Times New Roman"/>
          <w:szCs w:val="24"/>
        </w:rPr>
        <w:t xml:space="preserve">Kui Finantsinspektsioon </w:t>
      </w:r>
      <w:r w:rsidR="002506F7" w:rsidRPr="002D34E8">
        <w:rPr>
          <w:rFonts w:cs="Times New Roman"/>
          <w:szCs w:val="24"/>
        </w:rPr>
        <w:t>on</w:t>
      </w:r>
      <w:r w:rsidRPr="002D34E8">
        <w:rPr>
          <w:rFonts w:cs="Times New Roman"/>
          <w:szCs w:val="24"/>
        </w:rPr>
        <w:t xml:space="preserve"> kohapealse kontrolli </w:t>
      </w:r>
      <w:r w:rsidR="002506F7" w:rsidRPr="002D34E8">
        <w:rPr>
          <w:rFonts w:cs="Times New Roman"/>
          <w:szCs w:val="24"/>
        </w:rPr>
        <w:t xml:space="preserve">viinud </w:t>
      </w:r>
      <w:r w:rsidRPr="002D34E8">
        <w:rPr>
          <w:rFonts w:cs="Times New Roman"/>
          <w:szCs w:val="24"/>
        </w:rPr>
        <w:t>läbi käesoleva paragrahvi lõike</w:t>
      </w:r>
      <w:r w:rsidR="003F279E" w:rsidRPr="002D34E8">
        <w:rPr>
          <w:rFonts w:cs="Times New Roman"/>
          <w:szCs w:val="24"/>
        </w:rPr>
        <w:t> </w:t>
      </w:r>
      <w:r w:rsidRPr="002D34E8">
        <w:rPr>
          <w:rFonts w:cs="Times New Roman"/>
          <w:szCs w:val="24"/>
        </w:rPr>
        <w:t>2 punkt</w:t>
      </w:r>
      <w:r w:rsidR="00E61604" w:rsidRPr="002D34E8">
        <w:rPr>
          <w:rFonts w:cs="Times New Roman"/>
          <w:szCs w:val="24"/>
        </w:rPr>
        <w:t>i</w:t>
      </w:r>
      <w:r w:rsidR="003F279E" w:rsidRPr="002D34E8">
        <w:rPr>
          <w:rFonts w:cs="Times New Roman"/>
          <w:szCs w:val="24"/>
        </w:rPr>
        <w:t> </w:t>
      </w:r>
      <w:r w:rsidRPr="002D34E8">
        <w:rPr>
          <w:rFonts w:cs="Times New Roman"/>
          <w:szCs w:val="24"/>
        </w:rPr>
        <w:t>3 alusel</w:t>
      </w:r>
      <w:r w:rsidR="002506F7" w:rsidRPr="002D34E8">
        <w:rPr>
          <w:rFonts w:cs="Times New Roman"/>
          <w:szCs w:val="24"/>
        </w:rPr>
        <w:t>,</w:t>
      </w:r>
      <w:r w:rsidRPr="002D34E8">
        <w:rPr>
          <w:rFonts w:cs="Times New Roman"/>
          <w:szCs w:val="24"/>
        </w:rPr>
        <w:t xml:space="preserve"> teeb Finantsinspektsioon kontrolli tulemused viivitamata teatavaks </w:t>
      </w:r>
      <w:r w:rsidR="0032726D" w:rsidRPr="002D34E8">
        <w:rPr>
          <w:rFonts w:cs="Times New Roman"/>
          <w:szCs w:val="24"/>
        </w:rPr>
        <w:t>lepinguriigi</w:t>
      </w:r>
      <w:r w:rsidRPr="002D34E8">
        <w:rPr>
          <w:rFonts w:cs="Times New Roman"/>
          <w:szCs w:val="24"/>
        </w:rPr>
        <w:t xml:space="preserve"> pädevatele asutustele.</w:t>
      </w:r>
    </w:p>
    <w:bookmarkEnd w:id="194"/>
    <w:p w14:paraId="39C7B815" w14:textId="77777777" w:rsidR="00843511" w:rsidRPr="002D34E8" w:rsidRDefault="00843511" w:rsidP="00743FBC">
      <w:pPr>
        <w:spacing w:after="0" w:line="240" w:lineRule="auto"/>
        <w:jc w:val="both"/>
        <w:rPr>
          <w:rFonts w:cs="Times New Roman"/>
          <w:szCs w:val="24"/>
        </w:rPr>
      </w:pPr>
    </w:p>
    <w:p w14:paraId="3DEDD333" w14:textId="26DC447D" w:rsidR="00843511" w:rsidRPr="002D34E8" w:rsidRDefault="00843511" w:rsidP="00743FBC">
      <w:pPr>
        <w:spacing w:after="0" w:line="240" w:lineRule="auto"/>
        <w:jc w:val="both"/>
        <w:rPr>
          <w:rFonts w:cs="Times New Roman"/>
          <w:b/>
          <w:bCs/>
          <w:szCs w:val="24"/>
        </w:rPr>
      </w:pPr>
      <w:bookmarkStart w:id="197" w:name="_Hlk134690338"/>
      <w:r w:rsidRPr="002D34E8">
        <w:rPr>
          <w:rFonts w:cs="Times New Roman"/>
          <w:b/>
          <w:bCs/>
          <w:szCs w:val="24"/>
        </w:rPr>
        <w:t xml:space="preserve">§ </w:t>
      </w:r>
      <w:r w:rsidR="003C0D01" w:rsidRPr="002D34E8">
        <w:rPr>
          <w:rFonts w:cs="Times New Roman"/>
          <w:b/>
          <w:bCs/>
          <w:szCs w:val="24"/>
        </w:rPr>
        <w:t>3</w:t>
      </w:r>
      <w:r w:rsidR="00893DD5" w:rsidRPr="002D34E8">
        <w:rPr>
          <w:rFonts w:cs="Times New Roman"/>
          <w:b/>
          <w:bCs/>
          <w:szCs w:val="24"/>
        </w:rPr>
        <w:t>2</w:t>
      </w:r>
      <w:r w:rsidRPr="002D34E8">
        <w:rPr>
          <w:rFonts w:cs="Times New Roman"/>
          <w:b/>
          <w:bCs/>
          <w:szCs w:val="24"/>
        </w:rPr>
        <w:t>. </w:t>
      </w:r>
      <w:bookmarkStart w:id="198" w:name="_Hlk140065570"/>
      <w:r w:rsidRPr="002D34E8">
        <w:rPr>
          <w:rFonts w:cs="Times New Roman"/>
          <w:b/>
          <w:bCs/>
          <w:szCs w:val="24"/>
        </w:rPr>
        <w:t>Ekspertiis ja erakorraline audiitorkontroll</w:t>
      </w:r>
      <w:bookmarkEnd w:id="198"/>
    </w:p>
    <w:bookmarkEnd w:id="197"/>
    <w:p w14:paraId="67CC0FA3" w14:textId="77777777" w:rsidR="00843511" w:rsidRPr="002D34E8" w:rsidRDefault="00843511" w:rsidP="00743FBC">
      <w:pPr>
        <w:spacing w:after="0" w:line="240" w:lineRule="auto"/>
        <w:jc w:val="both"/>
        <w:rPr>
          <w:rFonts w:cs="Times New Roman"/>
          <w:szCs w:val="24"/>
        </w:rPr>
      </w:pPr>
    </w:p>
    <w:p w14:paraId="1A80BE54" w14:textId="4BBFA7B6" w:rsidR="00843511" w:rsidRPr="002D34E8" w:rsidRDefault="00843511" w:rsidP="00743FBC">
      <w:pPr>
        <w:spacing w:after="0" w:line="240" w:lineRule="auto"/>
        <w:jc w:val="both"/>
        <w:rPr>
          <w:rFonts w:cs="Times New Roman"/>
          <w:szCs w:val="24"/>
        </w:rPr>
      </w:pPr>
      <w:r w:rsidRPr="002D34E8">
        <w:rPr>
          <w:rFonts w:cs="Times New Roman"/>
          <w:szCs w:val="24"/>
        </w:rPr>
        <w:t xml:space="preserve">(1) </w:t>
      </w:r>
      <w:r w:rsidR="002B4EF6" w:rsidRPr="002D34E8">
        <w:rPr>
          <w:rFonts w:cs="Times New Roman"/>
          <w:szCs w:val="24"/>
        </w:rPr>
        <w:t>Finantsinspektsioon võib järelevalvemenetluses tähtsust omavate ja eriteadmisi nõudvate asjaolude selgitamiseks menetlusse kaasata eksperdi.</w:t>
      </w:r>
    </w:p>
    <w:p w14:paraId="58125563" w14:textId="77777777" w:rsidR="00843511" w:rsidRPr="002D34E8" w:rsidRDefault="00843511" w:rsidP="00743FBC">
      <w:pPr>
        <w:spacing w:after="0" w:line="240" w:lineRule="auto"/>
        <w:jc w:val="both"/>
        <w:rPr>
          <w:rFonts w:cs="Times New Roman"/>
          <w:szCs w:val="24"/>
        </w:rPr>
      </w:pPr>
    </w:p>
    <w:p w14:paraId="52628BA2" w14:textId="77777777" w:rsidR="00843511" w:rsidRPr="002D34E8" w:rsidRDefault="00843511" w:rsidP="00743FBC">
      <w:pPr>
        <w:spacing w:after="0" w:line="240" w:lineRule="auto"/>
        <w:jc w:val="both"/>
        <w:rPr>
          <w:rFonts w:cs="Times New Roman"/>
          <w:szCs w:val="24"/>
        </w:rPr>
      </w:pPr>
      <w:r w:rsidRPr="002D34E8">
        <w:rPr>
          <w:rFonts w:cs="Times New Roman"/>
          <w:szCs w:val="24"/>
        </w:rPr>
        <w:t>(2) Finantsinspektsioonil on õigus nõuda erakorralist audiitorkontrolli, kui:</w:t>
      </w:r>
    </w:p>
    <w:p w14:paraId="2993A96F" w14:textId="77777777" w:rsidR="00843511" w:rsidRPr="002D34E8" w:rsidRDefault="00843511" w:rsidP="00743FBC">
      <w:pPr>
        <w:spacing w:after="0" w:line="240" w:lineRule="auto"/>
        <w:jc w:val="both"/>
        <w:rPr>
          <w:rFonts w:cs="Times New Roman"/>
          <w:szCs w:val="24"/>
        </w:rPr>
      </w:pPr>
      <w:r w:rsidRPr="002D34E8">
        <w:rPr>
          <w:rFonts w:cs="Times New Roman"/>
          <w:szCs w:val="24"/>
        </w:rPr>
        <w:t>1) on põhjendatud kahtlus, et Finantsinspektsioonile või avalikkusele esitatud aruanded või teave on eksitavad või tegelikkusele mittevastavad;</w:t>
      </w:r>
    </w:p>
    <w:p w14:paraId="20D7CA2A" w14:textId="62A9B902" w:rsidR="00843511" w:rsidRPr="002D34E8" w:rsidRDefault="00843511" w:rsidP="00743FBC">
      <w:pPr>
        <w:spacing w:after="0" w:line="240" w:lineRule="auto"/>
        <w:jc w:val="both"/>
        <w:rPr>
          <w:rFonts w:cs="Times New Roman"/>
          <w:szCs w:val="24"/>
        </w:rPr>
      </w:pPr>
      <w:r w:rsidRPr="002D34E8">
        <w:rPr>
          <w:rFonts w:cs="Times New Roman"/>
          <w:szCs w:val="24"/>
        </w:rPr>
        <w:t xml:space="preserve">2) on tehtud tehinguid, mille tulemusel võidakse tekitada või on tekitatud </w:t>
      </w:r>
      <w:r w:rsidR="001468CE" w:rsidRPr="002D34E8">
        <w:rPr>
          <w:rFonts w:cs="Times New Roman"/>
          <w:szCs w:val="24"/>
        </w:rPr>
        <w:t>krüptovaraturu osalisele</w:t>
      </w:r>
      <w:r w:rsidRPr="002D34E8">
        <w:rPr>
          <w:rFonts w:cs="Times New Roman"/>
          <w:szCs w:val="24"/>
        </w:rPr>
        <w:t xml:space="preserve">, </w:t>
      </w:r>
      <w:r w:rsidR="001468CE" w:rsidRPr="002D34E8">
        <w:rPr>
          <w:rFonts w:cs="Times New Roman"/>
          <w:szCs w:val="24"/>
        </w:rPr>
        <w:t>tema</w:t>
      </w:r>
      <w:r w:rsidRPr="002D34E8">
        <w:rPr>
          <w:rFonts w:cs="Times New Roman"/>
          <w:szCs w:val="24"/>
        </w:rPr>
        <w:t xml:space="preserve"> konsolideerimisgruppi kuuluvale äriühingule või klientidele olulist kahju;</w:t>
      </w:r>
      <w:r w:rsidRPr="002D34E8">
        <w:rPr>
          <w:rFonts w:cs="Times New Roman"/>
          <w:szCs w:val="24"/>
        </w:rPr>
        <w:br/>
        <w:t>3) </w:t>
      </w:r>
      <w:r w:rsidR="00E42348" w:rsidRPr="002D34E8">
        <w:rPr>
          <w:rFonts w:cs="Times New Roman"/>
          <w:szCs w:val="24"/>
        </w:rPr>
        <w:t xml:space="preserve">järelevalvemenetluses vajab täiendavat selgitamist muu oluline küsimus, mis on seotud </w:t>
      </w:r>
      <w:r w:rsidR="002B4EF6" w:rsidRPr="002D34E8">
        <w:rPr>
          <w:rFonts w:cs="Times New Roman"/>
          <w:szCs w:val="24"/>
        </w:rPr>
        <w:t>krüptovaraturu osalise</w:t>
      </w:r>
      <w:r w:rsidR="00E42348" w:rsidRPr="002D34E8">
        <w:rPr>
          <w:rFonts w:cs="Times New Roman"/>
          <w:szCs w:val="24"/>
        </w:rPr>
        <w:t xml:space="preserve"> või </w:t>
      </w:r>
      <w:r w:rsidR="002B4EF6" w:rsidRPr="002D34E8">
        <w:rPr>
          <w:rFonts w:cs="Times New Roman"/>
          <w:szCs w:val="24"/>
        </w:rPr>
        <w:t>krüptovaraturu osalise</w:t>
      </w:r>
      <w:r w:rsidR="00E42348" w:rsidRPr="002D34E8">
        <w:rPr>
          <w:rFonts w:cs="Times New Roman"/>
          <w:szCs w:val="24"/>
        </w:rPr>
        <w:t xml:space="preserve"> konsolideerimisgruppi kuuluva äriühingu finantsseisundiga.</w:t>
      </w:r>
    </w:p>
    <w:p w14:paraId="117361A3" w14:textId="77777777" w:rsidR="00843511" w:rsidRPr="002D34E8" w:rsidRDefault="00843511" w:rsidP="00743FBC">
      <w:pPr>
        <w:spacing w:after="0" w:line="240" w:lineRule="auto"/>
        <w:jc w:val="both"/>
        <w:rPr>
          <w:rFonts w:cs="Times New Roman"/>
          <w:szCs w:val="24"/>
        </w:rPr>
      </w:pPr>
    </w:p>
    <w:p w14:paraId="12755C6B" w14:textId="77777777" w:rsidR="00843511" w:rsidRPr="002D34E8" w:rsidRDefault="00843511" w:rsidP="00743FBC">
      <w:pPr>
        <w:spacing w:after="0" w:line="240" w:lineRule="auto"/>
        <w:jc w:val="both"/>
        <w:rPr>
          <w:rFonts w:cs="Times New Roman"/>
          <w:szCs w:val="24"/>
        </w:rPr>
      </w:pPr>
      <w:r w:rsidRPr="002D34E8">
        <w:rPr>
          <w:rFonts w:cs="Times New Roman"/>
          <w:szCs w:val="24"/>
        </w:rPr>
        <w:t>(3) Finantsinspektsioon kaasab eksperdi või erakorraliseks audiitorkontrolliks audiitorettevõtja omal algatusel või menetlusosalise taotlusel. Eksperdi või audiitorettevõtja nimi ja tema kaasamise põhjus tehakse menetlusosalisele teatavaks enne kaasamist, välja arvatud juhul, kui asja on vaja menetleda kiiresti või kui teavitamine võib takistada ekspertiisi või erakorralise audiitorkontrolli eesmärgi saavutamist.</w:t>
      </w:r>
    </w:p>
    <w:p w14:paraId="307C049D" w14:textId="77777777" w:rsidR="00843511" w:rsidRPr="002D34E8" w:rsidRDefault="00843511" w:rsidP="00743FBC">
      <w:pPr>
        <w:spacing w:after="0" w:line="240" w:lineRule="auto"/>
        <w:jc w:val="both"/>
        <w:rPr>
          <w:rFonts w:cs="Times New Roman"/>
          <w:szCs w:val="24"/>
        </w:rPr>
      </w:pPr>
    </w:p>
    <w:p w14:paraId="20C9B5EE" w14:textId="1AFAD9E3" w:rsidR="00843511" w:rsidRPr="002D34E8" w:rsidRDefault="00843511" w:rsidP="00743FBC">
      <w:pPr>
        <w:spacing w:after="0" w:line="240" w:lineRule="auto"/>
        <w:jc w:val="both"/>
        <w:rPr>
          <w:rFonts w:cs="Times New Roman"/>
          <w:szCs w:val="24"/>
        </w:rPr>
      </w:pPr>
      <w:r w:rsidRPr="002D34E8">
        <w:rPr>
          <w:rFonts w:cs="Times New Roman"/>
          <w:szCs w:val="24"/>
        </w:rPr>
        <w:t>(</w:t>
      </w:r>
      <w:r w:rsidR="00C43237" w:rsidRPr="002D34E8">
        <w:rPr>
          <w:rFonts w:cs="Times New Roman"/>
          <w:szCs w:val="24"/>
        </w:rPr>
        <w:t>4</w:t>
      </w:r>
      <w:r w:rsidRPr="002D34E8">
        <w:rPr>
          <w:rFonts w:cs="Times New Roman"/>
          <w:szCs w:val="24"/>
        </w:rPr>
        <w:t>) Eksperdil ja erakorralist audiitorkontrolli teostaval audiitorettevõtjal on õigus kasutada käesoleva seaduse § </w:t>
      </w:r>
      <w:r w:rsidR="00893DD5" w:rsidRPr="002D34E8">
        <w:rPr>
          <w:rFonts w:cs="Times New Roman"/>
          <w:szCs w:val="24"/>
        </w:rPr>
        <w:t>31</w:t>
      </w:r>
      <w:r w:rsidRPr="002D34E8">
        <w:rPr>
          <w:rFonts w:cs="Times New Roman"/>
          <w:szCs w:val="24"/>
        </w:rPr>
        <w:t xml:space="preserve"> lõikes 4 sätestatud õigusi üksnes temale antud ülesannete täitmiseks. Audiitorettevõtjal on</w:t>
      </w:r>
      <w:r w:rsidR="00D7228B" w:rsidRPr="002D34E8">
        <w:rPr>
          <w:rFonts w:cs="Times New Roman"/>
          <w:szCs w:val="24"/>
        </w:rPr>
        <w:t xml:space="preserve"> </w:t>
      </w:r>
      <w:r w:rsidRPr="002D34E8">
        <w:rPr>
          <w:rFonts w:cs="Times New Roman"/>
          <w:szCs w:val="24"/>
        </w:rPr>
        <w:t xml:space="preserve">õigus teha Finantsinspektsioonile ja menetlusosalisele ettepanekuid </w:t>
      </w:r>
      <w:r w:rsidR="00E42348" w:rsidRPr="002D34E8">
        <w:rPr>
          <w:rFonts w:cs="Times New Roman"/>
          <w:szCs w:val="24"/>
        </w:rPr>
        <w:t>lisa</w:t>
      </w:r>
      <w:r w:rsidRPr="002D34E8">
        <w:rPr>
          <w:rFonts w:cs="Times New Roman"/>
          <w:szCs w:val="24"/>
        </w:rPr>
        <w:t xml:space="preserve">andmete ja </w:t>
      </w:r>
      <w:r w:rsidR="00E42348" w:rsidRPr="002D34E8">
        <w:rPr>
          <w:rFonts w:cs="Times New Roman"/>
          <w:szCs w:val="24"/>
        </w:rPr>
        <w:t>-</w:t>
      </w:r>
      <w:r w:rsidRPr="002D34E8">
        <w:rPr>
          <w:rFonts w:cs="Times New Roman"/>
          <w:szCs w:val="24"/>
        </w:rPr>
        <w:t>dokumentide esitamiseks. Ekspert ja erakorralist audiitorkontrolli teostav audiitorettevõtja võivad kasutada käesoleva seaduse §</w:t>
      </w:r>
      <w:r w:rsidR="001468CE" w:rsidRPr="002D34E8">
        <w:rPr>
          <w:rFonts w:cs="Times New Roman"/>
          <w:szCs w:val="24"/>
        </w:rPr>
        <w:t xml:space="preserve"> </w:t>
      </w:r>
      <w:r w:rsidR="00893DD5" w:rsidRPr="002D34E8">
        <w:rPr>
          <w:rFonts w:cs="Times New Roman"/>
          <w:szCs w:val="24"/>
        </w:rPr>
        <w:t xml:space="preserve">31 </w:t>
      </w:r>
      <w:r w:rsidRPr="002D34E8">
        <w:rPr>
          <w:rFonts w:cs="Times New Roman"/>
          <w:szCs w:val="24"/>
        </w:rPr>
        <w:t xml:space="preserve">lõikes 4 sätestatud õigust üksnes kontrollitava loal või tema juuresolekul. </w:t>
      </w:r>
    </w:p>
    <w:p w14:paraId="75553C75" w14:textId="77777777" w:rsidR="00843511" w:rsidRPr="002D34E8" w:rsidRDefault="00843511" w:rsidP="00743FBC">
      <w:pPr>
        <w:spacing w:after="0" w:line="240" w:lineRule="auto"/>
        <w:jc w:val="both"/>
        <w:rPr>
          <w:rFonts w:cs="Times New Roman"/>
          <w:szCs w:val="24"/>
        </w:rPr>
      </w:pPr>
    </w:p>
    <w:p w14:paraId="6C34A741" w14:textId="53627BF1" w:rsidR="00C076A4" w:rsidRPr="002D34E8" w:rsidRDefault="00C076A4" w:rsidP="00743FBC">
      <w:pPr>
        <w:spacing w:after="0" w:line="240" w:lineRule="auto"/>
        <w:jc w:val="both"/>
        <w:rPr>
          <w:rFonts w:cs="Times New Roman"/>
          <w:szCs w:val="24"/>
        </w:rPr>
      </w:pPr>
      <w:r w:rsidRPr="002D34E8">
        <w:rPr>
          <w:rFonts w:cs="Times New Roman"/>
          <w:szCs w:val="24"/>
        </w:rPr>
        <w:t>(</w:t>
      </w:r>
      <w:r w:rsidR="00EB444F" w:rsidRPr="002D34E8">
        <w:rPr>
          <w:rFonts w:cs="Times New Roman"/>
          <w:szCs w:val="24"/>
        </w:rPr>
        <w:t>5</w:t>
      </w:r>
      <w:r w:rsidRPr="002D34E8">
        <w:rPr>
          <w:rFonts w:cs="Times New Roman"/>
          <w:szCs w:val="24"/>
        </w:rPr>
        <w:t>) Kui ekspert või erakorralist audiitorkontrolli teostav audiitorettevõtja teeb kindlaks järelevalvemenetluses tähtsust omavad asjaolud, mille selgitamist ei olnud Finantsinspektsioon talle otseselt ülesandeks teinud, esitab ta oma arvamuse või hinnangu ka nende asjaolude kohta</w:t>
      </w:r>
      <w:r w:rsidR="00232502" w:rsidRPr="002D34E8">
        <w:rPr>
          <w:rFonts w:cs="Times New Roman"/>
          <w:szCs w:val="24"/>
        </w:rPr>
        <w:t>.</w:t>
      </w:r>
    </w:p>
    <w:p w14:paraId="362A3BF5" w14:textId="77777777" w:rsidR="00C076A4" w:rsidRPr="002D34E8" w:rsidRDefault="00C076A4" w:rsidP="00743FBC">
      <w:pPr>
        <w:spacing w:after="0" w:line="240" w:lineRule="auto"/>
        <w:jc w:val="both"/>
        <w:rPr>
          <w:rFonts w:cs="Times New Roman"/>
          <w:szCs w:val="24"/>
        </w:rPr>
      </w:pPr>
    </w:p>
    <w:p w14:paraId="61FD3BE7" w14:textId="0007541E" w:rsidR="00843511" w:rsidRPr="002D34E8" w:rsidRDefault="00843511" w:rsidP="00743FBC">
      <w:pPr>
        <w:spacing w:after="0" w:line="240" w:lineRule="auto"/>
        <w:jc w:val="both"/>
        <w:rPr>
          <w:rFonts w:cs="Times New Roman"/>
          <w:szCs w:val="24"/>
        </w:rPr>
      </w:pPr>
      <w:r w:rsidRPr="002D34E8">
        <w:rPr>
          <w:rFonts w:cs="Times New Roman"/>
          <w:szCs w:val="24"/>
        </w:rPr>
        <w:t>(6) Ekspert on kohustatud hoidma saladuses avalikustamisele mittekuuluvat teavet, mis sai talle teatavaks</w:t>
      </w:r>
      <w:r w:rsidR="00E42348" w:rsidRPr="002D34E8">
        <w:rPr>
          <w:rFonts w:cs="Times New Roman"/>
          <w:szCs w:val="24"/>
        </w:rPr>
        <w:t xml:space="preserve"> </w:t>
      </w:r>
      <w:r w:rsidRPr="002D34E8">
        <w:rPr>
          <w:rFonts w:cs="Times New Roman"/>
          <w:szCs w:val="24"/>
        </w:rPr>
        <w:t>käesolevas paragrahvis nimetatud ülesannete täitmis</w:t>
      </w:r>
      <w:r w:rsidR="00E42348" w:rsidRPr="002D34E8">
        <w:rPr>
          <w:rFonts w:cs="Times New Roman"/>
          <w:szCs w:val="24"/>
        </w:rPr>
        <w:t>el</w:t>
      </w:r>
      <w:r w:rsidRPr="002D34E8">
        <w:rPr>
          <w:rFonts w:cs="Times New Roman"/>
          <w:szCs w:val="24"/>
        </w:rPr>
        <w:t>.</w:t>
      </w:r>
    </w:p>
    <w:p w14:paraId="4AF0003B" w14:textId="77777777" w:rsidR="00843511" w:rsidRPr="002D34E8" w:rsidRDefault="00843511" w:rsidP="00743FBC">
      <w:pPr>
        <w:spacing w:after="0" w:line="240" w:lineRule="auto"/>
        <w:jc w:val="both"/>
        <w:rPr>
          <w:rFonts w:cs="Times New Roman"/>
          <w:szCs w:val="24"/>
        </w:rPr>
      </w:pPr>
    </w:p>
    <w:p w14:paraId="7445C62D" w14:textId="77777777" w:rsidR="00843511" w:rsidRPr="002D34E8" w:rsidRDefault="00843511" w:rsidP="00743FBC">
      <w:pPr>
        <w:spacing w:after="0" w:line="240" w:lineRule="auto"/>
        <w:jc w:val="both"/>
        <w:rPr>
          <w:rFonts w:cs="Times New Roman"/>
          <w:szCs w:val="24"/>
        </w:rPr>
      </w:pPr>
      <w:r w:rsidRPr="002D34E8">
        <w:rPr>
          <w:rFonts w:cs="Times New Roman"/>
          <w:szCs w:val="24"/>
        </w:rPr>
        <w:lastRenderedPageBreak/>
        <w:t>(7) Ekspertiisi või erakorralise audiitorkontrolli kulud katab Finantsinspektsioon. Kui ekspert või audiitorettevõtja kaasatakse menetlusosalise taotlusel, tasub ekspertiisi või erakorralise audiitorkontrolli kulud menetlusosaline.</w:t>
      </w:r>
    </w:p>
    <w:p w14:paraId="33D09805" w14:textId="77777777" w:rsidR="00843511" w:rsidRPr="002D34E8" w:rsidRDefault="00843511" w:rsidP="00743FBC">
      <w:pPr>
        <w:spacing w:after="0" w:line="240" w:lineRule="auto"/>
        <w:jc w:val="both"/>
        <w:rPr>
          <w:rFonts w:cs="Times New Roman"/>
          <w:szCs w:val="24"/>
        </w:rPr>
      </w:pPr>
    </w:p>
    <w:p w14:paraId="6464D267" w14:textId="20B928E0" w:rsidR="00843511" w:rsidRPr="002D34E8" w:rsidRDefault="00843511" w:rsidP="00743FBC">
      <w:pPr>
        <w:spacing w:after="0" w:line="240" w:lineRule="auto"/>
        <w:jc w:val="both"/>
        <w:rPr>
          <w:rFonts w:cs="Times New Roman"/>
          <w:b/>
          <w:bCs/>
          <w:szCs w:val="24"/>
        </w:rPr>
      </w:pPr>
      <w:bookmarkStart w:id="199" w:name="_Hlk103938925"/>
      <w:r w:rsidRPr="002D34E8">
        <w:rPr>
          <w:rFonts w:cs="Times New Roman"/>
          <w:b/>
          <w:bCs/>
          <w:szCs w:val="24"/>
        </w:rPr>
        <w:t xml:space="preserve">§ </w:t>
      </w:r>
      <w:r w:rsidR="00D85585" w:rsidRPr="002D34E8">
        <w:rPr>
          <w:rFonts w:cs="Times New Roman"/>
          <w:b/>
          <w:bCs/>
          <w:szCs w:val="24"/>
        </w:rPr>
        <w:t>3</w:t>
      </w:r>
      <w:r w:rsidR="00893DD5" w:rsidRPr="002D34E8">
        <w:rPr>
          <w:rFonts w:cs="Times New Roman"/>
          <w:b/>
          <w:bCs/>
          <w:szCs w:val="24"/>
        </w:rPr>
        <w:t>3</w:t>
      </w:r>
      <w:r w:rsidRPr="002D34E8">
        <w:rPr>
          <w:rFonts w:cs="Times New Roman"/>
          <w:b/>
          <w:bCs/>
          <w:szCs w:val="24"/>
        </w:rPr>
        <w:t>. Ettekirjutus</w:t>
      </w:r>
    </w:p>
    <w:bookmarkEnd w:id="199"/>
    <w:p w14:paraId="0AE8AA6A" w14:textId="77777777" w:rsidR="00843511" w:rsidRPr="002D34E8" w:rsidRDefault="00843511" w:rsidP="00743FBC">
      <w:pPr>
        <w:spacing w:after="0" w:line="240" w:lineRule="auto"/>
        <w:jc w:val="both"/>
        <w:rPr>
          <w:rFonts w:cs="Times New Roman"/>
          <w:b/>
          <w:bCs/>
          <w:szCs w:val="24"/>
        </w:rPr>
      </w:pPr>
    </w:p>
    <w:p w14:paraId="1ADE54B0" w14:textId="5CFE49A1" w:rsidR="00843511" w:rsidRPr="002D34E8" w:rsidRDefault="00843511" w:rsidP="00743FBC">
      <w:pPr>
        <w:spacing w:after="0" w:line="240" w:lineRule="auto"/>
        <w:jc w:val="both"/>
        <w:rPr>
          <w:rFonts w:cs="Times New Roman"/>
          <w:szCs w:val="24"/>
        </w:rPr>
      </w:pPr>
      <w:r w:rsidRPr="002D34E8">
        <w:rPr>
          <w:rFonts w:cs="Times New Roman"/>
          <w:szCs w:val="24"/>
        </w:rPr>
        <w:t>(1)</w:t>
      </w:r>
      <w:r w:rsidR="003F279E" w:rsidRPr="002D34E8">
        <w:rPr>
          <w:rFonts w:cs="Times New Roman"/>
          <w:szCs w:val="24"/>
        </w:rPr>
        <w:t> </w:t>
      </w:r>
      <w:r w:rsidRPr="002D34E8">
        <w:rPr>
          <w:rFonts w:cs="Times New Roman"/>
          <w:szCs w:val="24"/>
        </w:rPr>
        <w:t>Finantsinspektsioonil on õigus teha</w:t>
      </w:r>
      <w:r w:rsidR="00C076A4" w:rsidRPr="002D34E8">
        <w:rPr>
          <w:rFonts w:cs="Times New Roman"/>
          <w:szCs w:val="24"/>
        </w:rPr>
        <w:t xml:space="preserve"> </w:t>
      </w:r>
      <w:r w:rsidRPr="002D34E8">
        <w:rPr>
          <w:rFonts w:cs="Times New Roman"/>
          <w:szCs w:val="24"/>
        </w:rPr>
        <w:t>ettekirjutus, kui:</w:t>
      </w:r>
    </w:p>
    <w:p w14:paraId="77229D86" w14:textId="77777777" w:rsidR="00680BD9" w:rsidRPr="002D34E8" w:rsidRDefault="00843511" w:rsidP="00743FBC">
      <w:pPr>
        <w:spacing w:after="0" w:line="240" w:lineRule="auto"/>
        <w:jc w:val="both"/>
        <w:rPr>
          <w:rFonts w:cs="Times New Roman"/>
          <w:szCs w:val="24"/>
        </w:rPr>
      </w:pPr>
      <w:r w:rsidRPr="002D34E8">
        <w:rPr>
          <w:rFonts w:cs="Times New Roman"/>
          <w:szCs w:val="24"/>
        </w:rPr>
        <w:t xml:space="preserve">1) järelevalve tulemusel on avastatud </w:t>
      </w:r>
      <w:bookmarkStart w:id="200" w:name="_Hlk133331112"/>
      <w:r w:rsidR="00680BD9" w:rsidRPr="002D34E8">
        <w:rPr>
          <w:rFonts w:cs="Times New Roman"/>
          <w:szCs w:val="24"/>
        </w:rPr>
        <w:t xml:space="preserve">krüptovaraturu osalise tegevust reguleerivates õigusaktides sätestatud </w:t>
      </w:r>
      <w:r w:rsidRPr="002D34E8">
        <w:rPr>
          <w:rFonts w:cs="Times New Roman"/>
          <w:szCs w:val="24"/>
        </w:rPr>
        <w:t>nõuete rikkumine</w:t>
      </w:r>
      <w:bookmarkEnd w:id="200"/>
      <w:r w:rsidRPr="002D34E8">
        <w:rPr>
          <w:rFonts w:cs="Times New Roman"/>
          <w:szCs w:val="24"/>
        </w:rPr>
        <w:t>;</w:t>
      </w:r>
    </w:p>
    <w:p w14:paraId="5E63B5E8" w14:textId="06022694" w:rsidR="00843511" w:rsidRPr="002D34E8" w:rsidRDefault="00843511" w:rsidP="00743FBC">
      <w:pPr>
        <w:spacing w:after="0" w:line="240" w:lineRule="auto"/>
        <w:jc w:val="both"/>
        <w:rPr>
          <w:rFonts w:cs="Times New Roman"/>
          <w:szCs w:val="24"/>
        </w:rPr>
      </w:pPr>
      <w:r w:rsidRPr="002D34E8">
        <w:rPr>
          <w:rFonts w:cs="Times New Roman"/>
          <w:szCs w:val="24"/>
        </w:rPr>
        <w:t>2) on vaja ära hoida käesoleva lõike punktis 1 nimetatud õigusrikkumine;</w:t>
      </w:r>
    </w:p>
    <w:p w14:paraId="32467A8C" w14:textId="5E79A637" w:rsidR="00843511" w:rsidRPr="002D34E8" w:rsidRDefault="00843511" w:rsidP="00743FBC">
      <w:pPr>
        <w:spacing w:after="0" w:line="240" w:lineRule="auto"/>
        <w:jc w:val="both"/>
        <w:rPr>
          <w:rFonts w:cs="Times New Roman"/>
          <w:szCs w:val="24"/>
        </w:rPr>
      </w:pPr>
      <w:r w:rsidRPr="002D34E8">
        <w:rPr>
          <w:rFonts w:cs="Times New Roman"/>
          <w:szCs w:val="24"/>
        </w:rPr>
        <w:t>3) </w:t>
      </w:r>
      <w:r w:rsidR="001468CE" w:rsidRPr="002D34E8">
        <w:rPr>
          <w:rFonts w:cs="Times New Roman"/>
          <w:szCs w:val="24"/>
        </w:rPr>
        <w:t>krüptovaraturu osalise</w:t>
      </w:r>
      <w:r w:rsidRPr="002D34E8">
        <w:rPr>
          <w:rFonts w:cs="Times New Roman"/>
          <w:szCs w:val="24"/>
        </w:rPr>
        <w:t xml:space="preserve"> võetud riskid on oluliselt suurenenud või esineb muu tema tegevust, tema klientide huve või </w:t>
      </w:r>
      <w:r w:rsidR="00D223FC" w:rsidRPr="002D34E8">
        <w:rPr>
          <w:rFonts w:cs="Times New Roman"/>
          <w:szCs w:val="24"/>
        </w:rPr>
        <w:t>finants</w:t>
      </w:r>
      <w:r w:rsidR="00D85585" w:rsidRPr="002D34E8">
        <w:rPr>
          <w:rFonts w:cs="Times New Roman"/>
          <w:szCs w:val="24"/>
        </w:rPr>
        <w:t xml:space="preserve">turu </w:t>
      </w:r>
      <w:r w:rsidRPr="002D34E8">
        <w:rPr>
          <w:rFonts w:cs="Times New Roman"/>
          <w:szCs w:val="24"/>
        </w:rPr>
        <w:t>kui terviku usaldusväärsust või läbipaistvust ohustavaid või ohustada võivaid asjaolusid.</w:t>
      </w:r>
    </w:p>
    <w:p w14:paraId="54D80A99" w14:textId="77777777" w:rsidR="00843511" w:rsidRPr="002D34E8" w:rsidRDefault="00843511" w:rsidP="00743FBC">
      <w:pPr>
        <w:spacing w:after="0" w:line="240" w:lineRule="auto"/>
        <w:jc w:val="both"/>
        <w:rPr>
          <w:rFonts w:cs="Times New Roman"/>
          <w:szCs w:val="24"/>
        </w:rPr>
      </w:pPr>
    </w:p>
    <w:p w14:paraId="7F1B8331" w14:textId="77777777" w:rsidR="00843511" w:rsidRPr="002D34E8" w:rsidRDefault="00843511" w:rsidP="00743FBC">
      <w:pPr>
        <w:spacing w:after="0" w:line="240" w:lineRule="auto"/>
        <w:jc w:val="both"/>
        <w:rPr>
          <w:rFonts w:cs="Times New Roman"/>
          <w:szCs w:val="24"/>
        </w:rPr>
      </w:pPr>
      <w:r w:rsidRPr="002D34E8">
        <w:rPr>
          <w:rFonts w:cs="Times New Roman"/>
          <w:szCs w:val="24"/>
        </w:rPr>
        <w:t>(2) Ettekirjutuse saaja peab pärast selle teatavaks tegemist viivitamata asuma ettekirjutust täitma.</w:t>
      </w:r>
    </w:p>
    <w:p w14:paraId="5D84F96B" w14:textId="77777777" w:rsidR="00843511" w:rsidRPr="002D34E8" w:rsidRDefault="00843511" w:rsidP="00743FBC">
      <w:pPr>
        <w:spacing w:after="0" w:line="240" w:lineRule="auto"/>
        <w:jc w:val="both"/>
        <w:rPr>
          <w:rFonts w:cs="Times New Roman"/>
          <w:szCs w:val="24"/>
        </w:rPr>
      </w:pPr>
    </w:p>
    <w:p w14:paraId="51615935" w14:textId="77777777" w:rsidR="00843511" w:rsidRPr="002D34E8" w:rsidRDefault="00843511" w:rsidP="00743FBC">
      <w:pPr>
        <w:spacing w:after="0" w:line="240" w:lineRule="auto"/>
        <w:jc w:val="both"/>
        <w:rPr>
          <w:rFonts w:cs="Times New Roman"/>
          <w:szCs w:val="24"/>
        </w:rPr>
      </w:pPr>
      <w:r w:rsidRPr="002D34E8">
        <w:rPr>
          <w:rFonts w:cs="Times New Roman"/>
          <w:szCs w:val="24"/>
        </w:rPr>
        <w:t>(3) Kaebuse esitamine ja menetlemine ei peata ettekirjutuse täitmist, kui Finantsinspektsioon ei ole ette näinud teisiti.</w:t>
      </w:r>
    </w:p>
    <w:p w14:paraId="1EA83034" w14:textId="77777777" w:rsidR="00843511" w:rsidRPr="002D34E8" w:rsidRDefault="00843511" w:rsidP="00743FBC">
      <w:pPr>
        <w:spacing w:after="0" w:line="240" w:lineRule="auto"/>
        <w:jc w:val="both"/>
        <w:rPr>
          <w:rFonts w:cs="Times New Roman"/>
          <w:szCs w:val="24"/>
        </w:rPr>
      </w:pPr>
    </w:p>
    <w:p w14:paraId="354E0E96" w14:textId="071BE254" w:rsidR="00843511" w:rsidRPr="002D34E8" w:rsidRDefault="00843511" w:rsidP="00743FBC">
      <w:pPr>
        <w:spacing w:after="0" w:line="240" w:lineRule="auto"/>
        <w:jc w:val="both"/>
        <w:rPr>
          <w:rFonts w:cs="Times New Roman"/>
          <w:b/>
          <w:bCs/>
          <w:szCs w:val="24"/>
        </w:rPr>
      </w:pPr>
      <w:bookmarkStart w:id="201" w:name="_Hlk134690351"/>
      <w:r w:rsidRPr="002D34E8">
        <w:rPr>
          <w:rFonts w:cs="Times New Roman"/>
          <w:b/>
          <w:bCs/>
          <w:szCs w:val="24"/>
        </w:rPr>
        <w:t xml:space="preserve">§ </w:t>
      </w:r>
      <w:r w:rsidR="00D85585" w:rsidRPr="002D34E8">
        <w:rPr>
          <w:rFonts w:cs="Times New Roman"/>
          <w:b/>
          <w:bCs/>
          <w:szCs w:val="24"/>
        </w:rPr>
        <w:t>3</w:t>
      </w:r>
      <w:r w:rsidR="00893DD5" w:rsidRPr="002D34E8">
        <w:rPr>
          <w:rFonts w:cs="Times New Roman"/>
          <w:b/>
          <w:bCs/>
          <w:szCs w:val="24"/>
        </w:rPr>
        <w:t>4</w:t>
      </w:r>
      <w:r w:rsidRPr="002D34E8">
        <w:rPr>
          <w:rFonts w:cs="Times New Roman"/>
          <w:b/>
          <w:bCs/>
          <w:szCs w:val="24"/>
        </w:rPr>
        <w:t>. </w:t>
      </w:r>
      <w:bookmarkStart w:id="202" w:name="_Hlk140065647"/>
      <w:r w:rsidRPr="002D34E8">
        <w:rPr>
          <w:rFonts w:cs="Times New Roman"/>
          <w:b/>
          <w:bCs/>
          <w:szCs w:val="24"/>
        </w:rPr>
        <w:t>Finantsinspektsiooni õigused ja kohustused ettekirjutuse tegemisel</w:t>
      </w:r>
      <w:bookmarkEnd w:id="202"/>
    </w:p>
    <w:bookmarkEnd w:id="201"/>
    <w:p w14:paraId="0E926637" w14:textId="77777777" w:rsidR="00843511" w:rsidRPr="002D34E8" w:rsidRDefault="00843511" w:rsidP="00743FBC">
      <w:pPr>
        <w:spacing w:after="0" w:line="240" w:lineRule="auto"/>
        <w:jc w:val="both"/>
        <w:rPr>
          <w:rFonts w:cs="Times New Roman"/>
          <w:szCs w:val="24"/>
        </w:rPr>
      </w:pPr>
    </w:p>
    <w:p w14:paraId="2167F7AA" w14:textId="77777777" w:rsidR="00843511" w:rsidRPr="002D34E8" w:rsidRDefault="00843511" w:rsidP="00743FBC">
      <w:pPr>
        <w:spacing w:after="0" w:line="240" w:lineRule="auto"/>
        <w:jc w:val="both"/>
        <w:rPr>
          <w:rFonts w:cs="Times New Roman"/>
          <w:szCs w:val="24"/>
        </w:rPr>
      </w:pPr>
      <w:r w:rsidRPr="002D34E8">
        <w:rPr>
          <w:rFonts w:cs="Times New Roman"/>
          <w:szCs w:val="24"/>
        </w:rPr>
        <w:t>(1) Finantsinspektsioonil on õigus ettekirjutusega:</w:t>
      </w:r>
    </w:p>
    <w:p w14:paraId="2C950AA1" w14:textId="77777777" w:rsidR="00843511" w:rsidRPr="002D34E8" w:rsidRDefault="00843511" w:rsidP="00743FBC">
      <w:pPr>
        <w:spacing w:after="0" w:line="240" w:lineRule="auto"/>
        <w:jc w:val="both"/>
        <w:rPr>
          <w:rFonts w:cs="Times New Roman"/>
          <w:szCs w:val="24"/>
        </w:rPr>
      </w:pPr>
      <w:r w:rsidRPr="002D34E8">
        <w:rPr>
          <w:rFonts w:cs="Times New Roman"/>
          <w:szCs w:val="24"/>
        </w:rPr>
        <w:t>1) keelata teatud tehingute või toimingute tegemine või piirata nende mahtu;</w:t>
      </w:r>
    </w:p>
    <w:p w14:paraId="6CC57C1B" w14:textId="6A873163" w:rsidR="00843511" w:rsidRPr="002D34E8" w:rsidRDefault="00843511" w:rsidP="00743FBC">
      <w:pPr>
        <w:spacing w:after="0" w:line="240" w:lineRule="auto"/>
        <w:jc w:val="both"/>
        <w:rPr>
          <w:rFonts w:cs="Times New Roman"/>
          <w:szCs w:val="24"/>
        </w:rPr>
      </w:pPr>
      <w:r w:rsidRPr="002D34E8">
        <w:rPr>
          <w:rFonts w:cs="Times New Roman"/>
          <w:szCs w:val="24"/>
        </w:rPr>
        <w:t>2) keelata või piirata vara, sealhulgas kontode</w:t>
      </w:r>
      <w:r w:rsidR="00D7228B" w:rsidRPr="002D34E8">
        <w:rPr>
          <w:rFonts w:cs="Times New Roman"/>
          <w:szCs w:val="24"/>
        </w:rPr>
        <w:t xml:space="preserve"> või krüptovara rahakoti</w:t>
      </w:r>
      <w:r w:rsidRPr="002D34E8">
        <w:rPr>
          <w:rFonts w:cs="Times New Roman"/>
          <w:szCs w:val="24"/>
        </w:rPr>
        <w:t xml:space="preserve"> kasutamist või käsutamist;</w:t>
      </w:r>
    </w:p>
    <w:p w14:paraId="6F370BCC" w14:textId="3F86EDBD" w:rsidR="00843511" w:rsidRPr="002D34E8" w:rsidRDefault="00843511" w:rsidP="00743FBC">
      <w:pPr>
        <w:spacing w:after="0" w:line="240" w:lineRule="auto"/>
        <w:jc w:val="both"/>
        <w:rPr>
          <w:rFonts w:cs="Times New Roman"/>
          <w:szCs w:val="24"/>
        </w:rPr>
      </w:pPr>
      <w:r w:rsidRPr="002D34E8">
        <w:rPr>
          <w:rFonts w:cs="Times New Roman"/>
          <w:szCs w:val="24"/>
        </w:rPr>
        <w:t xml:space="preserve">3) keelata osaliselt või täielikult </w:t>
      </w:r>
      <w:r w:rsidR="004648FB" w:rsidRPr="002D34E8">
        <w:rPr>
          <w:rFonts w:cs="Times New Roman"/>
          <w:szCs w:val="24"/>
        </w:rPr>
        <w:t>krüptovaraturu osalise</w:t>
      </w:r>
      <w:r w:rsidRPr="002D34E8">
        <w:rPr>
          <w:rFonts w:cs="Times New Roman"/>
          <w:szCs w:val="24"/>
        </w:rPr>
        <w:t xml:space="preserve"> kasumist väljamaksete tegemine;</w:t>
      </w:r>
    </w:p>
    <w:p w14:paraId="2DCC71D8" w14:textId="698382F7" w:rsidR="00843511" w:rsidRPr="002D34E8" w:rsidRDefault="00843511" w:rsidP="00743FBC">
      <w:pPr>
        <w:spacing w:after="0" w:line="240" w:lineRule="auto"/>
        <w:jc w:val="both"/>
        <w:rPr>
          <w:rFonts w:cs="Times New Roman"/>
          <w:szCs w:val="24"/>
        </w:rPr>
      </w:pPr>
      <w:r w:rsidRPr="002D34E8">
        <w:rPr>
          <w:rFonts w:cs="Times New Roman"/>
          <w:szCs w:val="24"/>
        </w:rPr>
        <w:t xml:space="preserve">4) nõuda </w:t>
      </w:r>
      <w:r w:rsidR="00810228" w:rsidRPr="002D34E8">
        <w:rPr>
          <w:rFonts w:cs="Times New Roman"/>
          <w:szCs w:val="24"/>
        </w:rPr>
        <w:t>krüptovaraturu osalise</w:t>
      </w:r>
      <w:r w:rsidRPr="002D34E8">
        <w:rPr>
          <w:rFonts w:cs="Times New Roman"/>
          <w:szCs w:val="24"/>
        </w:rPr>
        <w:t xml:space="preserve"> tegevuskulude piiramist;</w:t>
      </w:r>
    </w:p>
    <w:p w14:paraId="17383221" w14:textId="302A8841" w:rsidR="00843511" w:rsidRPr="002D34E8" w:rsidRDefault="00843511" w:rsidP="00743FBC">
      <w:pPr>
        <w:spacing w:after="0" w:line="240" w:lineRule="auto"/>
        <w:jc w:val="both"/>
        <w:rPr>
          <w:rFonts w:cs="Times New Roman"/>
          <w:szCs w:val="24"/>
        </w:rPr>
      </w:pPr>
      <w:r w:rsidRPr="002D34E8">
        <w:rPr>
          <w:rFonts w:cs="Times New Roman"/>
          <w:szCs w:val="24"/>
        </w:rPr>
        <w:t xml:space="preserve">5) nõuda </w:t>
      </w:r>
      <w:r w:rsidR="00810228" w:rsidRPr="002D34E8">
        <w:rPr>
          <w:rFonts w:cs="Times New Roman"/>
          <w:szCs w:val="24"/>
        </w:rPr>
        <w:t>krüptovaraturu osalise</w:t>
      </w:r>
      <w:r w:rsidRPr="002D34E8">
        <w:rPr>
          <w:rFonts w:cs="Times New Roman"/>
          <w:szCs w:val="24"/>
        </w:rPr>
        <w:t xml:space="preserve"> sise-eeskirjade </w:t>
      </w:r>
      <w:r w:rsidR="00CB056C" w:rsidRPr="002D34E8">
        <w:rPr>
          <w:rFonts w:cs="Times New Roman"/>
          <w:szCs w:val="24"/>
        </w:rPr>
        <w:t xml:space="preserve">ja protseduurireeglite kehtestamist, </w:t>
      </w:r>
      <w:r w:rsidRPr="002D34E8">
        <w:rPr>
          <w:rFonts w:cs="Times New Roman"/>
          <w:szCs w:val="24"/>
        </w:rPr>
        <w:t>muutmist</w:t>
      </w:r>
      <w:r w:rsidR="00CB056C" w:rsidRPr="002D34E8">
        <w:rPr>
          <w:rFonts w:cs="Times New Roman"/>
          <w:szCs w:val="24"/>
        </w:rPr>
        <w:t xml:space="preserve"> ja ajakohastamist</w:t>
      </w:r>
      <w:r w:rsidRPr="002D34E8">
        <w:rPr>
          <w:rFonts w:cs="Times New Roman"/>
          <w:szCs w:val="24"/>
        </w:rPr>
        <w:t>;</w:t>
      </w:r>
    </w:p>
    <w:p w14:paraId="61E7DA7A" w14:textId="56B602F8" w:rsidR="00843511" w:rsidRPr="002D34E8" w:rsidRDefault="00843511" w:rsidP="00743FBC">
      <w:pPr>
        <w:spacing w:after="0" w:line="240" w:lineRule="auto"/>
        <w:jc w:val="both"/>
        <w:rPr>
          <w:rFonts w:cs="Times New Roman"/>
          <w:szCs w:val="24"/>
        </w:rPr>
      </w:pPr>
      <w:r w:rsidRPr="002D34E8">
        <w:rPr>
          <w:rFonts w:cs="Times New Roman"/>
          <w:szCs w:val="24"/>
        </w:rPr>
        <w:t xml:space="preserve">6) nõuda </w:t>
      </w:r>
      <w:r w:rsidR="00810228" w:rsidRPr="002D34E8">
        <w:rPr>
          <w:rFonts w:cs="Times New Roman"/>
          <w:szCs w:val="24"/>
        </w:rPr>
        <w:t>krüptovaraturu osalise</w:t>
      </w:r>
      <w:r w:rsidRPr="002D34E8">
        <w:rPr>
          <w:rFonts w:cs="Times New Roman"/>
          <w:szCs w:val="24"/>
        </w:rPr>
        <w:t xml:space="preserve"> juhtorgani liikme tagasikutsumist </w:t>
      </w:r>
      <w:r w:rsidR="006F3C74" w:rsidRPr="002D34E8">
        <w:rPr>
          <w:iCs/>
          <w:szCs w:val="24"/>
        </w:rPr>
        <w:t>või valimata või määramata jätmist</w:t>
      </w:r>
      <w:r w:rsidR="006F3C74" w:rsidRPr="002D34E8">
        <w:rPr>
          <w:i/>
          <w:sz w:val="22"/>
        </w:rPr>
        <w:t xml:space="preserve"> </w:t>
      </w:r>
      <w:r w:rsidRPr="002D34E8">
        <w:rPr>
          <w:rFonts w:cs="Times New Roman"/>
          <w:szCs w:val="24"/>
        </w:rPr>
        <w:t>või tema volituste ajutist peatamist;</w:t>
      </w:r>
    </w:p>
    <w:p w14:paraId="16B566E5" w14:textId="71398205" w:rsidR="00843511" w:rsidRPr="002D34E8" w:rsidRDefault="00843511" w:rsidP="00743FBC">
      <w:pPr>
        <w:spacing w:after="0" w:line="240" w:lineRule="auto"/>
        <w:jc w:val="both"/>
        <w:rPr>
          <w:rFonts w:cs="Times New Roman"/>
          <w:szCs w:val="24"/>
        </w:rPr>
      </w:pPr>
      <w:r w:rsidRPr="002D34E8">
        <w:rPr>
          <w:rFonts w:cs="Times New Roman"/>
          <w:szCs w:val="24"/>
        </w:rPr>
        <w:t xml:space="preserve">7) teha </w:t>
      </w:r>
      <w:r w:rsidR="00810228" w:rsidRPr="002D34E8">
        <w:rPr>
          <w:rFonts w:cs="Times New Roman"/>
          <w:szCs w:val="24"/>
        </w:rPr>
        <w:t>krüptovaraturu osalise</w:t>
      </w:r>
      <w:r w:rsidRPr="002D34E8">
        <w:rPr>
          <w:rFonts w:cs="Times New Roman"/>
          <w:szCs w:val="24"/>
        </w:rPr>
        <w:t xml:space="preserve"> üldkoosolekule või osanike koosolekule ettepanek </w:t>
      </w:r>
      <w:r w:rsidR="00810228" w:rsidRPr="002D34E8">
        <w:rPr>
          <w:rFonts w:cs="Times New Roman"/>
          <w:szCs w:val="24"/>
        </w:rPr>
        <w:t>krüptovaraturu osalise</w:t>
      </w:r>
      <w:r w:rsidRPr="002D34E8">
        <w:rPr>
          <w:rFonts w:cs="Times New Roman"/>
          <w:szCs w:val="24"/>
        </w:rPr>
        <w:t xml:space="preserve"> audiitorettevõtja vahetamiseks;</w:t>
      </w:r>
    </w:p>
    <w:p w14:paraId="48391A3C" w14:textId="463DE663" w:rsidR="00843511" w:rsidRPr="002D34E8" w:rsidRDefault="00843511" w:rsidP="00743FBC">
      <w:pPr>
        <w:spacing w:after="0" w:line="240" w:lineRule="auto"/>
        <w:jc w:val="both"/>
        <w:rPr>
          <w:rFonts w:cs="Times New Roman"/>
          <w:szCs w:val="24"/>
        </w:rPr>
      </w:pPr>
      <w:r w:rsidRPr="002D34E8">
        <w:rPr>
          <w:rFonts w:cs="Times New Roman"/>
          <w:szCs w:val="24"/>
        </w:rPr>
        <w:t xml:space="preserve">8) nõuda </w:t>
      </w:r>
      <w:r w:rsidR="00810228" w:rsidRPr="002D34E8">
        <w:rPr>
          <w:rFonts w:cs="Times New Roman"/>
          <w:szCs w:val="24"/>
        </w:rPr>
        <w:t>krüptovaraturu osalise</w:t>
      </w:r>
      <w:r w:rsidRPr="002D34E8">
        <w:rPr>
          <w:rFonts w:cs="Times New Roman"/>
          <w:szCs w:val="24"/>
        </w:rPr>
        <w:t xml:space="preserve"> töötaja töölt kõrvaldamist;</w:t>
      </w:r>
    </w:p>
    <w:p w14:paraId="51B04EBB" w14:textId="4FBC4572" w:rsidR="00843511" w:rsidRPr="002D34E8" w:rsidRDefault="00843511" w:rsidP="00743FBC">
      <w:pPr>
        <w:spacing w:after="0" w:line="240" w:lineRule="auto"/>
        <w:jc w:val="both"/>
        <w:rPr>
          <w:rFonts w:cs="Times New Roman"/>
          <w:szCs w:val="24"/>
        </w:rPr>
      </w:pPr>
      <w:r w:rsidRPr="002D34E8">
        <w:rPr>
          <w:rFonts w:cs="Times New Roman"/>
          <w:szCs w:val="24"/>
        </w:rPr>
        <w:t xml:space="preserve">9) nõuda </w:t>
      </w:r>
      <w:r w:rsidR="00810228" w:rsidRPr="002D34E8">
        <w:rPr>
          <w:rFonts w:cs="Times New Roman"/>
          <w:szCs w:val="24"/>
        </w:rPr>
        <w:t>krüptovaraturu osalise</w:t>
      </w:r>
      <w:r w:rsidRPr="002D34E8">
        <w:rPr>
          <w:rFonts w:cs="Times New Roman"/>
          <w:szCs w:val="24"/>
        </w:rPr>
        <w:t xml:space="preserve"> tegevuse edasiandmisel antud teenuse osutamise õiguse tagasivõtmist;</w:t>
      </w:r>
    </w:p>
    <w:p w14:paraId="09ECD56C" w14:textId="04C10C52" w:rsidR="00843511" w:rsidRPr="002D34E8" w:rsidRDefault="00843511" w:rsidP="00743FBC">
      <w:pPr>
        <w:spacing w:after="0" w:line="240" w:lineRule="auto"/>
        <w:jc w:val="both"/>
        <w:rPr>
          <w:rFonts w:cs="Times New Roman"/>
          <w:szCs w:val="24"/>
        </w:rPr>
      </w:pPr>
      <w:r w:rsidRPr="002D34E8">
        <w:rPr>
          <w:rFonts w:cs="Times New Roman"/>
          <w:szCs w:val="24"/>
        </w:rPr>
        <w:t>1</w:t>
      </w:r>
      <w:r w:rsidR="00810228" w:rsidRPr="002D34E8">
        <w:rPr>
          <w:rFonts w:cs="Times New Roman"/>
          <w:szCs w:val="24"/>
        </w:rPr>
        <w:t>0</w:t>
      </w:r>
      <w:r w:rsidRPr="002D34E8">
        <w:rPr>
          <w:rFonts w:cs="Times New Roman"/>
          <w:szCs w:val="24"/>
        </w:rPr>
        <w:t xml:space="preserve">) nõuda </w:t>
      </w:r>
      <w:r w:rsidR="00133263" w:rsidRPr="002D34E8">
        <w:rPr>
          <w:rFonts w:cs="Times New Roman"/>
          <w:szCs w:val="24"/>
        </w:rPr>
        <w:t>krüptovaraturu osaliselt</w:t>
      </w:r>
      <w:r w:rsidRPr="002D34E8">
        <w:rPr>
          <w:rFonts w:cs="Times New Roman"/>
          <w:szCs w:val="24"/>
        </w:rPr>
        <w:t xml:space="preserve"> teabe viivitamatut avalikustamist, kui sellise teabe avalikustamise kohustus tuleneb </w:t>
      </w:r>
      <w:commentRangeStart w:id="203"/>
      <w:r w:rsidRPr="002D34E8">
        <w:rPr>
          <w:rFonts w:cs="Times New Roman"/>
          <w:szCs w:val="24"/>
        </w:rPr>
        <w:t>õigusaktidest</w:t>
      </w:r>
      <w:commentRangeEnd w:id="203"/>
      <w:r w:rsidR="00F05DE1">
        <w:rPr>
          <w:rStyle w:val="Kommentaariviide"/>
        </w:rPr>
        <w:commentReference w:id="203"/>
      </w:r>
      <w:r w:rsidRPr="002D34E8">
        <w:rPr>
          <w:rFonts w:cs="Times New Roman"/>
          <w:szCs w:val="24"/>
        </w:rPr>
        <w:t>;</w:t>
      </w:r>
    </w:p>
    <w:p w14:paraId="4F7D16BC" w14:textId="02422F73" w:rsidR="00843511" w:rsidRPr="002D34E8" w:rsidRDefault="00843511" w:rsidP="00743FBC">
      <w:pPr>
        <w:spacing w:after="0" w:line="240" w:lineRule="auto"/>
        <w:jc w:val="both"/>
        <w:rPr>
          <w:rFonts w:cs="Times New Roman"/>
          <w:szCs w:val="24"/>
        </w:rPr>
      </w:pPr>
      <w:r w:rsidRPr="002D34E8">
        <w:rPr>
          <w:rFonts w:cs="Times New Roman"/>
          <w:szCs w:val="24"/>
        </w:rPr>
        <w:t>1</w:t>
      </w:r>
      <w:r w:rsidR="00641C8B" w:rsidRPr="002D34E8">
        <w:rPr>
          <w:rFonts w:cs="Times New Roman"/>
          <w:szCs w:val="24"/>
        </w:rPr>
        <w:t>1</w:t>
      </w:r>
      <w:r w:rsidRPr="002D34E8">
        <w:rPr>
          <w:rFonts w:cs="Times New Roman"/>
          <w:szCs w:val="24"/>
        </w:rPr>
        <w:t>) esitada muid</w:t>
      </w:r>
      <w:r w:rsidR="00D85585" w:rsidRPr="002D34E8">
        <w:rPr>
          <w:rFonts w:cs="Times New Roman"/>
          <w:szCs w:val="24"/>
        </w:rPr>
        <w:t xml:space="preserve">, sealhulgas </w:t>
      </w:r>
      <w:r w:rsidR="00D85585" w:rsidRPr="002D34E8">
        <w:rPr>
          <w:bCs/>
          <w:iCs/>
          <w:szCs w:val="24"/>
          <w:lang w:eastAsia="fr-FR"/>
        </w:rPr>
        <w:t>Euroopa Parlamendi ja nõukogu määruse (EL) 2023/1114 artikli</w:t>
      </w:r>
      <w:r w:rsidR="00C82174" w:rsidRPr="002D34E8">
        <w:rPr>
          <w:bCs/>
          <w:iCs/>
          <w:szCs w:val="24"/>
          <w:lang w:eastAsia="fr-FR"/>
        </w:rPr>
        <w:t> </w:t>
      </w:r>
      <w:r w:rsidR="00D85585" w:rsidRPr="002D34E8">
        <w:rPr>
          <w:bCs/>
          <w:iCs/>
          <w:szCs w:val="24"/>
          <w:lang w:eastAsia="fr-FR"/>
        </w:rPr>
        <w:t>94 lõikes 1 sätestatud</w:t>
      </w:r>
      <w:r w:rsidRPr="002D34E8">
        <w:rPr>
          <w:rFonts w:cs="Times New Roman"/>
          <w:szCs w:val="24"/>
        </w:rPr>
        <w:t xml:space="preserve"> nõudmisi </w:t>
      </w:r>
      <w:r w:rsidR="001468CE" w:rsidRPr="002D34E8">
        <w:rPr>
          <w:rFonts w:cs="Times New Roman"/>
          <w:szCs w:val="24"/>
        </w:rPr>
        <w:t>krüptovaraturu osalise</w:t>
      </w:r>
      <w:r w:rsidRPr="002D34E8">
        <w:rPr>
          <w:rFonts w:cs="Times New Roman"/>
          <w:szCs w:val="24"/>
        </w:rPr>
        <w:t xml:space="preserve"> tegevust reguleerivate õigusaktide täitmiseks.</w:t>
      </w:r>
    </w:p>
    <w:p w14:paraId="0CDE0470" w14:textId="77777777" w:rsidR="00843511" w:rsidRPr="002D34E8" w:rsidRDefault="00843511" w:rsidP="00743FBC">
      <w:pPr>
        <w:spacing w:after="0" w:line="240" w:lineRule="auto"/>
        <w:jc w:val="both"/>
        <w:rPr>
          <w:rFonts w:cs="Times New Roman"/>
          <w:szCs w:val="24"/>
        </w:rPr>
      </w:pPr>
    </w:p>
    <w:p w14:paraId="3C5D03DF" w14:textId="3DD12377" w:rsidR="00843511" w:rsidRPr="002D34E8" w:rsidRDefault="00843511" w:rsidP="00743FBC">
      <w:pPr>
        <w:spacing w:after="0" w:line="240" w:lineRule="auto"/>
        <w:jc w:val="both"/>
        <w:rPr>
          <w:rFonts w:cs="Times New Roman"/>
          <w:szCs w:val="24"/>
        </w:rPr>
      </w:pPr>
      <w:r w:rsidRPr="002D34E8">
        <w:rPr>
          <w:rFonts w:cs="Times New Roman"/>
          <w:szCs w:val="24"/>
        </w:rPr>
        <w:t>(2)</w:t>
      </w:r>
      <w:r w:rsidR="004954E0" w:rsidRPr="002D34E8">
        <w:rPr>
          <w:rFonts w:cs="Times New Roman"/>
          <w:szCs w:val="24"/>
        </w:rPr>
        <w:t> </w:t>
      </w:r>
      <w:r w:rsidRPr="002D34E8">
        <w:rPr>
          <w:rFonts w:cs="Times New Roman"/>
          <w:szCs w:val="24"/>
        </w:rPr>
        <w:t xml:space="preserve">Finantsinspektsioon võib ettekirjutuse täitmata jätmise korral rakendada </w:t>
      </w:r>
      <w:r w:rsidR="00732FE8" w:rsidRPr="002D34E8">
        <w:rPr>
          <w:rFonts w:cs="Times New Roman"/>
          <w:szCs w:val="24"/>
        </w:rPr>
        <w:t xml:space="preserve">kooskõlas krüptovaraturu osalise tegevust reguleerivates õigusaktides sätestatuga </w:t>
      </w:r>
      <w:r w:rsidRPr="002D34E8">
        <w:rPr>
          <w:rFonts w:cs="Times New Roman"/>
          <w:szCs w:val="24"/>
        </w:rPr>
        <w:t>muid meetmeid, sealhulgas:</w:t>
      </w:r>
    </w:p>
    <w:p w14:paraId="576A4AEA" w14:textId="568D0819" w:rsidR="00843511" w:rsidRPr="002D34E8" w:rsidRDefault="00843511" w:rsidP="00743FBC">
      <w:pPr>
        <w:spacing w:after="0" w:line="240" w:lineRule="auto"/>
        <w:jc w:val="both"/>
        <w:rPr>
          <w:rFonts w:cs="Times New Roman"/>
          <w:szCs w:val="24"/>
        </w:rPr>
      </w:pPr>
      <w:r w:rsidRPr="002D34E8">
        <w:rPr>
          <w:rFonts w:cs="Times New Roman"/>
          <w:szCs w:val="24"/>
        </w:rPr>
        <w:t xml:space="preserve">1) tunnistada kehtetuks </w:t>
      </w:r>
      <w:r w:rsidR="001468CE" w:rsidRPr="002D34E8">
        <w:rPr>
          <w:rFonts w:cs="Times New Roman"/>
          <w:szCs w:val="24"/>
        </w:rPr>
        <w:t>krüptovaraturu osalise</w:t>
      </w:r>
      <w:r w:rsidRPr="002D34E8">
        <w:rPr>
          <w:rFonts w:cs="Times New Roman"/>
          <w:szCs w:val="24"/>
        </w:rPr>
        <w:t xml:space="preserve"> tegevusloa;</w:t>
      </w:r>
    </w:p>
    <w:p w14:paraId="23C8E919" w14:textId="30CE6738" w:rsidR="00843511" w:rsidRPr="002D34E8" w:rsidRDefault="00843511" w:rsidP="00743FBC">
      <w:pPr>
        <w:spacing w:after="0" w:line="240" w:lineRule="auto"/>
        <w:jc w:val="both"/>
        <w:rPr>
          <w:rFonts w:cs="Times New Roman"/>
          <w:szCs w:val="24"/>
        </w:rPr>
      </w:pPr>
      <w:r w:rsidRPr="002D34E8">
        <w:rPr>
          <w:rFonts w:cs="Times New Roman"/>
          <w:szCs w:val="24"/>
        </w:rPr>
        <w:t>2) tunnistada kehtetuks</w:t>
      </w:r>
      <w:r w:rsidR="00C076A4" w:rsidRPr="002D34E8">
        <w:rPr>
          <w:rFonts w:cs="Times New Roman"/>
          <w:szCs w:val="24"/>
        </w:rPr>
        <w:t xml:space="preserve"> krüptovaraturu osalise</w:t>
      </w:r>
      <w:r w:rsidR="00C076A4" w:rsidRPr="002D34E8">
        <w:rPr>
          <w:rFonts w:ascii="Segoe UI" w:hAnsi="Segoe UI" w:cs="Segoe UI"/>
          <w:sz w:val="18"/>
          <w:szCs w:val="18"/>
        </w:rPr>
        <w:t xml:space="preserve"> </w:t>
      </w:r>
      <w:r w:rsidR="00D20DFF" w:rsidRPr="002D34E8">
        <w:rPr>
          <w:rFonts w:cs="Times New Roman"/>
          <w:szCs w:val="24"/>
        </w:rPr>
        <w:t>kolmandas riigis tegutsemise</w:t>
      </w:r>
      <w:r w:rsidRPr="002D34E8">
        <w:rPr>
          <w:rFonts w:cs="Times New Roman"/>
          <w:szCs w:val="24"/>
        </w:rPr>
        <w:t xml:space="preserve"> loa;</w:t>
      </w:r>
    </w:p>
    <w:p w14:paraId="6DA321BF" w14:textId="12D4EF45" w:rsidR="00843511" w:rsidRPr="002D34E8" w:rsidRDefault="00843511" w:rsidP="00743FBC">
      <w:pPr>
        <w:spacing w:after="0" w:line="240" w:lineRule="auto"/>
        <w:jc w:val="both"/>
        <w:rPr>
          <w:rFonts w:cs="Times New Roman"/>
          <w:szCs w:val="24"/>
        </w:rPr>
      </w:pPr>
      <w:r w:rsidRPr="002D34E8">
        <w:rPr>
          <w:rFonts w:cs="Times New Roman"/>
          <w:szCs w:val="24"/>
        </w:rPr>
        <w:t xml:space="preserve">3) nõuda </w:t>
      </w:r>
      <w:r w:rsidR="004C5868" w:rsidRPr="002D34E8">
        <w:rPr>
          <w:rFonts w:cs="Times New Roman"/>
          <w:szCs w:val="24"/>
        </w:rPr>
        <w:t xml:space="preserve">krüptovaraturu osalise </w:t>
      </w:r>
      <w:r w:rsidRPr="002D34E8">
        <w:rPr>
          <w:rFonts w:cs="Times New Roman"/>
          <w:szCs w:val="24"/>
        </w:rPr>
        <w:t>juhtorgani liikme tagasikutsumist kohtu poolt;</w:t>
      </w:r>
    </w:p>
    <w:p w14:paraId="26528909" w14:textId="77777777" w:rsidR="00843511" w:rsidRPr="002D34E8" w:rsidRDefault="00843511" w:rsidP="00743FBC">
      <w:pPr>
        <w:spacing w:after="0" w:line="240" w:lineRule="auto"/>
        <w:jc w:val="both"/>
        <w:rPr>
          <w:szCs w:val="24"/>
        </w:rPr>
      </w:pPr>
      <w:r w:rsidRPr="002D34E8">
        <w:rPr>
          <w:rFonts w:cs="Times New Roman"/>
          <w:szCs w:val="24"/>
        </w:rPr>
        <w:t>4) rakendada sunniraha</w:t>
      </w:r>
      <w:r w:rsidRPr="002D34E8">
        <w:rPr>
          <w:szCs w:val="24"/>
        </w:rPr>
        <w:t>.</w:t>
      </w:r>
    </w:p>
    <w:p w14:paraId="475FE06E" w14:textId="77777777" w:rsidR="00843511" w:rsidRPr="002D34E8" w:rsidRDefault="00843511" w:rsidP="00743FBC">
      <w:pPr>
        <w:spacing w:after="0" w:line="240" w:lineRule="auto"/>
        <w:jc w:val="both"/>
        <w:rPr>
          <w:rFonts w:cs="Times New Roman"/>
          <w:szCs w:val="24"/>
        </w:rPr>
      </w:pPr>
    </w:p>
    <w:p w14:paraId="4431C4B6" w14:textId="73BDC115" w:rsidR="00843511" w:rsidRPr="002D34E8" w:rsidRDefault="00843511" w:rsidP="00743FBC">
      <w:pPr>
        <w:shd w:val="clear" w:color="auto" w:fill="FFFFFF"/>
        <w:spacing w:after="0" w:line="240" w:lineRule="auto"/>
        <w:jc w:val="both"/>
        <w:rPr>
          <w:shd w:val="clear" w:color="auto" w:fill="FFFFFF"/>
        </w:rPr>
      </w:pPr>
      <w:bookmarkStart w:id="204" w:name="_Hlk140065704"/>
      <w:r w:rsidRPr="002D34E8">
        <w:rPr>
          <w:rFonts w:eastAsia="Times New Roman" w:cs="Times New Roman"/>
          <w:szCs w:val="24"/>
          <w:lang w:eastAsia="et-EE"/>
        </w:rPr>
        <w:lastRenderedPageBreak/>
        <w:t>(3)</w:t>
      </w:r>
      <w:r w:rsidR="004954E0" w:rsidRPr="002D34E8">
        <w:rPr>
          <w:rFonts w:eastAsia="Times New Roman" w:cs="Times New Roman"/>
          <w:szCs w:val="24"/>
          <w:lang w:eastAsia="et-EE"/>
        </w:rPr>
        <w:t> </w:t>
      </w:r>
      <w:r w:rsidRPr="002D34E8">
        <w:rPr>
          <w:rFonts w:eastAsia="Times New Roman" w:cs="Times New Roman"/>
          <w:szCs w:val="24"/>
          <w:lang w:eastAsia="et-EE"/>
        </w:rPr>
        <w:t xml:space="preserve">Finantsinspektsioon võib </w:t>
      </w:r>
      <w:r w:rsidR="00680BD9" w:rsidRPr="002D34E8">
        <w:rPr>
          <w:rFonts w:cs="Times New Roman"/>
          <w:szCs w:val="24"/>
        </w:rPr>
        <w:t xml:space="preserve">krüptovaraturu osalise tegevust reguleerivates õigusaktides sätestatud nõuete </w:t>
      </w:r>
      <w:r w:rsidRPr="002D34E8">
        <w:rPr>
          <w:rFonts w:eastAsia="Times New Roman" w:cs="Times New Roman"/>
          <w:szCs w:val="24"/>
          <w:lang w:eastAsia="et-EE"/>
        </w:rPr>
        <w:t xml:space="preserve">rikkumise kahtluse korral oma ettekirjutusega kehtestada </w:t>
      </w:r>
      <w:r w:rsidR="00D40952" w:rsidRPr="002D34E8">
        <w:rPr>
          <w:rFonts w:eastAsia="Times New Roman" w:cs="Times New Roman"/>
          <w:szCs w:val="24"/>
          <w:lang w:eastAsia="et-EE"/>
        </w:rPr>
        <w:t xml:space="preserve">kliendi </w:t>
      </w:r>
      <w:r w:rsidRPr="002D34E8">
        <w:rPr>
          <w:rFonts w:eastAsia="Times New Roman" w:cs="Times New Roman"/>
          <w:szCs w:val="24"/>
          <w:lang w:eastAsia="et-EE"/>
        </w:rPr>
        <w:t xml:space="preserve">varale kasutamise või käsutamise keelu või piirangu vara säilimise tagamiseks kuni </w:t>
      </w:r>
      <w:r w:rsidR="00832C45" w:rsidRPr="002D34E8">
        <w:rPr>
          <w:rFonts w:eastAsia="Times New Roman" w:cs="Times New Roman"/>
          <w:szCs w:val="24"/>
          <w:lang w:eastAsia="et-EE"/>
        </w:rPr>
        <w:t>30</w:t>
      </w:r>
      <w:r w:rsidR="004954E0" w:rsidRPr="002D34E8">
        <w:rPr>
          <w:rFonts w:eastAsia="Times New Roman" w:cs="Times New Roman"/>
          <w:szCs w:val="24"/>
          <w:lang w:eastAsia="et-EE"/>
        </w:rPr>
        <w:t> </w:t>
      </w:r>
      <w:r w:rsidRPr="002D34E8">
        <w:rPr>
          <w:rFonts w:eastAsia="Times New Roman" w:cs="Times New Roman"/>
          <w:szCs w:val="24"/>
          <w:lang w:eastAsia="et-EE"/>
        </w:rPr>
        <w:t xml:space="preserve">päevaks ettekirjutuse jõustumisest arvates. Muu hulgas on </w:t>
      </w:r>
      <w:r w:rsidRPr="002D34E8">
        <w:rPr>
          <w:rFonts w:cs="Times New Roman"/>
          <w:szCs w:val="24"/>
          <w:shd w:val="clear" w:color="auto" w:fill="FFFFFF"/>
        </w:rPr>
        <w:t xml:space="preserve">Finantsinspektsioonil õigus esitada </w:t>
      </w:r>
      <w:r w:rsidR="007034CD" w:rsidRPr="002D34E8">
        <w:rPr>
          <w:rFonts w:cs="Times New Roman"/>
          <w:szCs w:val="24"/>
          <w:shd w:val="clear" w:color="auto" w:fill="FFFFFF"/>
        </w:rPr>
        <w:t>krüptovara</w:t>
      </w:r>
      <w:r w:rsidRPr="002D34E8">
        <w:rPr>
          <w:rFonts w:cs="Times New Roman"/>
          <w:szCs w:val="24"/>
          <w:shd w:val="clear" w:color="auto" w:fill="FFFFFF"/>
        </w:rPr>
        <w:t>teenuse</w:t>
      </w:r>
      <w:r w:rsidR="007034CD" w:rsidRPr="002D34E8">
        <w:rPr>
          <w:rFonts w:cs="Times New Roman"/>
          <w:szCs w:val="24"/>
          <w:shd w:val="clear" w:color="auto" w:fill="FFFFFF"/>
        </w:rPr>
        <w:t xml:space="preserve"> </w:t>
      </w:r>
      <w:r w:rsidRPr="002D34E8">
        <w:rPr>
          <w:rFonts w:cs="Times New Roman"/>
          <w:szCs w:val="24"/>
          <w:shd w:val="clear" w:color="auto" w:fill="FFFFFF"/>
        </w:rPr>
        <w:t>osutajale, krediidiasutusele, e-raha asutusele või makseasutusele motiveeritud avaldus kliendi konto või krüptovara rahakoti kasutamise piiramiseks.</w:t>
      </w:r>
    </w:p>
    <w:p w14:paraId="44545169" w14:textId="77777777" w:rsidR="00843511" w:rsidRPr="002D34E8" w:rsidRDefault="00843511" w:rsidP="00743FBC">
      <w:pPr>
        <w:shd w:val="clear" w:color="auto" w:fill="FFFFFF"/>
        <w:spacing w:after="0" w:line="240" w:lineRule="auto"/>
        <w:jc w:val="both"/>
        <w:rPr>
          <w:rFonts w:eastAsia="Times New Roman" w:cs="Times New Roman"/>
          <w:szCs w:val="24"/>
          <w:lang w:eastAsia="et-EE"/>
        </w:rPr>
      </w:pPr>
    </w:p>
    <w:p w14:paraId="71C3F412" w14:textId="415A54CF" w:rsidR="00843511" w:rsidRPr="002D34E8" w:rsidRDefault="00843511" w:rsidP="00743FBC">
      <w:pPr>
        <w:shd w:val="clear" w:color="auto" w:fill="FFFFFF"/>
        <w:spacing w:after="0" w:line="240" w:lineRule="auto"/>
        <w:jc w:val="both"/>
        <w:rPr>
          <w:rFonts w:eastAsia="Times New Roman" w:cs="Times New Roman"/>
          <w:szCs w:val="24"/>
          <w:lang w:eastAsia="et-EE"/>
        </w:rPr>
      </w:pPr>
      <w:r w:rsidRPr="002D34E8">
        <w:rPr>
          <w:rFonts w:eastAsia="Times New Roman" w:cs="Times New Roman"/>
          <w:szCs w:val="24"/>
          <w:lang w:eastAsia="et-EE"/>
        </w:rPr>
        <w:t xml:space="preserve">(4) Konto kasutamise piirangu kehtimise ajal ei täida </w:t>
      </w:r>
      <w:r w:rsidR="00686CBF" w:rsidRPr="002D34E8">
        <w:rPr>
          <w:rFonts w:eastAsia="Times New Roman" w:cs="Times New Roman"/>
          <w:szCs w:val="24"/>
          <w:lang w:eastAsia="et-EE"/>
        </w:rPr>
        <w:t>krüptovara</w:t>
      </w:r>
      <w:r w:rsidRPr="002D34E8">
        <w:rPr>
          <w:rFonts w:eastAsia="Times New Roman" w:cs="Times New Roman"/>
          <w:szCs w:val="24"/>
          <w:lang w:eastAsia="et-EE"/>
        </w:rPr>
        <w:t>teenuse</w:t>
      </w:r>
      <w:r w:rsidR="00686CBF" w:rsidRPr="002D34E8">
        <w:rPr>
          <w:rFonts w:eastAsia="Times New Roman" w:cs="Times New Roman"/>
          <w:szCs w:val="24"/>
          <w:lang w:eastAsia="et-EE"/>
        </w:rPr>
        <w:t xml:space="preserve"> </w:t>
      </w:r>
      <w:r w:rsidRPr="002D34E8">
        <w:rPr>
          <w:rFonts w:eastAsia="Times New Roman" w:cs="Times New Roman"/>
          <w:szCs w:val="24"/>
          <w:lang w:eastAsia="et-EE"/>
        </w:rPr>
        <w:t>osutaja või muu vastav isik talle Finantsinspektsiooni poolt teatavaks tehtud keelu või piirangu adressaadiks oleva konto valdaja või kolmanda isiku poolt kontol oleva vara kasutamiseks või käsutamiseks tehtud korraldust.</w:t>
      </w:r>
    </w:p>
    <w:p w14:paraId="057748F5" w14:textId="77777777" w:rsidR="00843511" w:rsidRPr="002D34E8" w:rsidRDefault="00843511" w:rsidP="00743FBC">
      <w:pPr>
        <w:shd w:val="clear" w:color="auto" w:fill="FFFFFF"/>
        <w:spacing w:after="0" w:line="240" w:lineRule="auto"/>
        <w:jc w:val="both"/>
        <w:rPr>
          <w:rFonts w:eastAsia="Times New Roman" w:cs="Times New Roman"/>
          <w:szCs w:val="24"/>
          <w:lang w:eastAsia="et-EE"/>
        </w:rPr>
      </w:pPr>
    </w:p>
    <w:p w14:paraId="4C36A091" w14:textId="59E05938" w:rsidR="00843511" w:rsidRPr="002D34E8" w:rsidRDefault="00843511" w:rsidP="00743FBC">
      <w:pPr>
        <w:shd w:val="clear" w:color="auto" w:fill="FFFFFF"/>
        <w:spacing w:after="0" w:line="240" w:lineRule="auto"/>
        <w:jc w:val="both"/>
        <w:rPr>
          <w:rFonts w:eastAsia="Times New Roman" w:cs="Times New Roman"/>
          <w:szCs w:val="24"/>
          <w:lang w:eastAsia="et-EE"/>
        </w:rPr>
      </w:pPr>
      <w:r w:rsidRPr="002D34E8">
        <w:rPr>
          <w:rFonts w:eastAsia="Times New Roman" w:cs="Times New Roman"/>
          <w:szCs w:val="24"/>
          <w:lang w:eastAsia="et-EE"/>
        </w:rPr>
        <w:t>(5) Finantsinspektsioon vabastab vara käesoleva paragrahvi lõikes</w:t>
      </w:r>
      <w:r w:rsidR="00030E5B" w:rsidRPr="002D34E8">
        <w:rPr>
          <w:rFonts w:eastAsia="Times New Roman" w:cs="Times New Roman"/>
          <w:szCs w:val="24"/>
          <w:lang w:eastAsia="et-EE"/>
        </w:rPr>
        <w:t> </w:t>
      </w:r>
      <w:r w:rsidRPr="002D34E8">
        <w:rPr>
          <w:rFonts w:eastAsia="Times New Roman" w:cs="Times New Roman"/>
          <w:szCs w:val="24"/>
          <w:lang w:eastAsia="et-EE"/>
        </w:rPr>
        <w:t>3 nimetatud keelust või piirangust pärast samas lõikes nimetatud tähtaja möödumist. Kui vastav kahtlus langeb ära enne käesoleva paragrahvi lõikes 3 nimetatud tähtaja möödumist, on Finantsinspektsioon kohustatud vara vabastama viivitamata.</w:t>
      </w:r>
    </w:p>
    <w:p w14:paraId="66BAB20A" w14:textId="77777777" w:rsidR="00843511" w:rsidRPr="002D34E8" w:rsidRDefault="00843511" w:rsidP="00743FBC">
      <w:pPr>
        <w:shd w:val="clear" w:color="auto" w:fill="FFFFFF"/>
        <w:spacing w:after="0" w:line="240" w:lineRule="auto"/>
        <w:jc w:val="both"/>
        <w:rPr>
          <w:rFonts w:eastAsia="Times New Roman" w:cs="Times New Roman"/>
          <w:szCs w:val="24"/>
          <w:lang w:eastAsia="et-EE"/>
        </w:rPr>
      </w:pPr>
    </w:p>
    <w:p w14:paraId="234D21E5" w14:textId="7B48A862" w:rsidR="00843511" w:rsidRPr="002D34E8" w:rsidRDefault="00843511" w:rsidP="00743FBC">
      <w:pPr>
        <w:shd w:val="clear" w:color="auto" w:fill="FFFFFF"/>
        <w:spacing w:after="0" w:line="240" w:lineRule="auto"/>
        <w:jc w:val="both"/>
        <w:rPr>
          <w:rFonts w:eastAsia="Times New Roman" w:cs="Times New Roman"/>
          <w:szCs w:val="24"/>
          <w:lang w:eastAsia="et-EE"/>
        </w:rPr>
      </w:pPr>
      <w:r w:rsidRPr="002D34E8">
        <w:rPr>
          <w:rFonts w:eastAsia="Times New Roman" w:cs="Times New Roman"/>
          <w:szCs w:val="24"/>
          <w:lang w:eastAsia="et-EE"/>
        </w:rPr>
        <w:t>(6)</w:t>
      </w:r>
      <w:r w:rsidR="00030E5B" w:rsidRPr="002D34E8">
        <w:rPr>
          <w:rFonts w:eastAsia="Times New Roman" w:cs="Times New Roman"/>
          <w:szCs w:val="24"/>
          <w:lang w:eastAsia="et-EE"/>
        </w:rPr>
        <w:t> </w:t>
      </w:r>
      <w:r w:rsidR="00E42348" w:rsidRPr="002D34E8">
        <w:rPr>
          <w:rFonts w:eastAsia="Times New Roman" w:cs="Times New Roman"/>
          <w:szCs w:val="24"/>
          <w:lang w:eastAsia="et-EE"/>
        </w:rPr>
        <w:t>Vara kasutamist ja käsutamist saab keelata või piirata käesoleva paragrahvi lõikes</w:t>
      </w:r>
      <w:r w:rsidR="00030E5B" w:rsidRPr="002D34E8">
        <w:rPr>
          <w:rFonts w:eastAsia="Times New Roman" w:cs="Times New Roman"/>
          <w:szCs w:val="24"/>
          <w:lang w:eastAsia="et-EE"/>
        </w:rPr>
        <w:t> </w:t>
      </w:r>
      <w:r w:rsidR="00E42348" w:rsidRPr="002D34E8">
        <w:rPr>
          <w:rFonts w:eastAsia="Times New Roman" w:cs="Times New Roman"/>
          <w:szCs w:val="24"/>
          <w:lang w:eastAsia="et-EE"/>
        </w:rPr>
        <w:t>3 sätestatust pikemaks ajaks üksnes juhul, kui asjas on alustatud kriminaalmenetlus. Kui asjas on alustatud kriminaalmenetlus, toimub keelamine, piiramine või vara vabastamine kriminaalmenetlust reguleerivas seaduses sätestatud korra järgi vastava kohtu poolt</w:t>
      </w:r>
      <w:r w:rsidRPr="002D34E8">
        <w:rPr>
          <w:rFonts w:eastAsia="Times New Roman" w:cs="Times New Roman"/>
          <w:szCs w:val="24"/>
          <w:lang w:eastAsia="et-EE"/>
        </w:rPr>
        <w:t>.</w:t>
      </w:r>
    </w:p>
    <w:bookmarkEnd w:id="204"/>
    <w:p w14:paraId="40CF8B7D" w14:textId="77777777" w:rsidR="00843511" w:rsidRPr="002D34E8" w:rsidRDefault="00843511" w:rsidP="00743FBC">
      <w:pPr>
        <w:spacing w:after="0" w:line="240" w:lineRule="auto"/>
        <w:jc w:val="both"/>
        <w:rPr>
          <w:rFonts w:cs="Times New Roman"/>
          <w:b/>
          <w:bCs/>
          <w:szCs w:val="24"/>
        </w:rPr>
      </w:pPr>
    </w:p>
    <w:p w14:paraId="75270749" w14:textId="325EA94F" w:rsidR="00843511" w:rsidRPr="002D34E8" w:rsidRDefault="00843511" w:rsidP="00743FBC">
      <w:pPr>
        <w:spacing w:after="0" w:line="240" w:lineRule="auto"/>
        <w:jc w:val="both"/>
        <w:rPr>
          <w:rFonts w:cs="Times New Roman"/>
          <w:b/>
          <w:bCs/>
          <w:szCs w:val="24"/>
        </w:rPr>
      </w:pPr>
      <w:bookmarkStart w:id="205" w:name="_Hlk134690359"/>
      <w:r w:rsidRPr="002D34E8">
        <w:rPr>
          <w:rFonts w:cs="Times New Roman"/>
          <w:b/>
          <w:bCs/>
          <w:szCs w:val="24"/>
        </w:rPr>
        <w:t>§</w:t>
      </w:r>
      <w:r w:rsidR="00030E5B" w:rsidRPr="002D34E8">
        <w:rPr>
          <w:rFonts w:cs="Times New Roman"/>
          <w:b/>
          <w:bCs/>
          <w:szCs w:val="24"/>
        </w:rPr>
        <w:t> </w:t>
      </w:r>
      <w:r w:rsidR="00B32C47" w:rsidRPr="002D34E8">
        <w:rPr>
          <w:rFonts w:cs="Times New Roman"/>
          <w:b/>
          <w:bCs/>
          <w:szCs w:val="24"/>
        </w:rPr>
        <w:t>3</w:t>
      </w:r>
      <w:r w:rsidR="00893DD5" w:rsidRPr="002D34E8">
        <w:rPr>
          <w:rFonts w:cs="Times New Roman"/>
          <w:b/>
          <w:bCs/>
          <w:szCs w:val="24"/>
        </w:rPr>
        <w:t>5</w:t>
      </w:r>
      <w:r w:rsidRPr="002D34E8">
        <w:rPr>
          <w:rFonts w:cs="Times New Roman"/>
          <w:b/>
          <w:bCs/>
          <w:szCs w:val="24"/>
        </w:rPr>
        <w:t>. Juhtorgani kokkukutsumi</w:t>
      </w:r>
      <w:r w:rsidR="00233F6D" w:rsidRPr="002D34E8">
        <w:rPr>
          <w:rFonts w:cs="Times New Roman"/>
          <w:b/>
          <w:bCs/>
          <w:szCs w:val="24"/>
        </w:rPr>
        <w:t>sest teavitamine</w:t>
      </w:r>
      <w:r w:rsidR="0056735D" w:rsidRPr="002D34E8">
        <w:rPr>
          <w:rFonts w:cs="Times New Roman"/>
          <w:b/>
          <w:bCs/>
          <w:szCs w:val="24"/>
        </w:rPr>
        <w:t>, Finantsinspektsiooni osalemine koosolekul</w:t>
      </w:r>
      <w:r w:rsidRPr="002D34E8">
        <w:rPr>
          <w:rFonts w:cs="Times New Roman"/>
          <w:b/>
          <w:bCs/>
          <w:szCs w:val="24"/>
        </w:rPr>
        <w:t xml:space="preserve"> ja juhtorgani otsuse kehtetuks tunnistamine Finantsinspektsiooni taotlusel</w:t>
      </w:r>
    </w:p>
    <w:bookmarkEnd w:id="205"/>
    <w:p w14:paraId="754F634B" w14:textId="77777777" w:rsidR="00843511" w:rsidRPr="002D34E8" w:rsidRDefault="00843511" w:rsidP="00743FBC">
      <w:pPr>
        <w:spacing w:after="0" w:line="240" w:lineRule="auto"/>
        <w:jc w:val="both"/>
        <w:rPr>
          <w:rFonts w:cs="Times New Roman"/>
          <w:b/>
          <w:bCs/>
          <w:szCs w:val="24"/>
        </w:rPr>
      </w:pPr>
    </w:p>
    <w:p w14:paraId="01A1241E" w14:textId="210F5ACD" w:rsidR="00843511" w:rsidRPr="002D34E8" w:rsidRDefault="00843511" w:rsidP="00743FBC">
      <w:pPr>
        <w:spacing w:after="0" w:line="240" w:lineRule="auto"/>
        <w:jc w:val="both"/>
        <w:rPr>
          <w:rFonts w:cs="Times New Roman"/>
          <w:szCs w:val="24"/>
        </w:rPr>
      </w:pPr>
      <w:r w:rsidRPr="002D34E8">
        <w:rPr>
          <w:rFonts w:cs="Times New Roman"/>
          <w:szCs w:val="24"/>
        </w:rPr>
        <w:t>(1)</w:t>
      </w:r>
      <w:r w:rsidR="00030E5B" w:rsidRPr="002D34E8">
        <w:rPr>
          <w:rFonts w:cs="Times New Roman"/>
          <w:szCs w:val="24"/>
        </w:rPr>
        <w:t> </w:t>
      </w:r>
      <w:r w:rsidR="001468CE" w:rsidRPr="002D34E8">
        <w:rPr>
          <w:rFonts w:cs="Times New Roman"/>
          <w:szCs w:val="24"/>
        </w:rPr>
        <w:t>Krüptovaraturu osalise</w:t>
      </w:r>
      <w:r w:rsidRPr="002D34E8">
        <w:rPr>
          <w:rFonts w:cs="Times New Roman"/>
          <w:szCs w:val="24"/>
        </w:rPr>
        <w:t xml:space="preserve"> juhatus peab üldkoosoleku</w:t>
      </w:r>
      <w:r w:rsidR="0074338C" w:rsidRPr="002D34E8">
        <w:rPr>
          <w:rFonts w:cs="Times New Roman"/>
          <w:szCs w:val="24"/>
        </w:rPr>
        <w:t xml:space="preserve">, </w:t>
      </w:r>
      <w:bookmarkStart w:id="206" w:name="_Hlk141424771"/>
      <w:r w:rsidR="0074338C" w:rsidRPr="002D34E8">
        <w:rPr>
          <w:rFonts w:cs="Times New Roman"/>
          <w:szCs w:val="24"/>
        </w:rPr>
        <w:t xml:space="preserve">osanike koosoleku </w:t>
      </w:r>
      <w:r w:rsidRPr="002D34E8">
        <w:rPr>
          <w:rFonts w:cs="Times New Roman"/>
          <w:szCs w:val="24"/>
        </w:rPr>
        <w:t xml:space="preserve">ja nõukogu koosoleku </w:t>
      </w:r>
      <w:bookmarkEnd w:id="206"/>
      <w:r w:rsidRPr="002D34E8">
        <w:rPr>
          <w:rFonts w:cs="Times New Roman"/>
          <w:szCs w:val="24"/>
        </w:rPr>
        <w:t>toimumisest teatama Finantsinspektsioonile vähemalt kaks nädalat ette. Erakorralise üldkoosoleku toimumisest peab võimaluse korral teatama vähemalt ü</w:t>
      </w:r>
      <w:r w:rsidR="00E42348" w:rsidRPr="002D34E8">
        <w:rPr>
          <w:rFonts w:cs="Times New Roman"/>
          <w:szCs w:val="24"/>
        </w:rPr>
        <w:t xml:space="preserve">he </w:t>
      </w:r>
      <w:r w:rsidRPr="002D34E8">
        <w:rPr>
          <w:rFonts w:cs="Times New Roman"/>
          <w:szCs w:val="24"/>
        </w:rPr>
        <w:t>nädal</w:t>
      </w:r>
      <w:r w:rsidR="00E42348" w:rsidRPr="002D34E8">
        <w:rPr>
          <w:rFonts w:cs="Times New Roman"/>
          <w:szCs w:val="24"/>
        </w:rPr>
        <w:t>a</w:t>
      </w:r>
      <w:r w:rsidRPr="002D34E8">
        <w:rPr>
          <w:rFonts w:cs="Times New Roman"/>
          <w:szCs w:val="24"/>
        </w:rPr>
        <w:t xml:space="preserve"> ette.</w:t>
      </w:r>
    </w:p>
    <w:p w14:paraId="1DF34DB8" w14:textId="77777777" w:rsidR="00843511" w:rsidRPr="002D34E8" w:rsidRDefault="00843511" w:rsidP="00743FBC">
      <w:pPr>
        <w:spacing w:after="0" w:line="240" w:lineRule="auto"/>
        <w:jc w:val="both"/>
        <w:rPr>
          <w:rFonts w:cs="Times New Roman"/>
          <w:szCs w:val="24"/>
        </w:rPr>
      </w:pPr>
    </w:p>
    <w:p w14:paraId="19F955E0" w14:textId="5E70E539" w:rsidR="00843511" w:rsidRPr="002D34E8" w:rsidRDefault="00843511" w:rsidP="00743FBC">
      <w:pPr>
        <w:spacing w:after="0" w:line="240" w:lineRule="auto"/>
        <w:jc w:val="both"/>
        <w:rPr>
          <w:rFonts w:cs="Times New Roman"/>
          <w:szCs w:val="24"/>
        </w:rPr>
      </w:pPr>
      <w:r w:rsidRPr="002D34E8">
        <w:rPr>
          <w:rFonts w:cs="Times New Roman"/>
          <w:szCs w:val="24"/>
        </w:rPr>
        <w:t>(2) Finantsinspektsioonil on õigus teha ettekirjutus:</w:t>
      </w:r>
    </w:p>
    <w:p w14:paraId="0D60430A" w14:textId="7CCD677A" w:rsidR="00843511" w:rsidRPr="002D34E8" w:rsidDel="003D7841" w:rsidRDefault="00843511" w:rsidP="00743FBC">
      <w:pPr>
        <w:spacing w:after="0" w:line="240" w:lineRule="auto"/>
        <w:jc w:val="both"/>
        <w:rPr>
          <w:rFonts w:cs="Times New Roman"/>
          <w:szCs w:val="24"/>
        </w:rPr>
      </w:pPr>
      <w:r w:rsidRPr="002D34E8" w:rsidDel="003D7841">
        <w:rPr>
          <w:rFonts w:cs="Times New Roman"/>
          <w:szCs w:val="24"/>
        </w:rPr>
        <w:t>1) </w:t>
      </w:r>
      <w:r w:rsidR="007034CD" w:rsidRPr="002D34E8" w:rsidDel="003D7841">
        <w:rPr>
          <w:rFonts w:cs="Times New Roman"/>
          <w:szCs w:val="24"/>
        </w:rPr>
        <w:t>k</w:t>
      </w:r>
      <w:r w:rsidR="001468CE" w:rsidRPr="002D34E8" w:rsidDel="003D7841">
        <w:rPr>
          <w:rFonts w:cs="Times New Roman"/>
          <w:szCs w:val="24"/>
        </w:rPr>
        <w:t>rüptovaraturu osalise</w:t>
      </w:r>
      <w:r w:rsidRPr="002D34E8" w:rsidDel="003D7841">
        <w:rPr>
          <w:rFonts w:cs="Times New Roman"/>
          <w:szCs w:val="24"/>
        </w:rPr>
        <w:t xml:space="preserve"> juhatuse, nõukogu</w:t>
      </w:r>
      <w:r w:rsidR="00C73BE0" w:rsidRPr="002D34E8" w:rsidDel="003D7841">
        <w:rPr>
          <w:rFonts w:cs="Times New Roman"/>
          <w:szCs w:val="24"/>
        </w:rPr>
        <w:t xml:space="preserve">, </w:t>
      </w:r>
      <w:r w:rsidRPr="002D34E8" w:rsidDel="003D7841">
        <w:rPr>
          <w:rFonts w:cs="Times New Roman"/>
          <w:szCs w:val="24"/>
        </w:rPr>
        <w:t xml:space="preserve">üldkoosoleku </w:t>
      </w:r>
      <w:r w:rsidR="00C73BE0" w:rsidRPr="002D34E8" w:rsidDel="003D7841">
        <w:rPr>
          <w:rFonts w:cs="Times New Roman"/>
          <w:szCs w:val="24"/>
        </w:rPr>
        <w:t xml:space="preserve">või osanike koosoleku </w:t>
      </w:r>
      <w:r w:rsidRPr="002D34E8" w:rsidDel="003D7841">
        <w:rPr>
          <w:rFonts w:cs="Times New Roman"/>
          <w:szCs w:val="24"/>
        </w:rPr>
        <w:t>kokkukutsumiseks;</w:t>
      </w:r>
      <w:r w:rsidRPr="002D34E8" w:rsidDel="003D7841">
        <w:rPr>
          <w:rFonts w:cs="Times New Roman"/>
          <w:szCs w:val="24"/>
        </w:rPr>
        <w:br/>
        <w:t>2) Finantsinspektsiooni arvamuse kohaselt vajaliku küsimuse võtmiseks juhatuse, nõukogu</w:t>
      </w:r>
      <w:r w:rsidR="00C73BE0" w:rsidRPr="002D34E8" w:rsidDel="003D7841">
        <w:rPr>
          <w:rFonts w:cs="Times New Roman"/>
          <w:szCs w:val="24"/>
        </w:rPr>
        <w:t>,</w:t>
      </w:r>
      <w:r w:rsidRPr="002D34E8" w:rsidDel="003D7841">
        <w:rPr>
          <w:rFonts w:cs="Times New Roman"/>
          <w:szCs w:val="24"/>
        </w:rPr>
        <w:t xml:space="preserve"> üldkoosoleku</w:t>
      </w:r>
      <w:r w:rsidR="00C73BE0" w:rsidRPr="002D34E8" w:rsidDel="003D7841">
        <w:rPr>
          <w:rFonts w:cs="Times New Roman"/>
          <w:szCs w:val="24"/>
        </w:rPr>
        <w:t xml:space="preserve"> või osanike koosoleku</w:t>
      </w:r>
      <w:r w:rsidRPr="002D34E8" w:rsidDel="003D7841">
        <w:rPr>
          <w:rFonts w:cs="Times New Roman"/>
          <w:szCs w:val="24"/>
        </w:rPr>
        <w:t xml:space="preserve"> päevakorda.</w:t>
      </w:r>
    </w:p>
    <w:p w14:paraId="40F88B7F" w14:textId="77777777" w:rsidR="00843511" w:rsidRPr="002D34E8" w:rsidRDefault="00843511" w:rsidP="00743FBC">
      <w:pPr>
        <w:spacing w:after="0" w:line="240" w:lineRule="auto"/>
        <w:jc w:val="both"/>
        <w:rPr>
          <w:rFonts w:cs="Times New Roman"/>
          <w:szCs w:val="24"/>
        </w:rPr>
      </w:pPr>
    </w:p>
    <w:p w14:paraId="1A0C5374" w14:textId="5FB15E69" w:rsidR="00843511" w:rsidRPr="002D34E8" w:rsidRDefault="00843511" w:rsidP="00743FBC">
      <w:pPr>
        <w:spacing w:after="0" w:line="240" w:lineRule="auto"/>
        <w:jc w:val="both"/>
        <w:rPr>
          <w:rFonts w:cs="Times New Roman"/>
          <w:szCs w:val="24"/>
        </w:rPr>
      </w:pPr>
      <w:r w:rsidRPr="002D34E8">
        <w:rPr>
          <w:rFonts w:cs="Times New Roman"/>
          <w:szCs w:val="24"/>
        </w:rPr>
        <w:t>(3)</w:t>
      </w:r>
      <w:r w:rsidR="00030E5B" w:rsidRPr="002D34E8">
        <w:rPr>
          <w:rFonts w:cs="Times New Roman"/>
          <w:szCs w:val="24"/>
        </w:rPr>
        <w:t> </w:t>
      </w:r>
      <w:r w:rsidRPr="002D34E8">
        <w:rPr>
          <w:rFonts w:cs="Times New Roman"/>
          <w:szCs w:val="24"/>
        </w:rPr>
        <w:t>Finantsinspektsioonil on õigus saata koosolekule oma esindajad, kellel on õigus esitada seisukohti ja teha ettepanekuid ning nõuda nende kandmist koosoleku protokolli.</w:t>
      </w:r>
    </w:p>
    <w:p w14:paraId="65EA4FDF" w14:textId="77777777" w:rsidR="00843511" w:rsidRPr="002D34E8" w:rsidRDefault="00843511" w:rsidP="00743FBC">
      <w:pPr>
        <w:spacing w:after="0" w:line="240" w:lineRule="auto"/>
        <w:jc w:val="both"/>
        <w:rPr>
          <w:rFonts w:cs="Times New Roman"/>
          <w:b/>
          <w:bCs/>
          <w:szCs w:val="24"/>
        </w:rPr>
      </w:pPr>
    </w:p>
    <w:p w14:paraId="690709D5" w14:textId="2140A23D" w:rsidR="00843511" w:rsidRPr="002D34E8" w:rsidRDefault="00843511" w:rsidP="00743FBC">
      <w:pPr>
        <w:spacing w:after="0" w:line="240" w:lineRule="auto"/>
        <w:jc w:val="both"/>
        <w:rPr>
          <w:rFonts w:cs="Times New Roman"/>
          <w:szCs w:val="24"/>
        </w:rPr>
      </w:pPr>
      <w:r w:rsidRPr="002D34E8">
        <w:rPr>
          <w:rFonts w:cs="Times New Roman"/>
          <w:szCs w:val="24"/>
        </w:rPr>
        <w:t xml:space="preserve">(4) </w:t>
      </w:r>
      <w:r w:rsidR="00133263" w:rsidRPr="002D34E8">
        <w:rPr>
          <w:rFonts w:cs="Times New Roman"/>
          <w:szCs w:val="24"/>
        </w:rPr>
        <w:t>Krüptovaraturu osalise</w:t>
      </w:r>
      <w:r w:rsidRPr="002D34E8">
        <w:rPr>
          <w:rFonts w:cs="Times New Roman"/>
          <w:szCs w:val="24"/>
        </w:rPr>
        <w:t xml:space="preserve"> asukoha järgne maakohus võib Finantsinspektsiooni avalduse alusel tunnistada kehtetuks </w:t>
      </w:r>
      <w:commentRangeStart w:id="207"/>
      <w:r w:rsidRPr="002D34E8">
        <w:rPr>
          <w:rFonts w:cs="Times New Roman"/>
          <w:szCs w:val="24"/>
        </w:rPr>
        <w:t>seadusega</w:t>
      </w:r>
      <w:commentRangeEnd w:id="207"/>
      <w:r w:rsidR="00F05DE1">
        <w:rPr>
          <w:rStyle w:val="Kommentaariviide"/>
        </w:rPr>
        <w:commentReference w:id="207"/>
      </w:r>
      <w:r w:rsidRPr="002D34E8">
        <w:rPr>
          <w:rFonts w:cs="Times New Roman"/>
          <w:szCs w:val="24"/>
        </w:rPr>
        <w:t xml:space="preserve">, selle alusel antud õigusaktiga või põhikirjaga vastuolus oleva üldkoosoleku, </w:t>
      </w:r>
      <w:r w:rsidR="00891E77" w:rsidRPr="002D34E8">
        <w:rPr>
          <w:rFonts w:cs="Times New Roman"/>
          <w:szCs w:val="24"/>
        </w:rPr>
        <w:t xml:space="preserve">osanike koosoleku, </w:t>
      </w:r>
      <w:r w:rsidRPr="002D34E8">
        <w:rPr>
          <w:rFonts w:cs="Times New Roman"/>
          <w:szCs w:val="24"/>
        </w:rPr>
        <w:t>nõukogu või juhatuse otsuse, kui avaldus on esitatud kolme kuu jooksul otsuse vastuvõtmisest arvates.</w:t>
      </w:r>
    </w:p>
    <w:p w14:paraId="4E1118D4" w14:textId="77777777" w:rsidR="00843511" w:rsidRPr="002D34E8" w:rsidRDefault="00843511" w:rsidP="00743FBC">
      <w:pPr>
        <w:spacing w:after="0" w:line="240" w:lineRule="auto"/>
        <w:jc w:val="both"/>
        <w:rPr>
          <w:rFonts w:cs="Times New Roman"/>
          <w:szCs w:val="24"/>
        </w:rPr>
      </w:pPr>
    </w:p>
    <w:p w14:paraId="00F25ECD" w14:textId="218D95C7" w:rsidR="00843511" w:rsidRPr="002D34E8" w:rsidRDefault="00843511" w:rsidP="00743FBC">
      <w:pPr>
        <w:spacing w:after="0" w:line="240" w:lineRule="auto"/>
        <w:jc w:val="both"/>
        <w:rPr>
          <w:rFonts w:cs="Times New Roman"/>
          <w:b/>
          <w:bCs/>
          <w:szCs w:val="24"/>
        </w:rPr>
      </w:pPr>
      <w:bookmarkStart w:id="208" w:name="_Hlk134690365"/>
      <w:r w:rsidRPr="002D34E8">
        <w:rPr>
          <w:rFonts w:cs="Times New Roman"/>
          <w:b/>
          <w:bCs/>
          <w:szCs w:val="24"/>
        </w:rPr>
        <w:t xml:space="preserve">§ </w:t>
      </w:r>
      <w:r w:rsidR="00924504" w:rsidRPr="002D34E8">
        <w:rPr>
          <w:rFonts w:cs="Times New Roman"/>
          <w:b/>
          <w:bCs/>
          <w:szCs w:val="24"/>
        </w:rPr>
        <w:t>3</w:t>
      </w:r>
      <w:r w:rsidR="00893DD5" w:rsidRPr="002D34E8">
        <w:rPr>
          <w:rFonts w:cs="Times New Roman"/>
          <w:b/>
          <w:bCs/>
          <w:szCs w:val="24"/>
        </w:rPr>
        <w:t>6</w:t>
      </w:r>
      <w:r w:rsidRPr="002D34E8">
        <w:rPr>
          <w:rFonts w:cs="Times New Roman"/>
          <w:b/>
          <w:bCs/>
          <w:szCs w:val="24"/>
        </w:rPr>
        <w:t>. Sunniraha</w:t>
      </w:r>
    </w:p>
    <w:bookmarkEnd w:id="208"/>
    <w:p w14:paraId="6D2B9385" w14:textId="77777777" w:rsidR="00843511" w:rsidRPr="002D34E8" w:rsidRDefault="00843511" w:rsidP="00743FBC">
      <w:pPr>
        <w:spacing w:after="0" w:line="240" w:lineRule="auto"/>
        <w:jc w:val="both"/>
        <w:rPr>
          <w:rFonts w:cs="Times New Roman"/>
          <w:b/>
          <w:bCs/>
          <w:szCs w:val="24"/>
        </w:rPr>
      </w:pPr>
    </w:p>
    <w:p w14:paraId="3BC7463C" w14:textId="77777777" w:rsidR="00843511" w:rsidRPr="002D34E8" w:rsidRDefault="00843511" w:rsidP="00743FBC">
      <w:pPr>
        <w:spacing w:after="0" w:line="240" w:lineRule="auto"/>
        <w:jc w:val="both"/>
        <w:rPr>
          <w:rFonts w:cs="Times New Roman"/>
          <w:szCs w:val="24"/>
        </w:rPr>
      </w:pPr>
      <w:r w:rsidRPr="002D34E8">
        <w:rPr>
          <w:rFonts w:cs="Times New Roman"/>
          <w:szCs w:val="24"/>
        </w:rPr>
        <w:t>(1) Finantsinspektsioon võib käesoleva seaduse alusel tehtud Finantsinspektsiooni ettekirjutuse või muu haldusakti täitmata jätmise või ebakohase täitmise korral rakendada sunniraha asendustäitmise ja sunniraha seaduses sätestatud korras.</w:t>
      </w:r>
    </w:p>
    <w:p w14:paraId="66DE46FC" w14:textId="77777777" w:rsidR="00843511" w:rsidRPr="002D34E8" w:rsidRDefault="00843511" w:rsidP="00743FBC">
      <w:pPr>
        <w:spacing w:after="0" w:line="240" w:lineRule="auto"/>
        <w:jc w:val="both"/>
        <w:rPr>
          <w:rFonts w:cs="Times New Roman"/>
          <w:szCs w:val="24"/>
        </w:rPr>
      </w:pPr>
    </w:p>
    <w:p w14:paraId="2B31C079" w14:textId="2CA12905" w:rsidR="00E72C99" w:rsidRPr="002D34E8" w:rsidRDefault="00843511" w:rsidP="00743FBC">
      <w:pPr>
        <w:spacing w:after="0" w:line="240" w:lineRule="auto"/>
        <w:jc w:val="both"/>
        <w:rPr>
          <w:rFonts w:cs="Times New Roman"/>
          <w:strike/>
          <w:szCs w:val="24"/>
        </w:rPr>
      </w:pPr>
      <w:r w:rsidRPr="002D34E8">
        <w:rPr>
          <w:rFonts w:cs="Times New Roman"/>
          <w:szCs w:val="24"/>
        </w:rPr>
        <w:t xml:space="preserve">(2) </w:t>
      </w:r>
      <w:r w:rsidR="00AE5134" w:rsidRPr="002D34E8">
        <w:rPr>
          <w:rFonts w:cs="Times New Roman"/>
          <w:szCs w:val="24"/>
        </w:rPr>
        <w:t>H</w:t>
      </w:r>
      <w:r w:rsidRPr="002D34E8">
        <w:rPr>
          <w:rFonts w:cs="Times New Roman"/>
          <w:szCs w:val="24"/>
        </w:rPr>
        <w:t xml:space="preserve">aldusakti täitmata jätmise või </w:t>
      </w:r>
      <w:r w:rsidR="00613053" w:rsidRPr="002D34E8">
        <w:rPr>
          <w:rFonts w:cs="Times New Roman"/>
          <w:szCs w:val="24"/>
        </w:rPr>
        <w:t xml:space="preserve">ebakohase </w:t>
      </w:r>
      <w:r w:rsidRPr="002D34E8">
        <w:rPr>
          <w:rFonts w:cs="Times New Roman"/>
          <w:szCs w:val="24"/>
        </w:rPr>
        <w:t>täitmise korral on sunniraha ülemmäär füüsilise isiku puhul esimesel korral kuni 5000</w:t>
      </w:r>
      <w:r w:rsidR="009E36A8" w:rsidRPr="002D34E8">
        <w:rPr>
          <w:rFonts w:cs="Times New Roman"/>
          <w:szCs w:val="24"/>
        </w:rPr>
        <w:t> </w:t>
      </w:r>
      <w:r w:rsidRPr="002D34E8">
        <w:rPr>
          <w:rFonts w:cs="Times New Roman"/>
          <w:szCs w:val="24"/>
        </w:rPr>
        <w:t>eurot ja järgnevatel kordadel kuni 50</w:t>
      </w:r>
      <w:r w:rsidR="009E36A8" w:rsidRPr="002D34E8">
        <w:rPr>
          <w:rFonts w:cs="Times New Roman"/>
          <w:szCs w:val="24"/>
        </w:rPr>
        <w:t> </w:t>
      </w:r>
      <w:r w:rsidRPr="002D34E8">
        <w:rPr>
          <w:rFonts w:cs="Times New Roman"/>
          <w:szCs w:val="24"/>
        </w:rPr>
        <w:t>000</w:t>
      </w:r>
      <w:r w:rsidR="009E36A8" w:rsidRPr="002D34E8">
        <w:rPr>
          <w:rFonts w:cs="Times New Roman"/>
          <w:szCs w:val="24"/>
        </w:rPr>
        <w:t> </w:t>
      </w:r>
      <w:r w:rsidRPr="002D34E8">
        <w:rPr>
          <w:rFonts w:cs="Times New Roman"/>
          <w:szCs w:val="24"/>
        </w:rPr>
        <w:t xml:space="preserve">eurot ühe ja sama kohustuse täitmisele sundimiseks, </w:t>
      </w:r>
      <w:r w:rsidR="001C0E56" w:rsidRPr="002D34E8">
        <w:rPr>
          <w:rFonts w:cs="Times New Roman"/>
          <w:szCs w:val="24"/>
        </w:rPr>
        <w:t xml:space="preserve">kuid </w:t>
      </w:r>
      <w:r w:rsidR="005E3985" w:rsidRPr="002D34E8">
        <w:rPr>
          <w:rFonts w:cs="Times New Roman"/>
          <w:color w:val="202020"/>
          <w:szCs w:val="24"/>
          <w:shd w:val="clear" w:color="auto" w:fill="FFFFFF"/>
        </w:rPr>
        <w:t xml:space="preserve">kokku </w:t>
      </w:r>
      <w:r w:rsidR="001C0E56" w:rsidRPr="002D34E8">
        <w:rPr>
          <w:rFonts w:cs="Times New Roman"/>
          <w:color w:val="202020"/>
          <w:szCs w:val="24"/>
          <w:shd w:val="clear" w:color="auto" w:fill="FFFFFF"/>
        </w:rPr>
        <w:t xml:space="preserve">mitte rohkem kui </w:t>
      </w:r>
      <w:r w:rsidR="005E3985" w:rsidRPr="002D34E8">
        <w:rPr>
          <w:rFonts w:cs="Times New Roman"/>
          <w:color w:val="202020"/>
          <w:szCs w:val="24"/>
          <w:shd w:val="clear" w:color="auto" w:fill="FFFFFF"/>
        </w:rPr>
        <w:t>5 000 000 eurot.</w:t>
      </w:r>
    </w:p>
    <w:p w14:paraId="34FA18FE" w14:textId="77777777" w:rsidR="00E72C99" w:rsidRPr="002D34E8" w:rsidRDefault="00E72C99" w:rsidP="00743FBC">
      <w:pPr>
        <w:spacing w:after="0" w:line="240" w:lineRule="auto"/>
        <w:jc w:val="both"/>
        <w:rPr>
          <w:rFonts w:cs="Times New Roman"/>
          <w:szCs w:val="24"/>
        </w:rPr>
      </w:pPr>
    </w:p>
    <w:p w14:paraId="0099DF5A" w14:textId="4CB2CA5C" w:rsidR="00366F27" w:rsidRPr="002D34E8" w:rsidRDefault="00E72C99" w:rsidP="00743FBC">
      <w:pPr>
        <w:spacing w:after="0" w:line="240" w:lineRule="auto"/>
        <w:jc w:val="both"/>
        <w:rPr>
          <w:szCs w:val="24"/>
        </w:rPr>
      </w:pPr>
      <w:r w:rsidRPr="002D34E8">
        <w:rPr>
          <w:rFonts w:cs="Times New Roman"/>
          <w:szCs w:val="24"/>
        </w:rPr>
        <w:t>(3)</w:t>
      </w:r>
      <w:r w:rsidR="00AD471D" w:rsidRPr="002D34E8">
        <w:rPr>
          <w:rFonts w:cs="Times New Roman"/>
          <w:szCs w:val="24"/>
        </w:rPr>
        <w:t xml:space="preserve"> </w:t>
      </w:r>
      <w:r w:rsidRPr="002D34E8">
        <w:rPr>
          <w:rFonts w:cs="Times New Roman"/>
          <w:szCs w:val="24"/>
        </w:rPr>
        <w:t>H</w:t>
      </w:r>
      <w:r w:rsidRPr="002D34E8">
        <w:rPr>
          <w:rFonts w:cs="Times New Roman"/>
          <w:color w:val="202020"/>
          <w:szCs w:val="24"/>
          <w:shd w:val="clear" w:color="auto" w:fill="FFFFFF"/>
        </w:rPr>
        <w:t>aldusakti täitmata jätmise või ebakohase täitmise korral on sunniraha ülemmää</w:t>
      </w:r>
      <w:r w:rsidR="00AD471D" w:rsidRPr="002D34E8">
        <w:rPr>
          <w:rFonts w:cs="Times New Roman"/>
          <w:color w:val="202020"/>
          <w:szCs w:val="24"/>
          <w:shd w:val="clear" w:color="auto" w:fill="FFFFFF"/>
        </w:rPr>
        <w:t>r</w:t>
      </w:r>
      <w:r w:rsidR="00843511" w:rsidRPr="002D34E8">
        <w:rPr>
          <w:rFonts w:cs="Times New Roman"/>
          <w:szCs w:val="24"/>
        </w:rPr>
        <w:t xml:space="preserve"> juriidilise isiku puhul esimesel korral kuni 32</w:t>
      </w:r>
      <w:r w:rsidR="001B6643" w:rsidRPr="002D34E8">
        <w:rPr>
          <w:rFonts w:cs="Times New Roman"/>
          <w:szCs w:val="24"/>
        </w:rPr>
        <w:t> </w:t>
      </w:r>
      <w:r w:rsidR="00843511" w:rsidRPr="002D34E8">
        <w:rPr>
          <w:rFonts w:cs="Times New Roman"/>
          <w:szCs w:val="24"/>
        </w:rPr>
        <w:t>000</w:t>
      </w:r>
      <w:r w:rsidR="001B6643" w:rsidRPr="002D34E8">
        <w:rPr>
          <w:rFonts w:cs="Times New Roman"/>
          <w:szCs w:val="24"/>
        </w:rPr>
        <w:t> </w:t>
      </w:r>
      <w:r w:rsidR="00843511" w:rsidRPr="002D34E8">
        <w:rPr>
          <w:rFonts w:cs="Times New Roman"/>
          <w:szCs w:val="24"/>
        </w:rPr>
        <w:t>eurot ja järgnevatel kordadel</w:t>
      </w:r>
      <w:r w:rsidR="0028437F" w:rsidRPr="002D34E8">
        <w:rPr>
          <w:rFonts w:cs="Times New Roman"/>
          <w:szCs w:val="24"/>
        </w:rPr>
        <w:t xml:space="preserve"> </w:t>
      </w:r>
      <w:r w:rsidR="00843511" w:rsidRPr="002D34E8">
        <w:rPr>
          <w:rFonts w:cs="Times New Roman"/>
          <w:szCs w:val="24"/>
        </w:rPr>
        <w:t>kuni 100</w:t>
      </w:r>
      <w:r w:rsidR="001B6643" w:rsidRPr="002D34E8">
        <w:rPr>
          <w:rFonts w:cs="Times New Roman"/>
          <w:szCs w:val="24"/>
        </w:rPr>
        <w:t> </w:t>
      </w:r>
      <w:r w:rsidR="00843511" w:rsidRPr="002D34E8">
        <w:rPr>
          <w:rFonts w:cs="Times New Roman"/>
          <w:szCs w:val="24"/>
        </w:rPr>
        <w:t>000</w:t>
      </w:r>
      <w:r w:rsidR="001B6643" w:rsidRPr="002D34E8">
        <w:rPr>
          <w:rFonts w:cs="Times New Roman"/>
          <w:szCs w:val="24"/>
        </w:rPr>
        <w:t> </w:t>
      </w:r>
      <w:r w:rsidR="00843511" w:rsidRPr="002D34E8">
        <w:rPr>
          <w:rFonts w:cs="Times New Roman"/>
          <w:szCs w:val="24"/>
        </w:rPr>
        <w:t xml:space="preserve">eurot ühe ja sama kohustuse täitmisele sundimiseks, </w:t>
      </w:r>
      <w:r w:rsidR="0028437F" w:rsidRPr="002D34E8">
        <w:rPr>
          <w:rFonts w:cs="Times New Roman"/>
          <w:szCs w:val="24"/>
        </w:rPr>
        <w:t>kuid olenevalt sellest, milline summa on suurem, kokku mitte rohkem kui </w:t>
      </w:r>
      <w:r w:rsidR="00366F27" w:rsidRPr="002D34E8">
        <w:rPr>
          <w:rFonts w:cs="Times New Roman"/>
          <w:szCs w:val="24"/>
        </w:rPr>
        <w:t xml:space="preserve">5 000 000 eurot või kuni kümme protsenti juriidilise isiku </w:t>
      </w:r>
      <w:r w:rsidR="005E3985" w:rsidRPr="002D34E8">
        <w:rPr>
          <w:rFonts w:cs="Times New Roman"/>
          <w:szCs w:val="24"/>
        </w:rPr>
        <w:t xml:space="preserve">aastasest </w:t>
      </w:r>
      <w:r w:rsidR="00366F27" w:rsidRPr="002D34E8">
        <w:rPr>
          <w:rFonts w:cs="Times New Roman"/>
          <w:szCs w:val="24"/>
        </w:rPr>
        <w:t>kogukäibest vastavalt viimasele kättesaadavale raamatupidamisaruandele</w:t>
      </w:r>
      <w:r w:rsidR="00366F27" w:rsidRPr="002D34E8">
        <w:rPr>
          <w:rFonts w:cs="Times New Roman"/>
          <w:color w:val="202020"/>
          <w:szCs w:val="24"/>
          <w:shd w:val="clear" w:color="auto" w:fill="FFFFFF"/>
        </w:rPr>
        <w:t xml:space="preserve">. Kui juriidiline isik on emaettevõtja või sellise emaettevõtja tütarettevõtja, kes peab koostama konsolideeritud raamatupidamisaruandeid, siis on </w:t>
      </w:r>
      <w:ins w:id="209" w:author="Iivika Sale" w:date="2024-01-18T17:49:00Z">
        <w:r w:rsidR="006650BE">
          <w:rPr>
            <w:rFonts w:cs="Times New Roman"/>
            <w:color w:val="202020"/>
            <w:szCs w:val="24"/>
            <w:shd w:val="clear" w:color="auto" w:fill="FFFFFF"/>
          </w:rPr>
          <w:t xml:space="preserve">käesoleva lõike </w:t>
        </w:r>
      </w:ins>
      <w:r w:rsidR="00366F27" w:rsidRPr="002D34E8">
        <w:rPr>
          <w:rFonts w:cs="Times New Roman"/>
          <w:color w:val="202020"/>
          <w:szCs w:val="24"/>
          <w:shd w:val="clear" w:color="auto" w:fill="FFFFFF"/>
        </w:rPr>
        <w:t xml:space="preserve">esimeses lauses nimetatud kogukäive </w:t>
      </w:r>
      <w:r w:rsidR="00366F27" w:rsidRPr="006650BE">
        <w:rPr>
          <w:rFonts w:cs="Times New Roman"/>
          <w:color w:val="202020"/>
          <w:szCs w:val="24"/>
          <w:shd w:val="clear" w:color="auto" w:fill="FFFFFF"/>
        </w:rPr>
        <w:t>aastane kogukäive</w:t>
      </w:r>
      <w:r w:rsidR="00366F27" w:rsidRPr="002D34E8">
        <w:rPr>
          <w:rFonts w:cs="Times New Roman"/>
          <w:color w:val="202020"/>
          <w:szCs w:val="24"/>
          <w:shd w:val="clear" w:color="auto" w:fill="FFFFFF"/>
        </w:rPr>
        <w:t xml:space="preserve"> või vastav tululiik konsolideerimisgrupi emaettevõtja viimase kättesaadava konsolideeritud raamatupidamisaruande järgi</w:t>
      </w:r>
      <w:r w:rsidR="00366F27" w:rsidRPr="002D34E8">
        <w:rPr>
          <w:szCs w:val="24"/>
        </w:rPr>
        <w:t>, mille on heaks kiitnud kõrgeima taseme emaettevõtja juhtimisorgan</w:t>
      </w:r>
      <w:r w:rsidR="007A09EF" w:rsidRPr="002D34E8">
        <w:rPr>
          <w:szCs w:val="24"/>
        </w:rPr>
        <w:t>.</w:t>
      </w:r>
    </w:p>
    <w:p w14:paraId="01BB7126" w14:textId="77777777" w:rsidR="00023184" w:rsidRPr="002D34E8" w:rsidRDefault="00023184" w:rsidP="00743FBC">
      <w:pPr>
        <w:spacing w:after="0"/>
      </w:pPr>
    </w:p>
    <w:p w14:paraId="433DF229" w14:textId="043BD66D" w:rsidR="00085C11" w:rsidRPr="002D34E8" w:rsidRDefault="009C5334" w:rsidP="00743FBC">
      <w:pPr>
        <w:pStyle w:val="Pealkiri1"/>
        <w:spacing w:before="0" w:line="240" w:lineRule="auto"/>
        <w:rPr>
          <w:rFonts w:cs="Times New Roman"/>
          <w:sz w:val="24"/>
          <w:szCs w:val="24"/>
        </w:rPr>
      </w:pPr>
      <w:bookmarkStart w:id="210" w:name="_Hlk134690372"/>
      <w:r w:rsidRPr="002D34E8">
        <w:rPr>
          <w:rFonts w:cs="Times New Roman"/>
          <w:sz w:val="24"/>
          <w:szCs w:val="24"/>
        </w:rPr>
        <w:t>8</w:t>
      </w:r>
      <w:r w:rsidR="00085C11" w:rsidRPr="002D34E8">
        <w:rPr>
          <w:rFonts w:cs="Times New Roman"/>
          <w:sz w:val="24"/>
          <w:szCs w:val="24"/>
        </w:rPr>
        <w:t>. peatükk</w:t>
      </w:r>
    </w:p>
    <w:p w14:paraId="3A7FE0A4" w14:textId="77777777" w:rsidR="00085C11" w:rsidRPr="002D34E8" w:rsidRDefault="00085C11" w:rsidP="00743FBC">
      <w:pPr>
        <w:pStyle w:val="Pealkiri1"/>
        <w:spacing w:before="0" w:line="240" w:lineRule="auto"/>
        <w:rPr>
          <w:rFonts w:cs="Times New Roman"/>
          <w:sz w:val="24"/>
          <w:szCs w:val="24"/>
        </w:rPr>
      </w:pPr>
      <w:bookmarkStart w:id="211" w:name="_Toc48637194"/>
      <w:bookmarkStart w:id="212" w:name="_Toc108170644"/>
      <w:r w:rsidRPr="002D34E8">
        <w:rPr>
          <w:rFonts w:cs="Times New Roman"/>
          <w:sz w:val="24"/>
          <w:szCs w:val="24"/>
        </w:rPr>
        <w:t>Vastutus</w:t>
      </w:r>
      <w:bookmarkEnd w:id="211"/>
      <w:bookmarkEnd w:id="212"/>
    </w:p>
    <w:bookmarkEnd w:id="210"/>
    <w:p w14:paraId="42CB2F91" w14:textId="06EEFE61" w:rsidR="004958BC" w:rsidRPr="002D34E8" w:rsidRDefault="004958BC" w:rsidP="00743FBC">
      <w:pPr>
        <w:spacing w:after="0" w:line="240" w:lineRule="auto"/>
        <w:jc w:val="both"/>
        <w:rPr>
          <w:rFonts w:cs="Times New Roman"/>
          <w:b/>
          <w:bCs/>
          <w:i/>
          <w:iCs/>
          <w:szCs w:val="24"/>
        </w:rPr>
      </w:pPr>
    </w:p>
    <w:p w14:paraId="7DA4684A" w14:textId="754BC392" w:rsidR="00085C11" w:rsidRPr="002D34E8" w:rsidRDefault="00085C11" w:rsidP="00743FBC">
      <w:pPr>
        <w:spacing w:after="0" w:line="240" w:lineRule="auto"/>
        <w:jc w:val="both"/>
        <w:rPr>
          <w:rFonts w:cs="Times New Roman"/>
          <w:b/>
          <w:bCs/>
          <w:szCs w:val="24"/>
        </w:rPr>
      </w:pPr>
      <w:bookmarkStart w:id="213" w:name="_Hlk134690386"/>
      <w:r w:rsidRPr="002D34E8">
        <w:rPr>
          <w:rFonts w:cs="Times New Roman"/>
          <w:b/>
          <w:bCs/>
          <w:szCs w:val="24"/>
        </w:rPr>
        <w:t xml:space="preserve">§ </w:t>
      </w:r>
      <w:r w:rsidR="004958BC" w:rsidRPr="002D34E8">
        <w:rPr>
          <w:rFonts w:cs="Times New Roman"/>
          <w:b/>
          <w:bCs/>
          <w:szCs w:val="24"/>
        </w:rPr>
        <w:t>3</w:t>
      </w:r>
      <w:r w:rsidR="00893DD5" w:rsidRPr="002D34E8">
        <w:rPr>
          <w:rFonts w:cs="Times New Roman"/>
          <w:b/>
          <w:bCs/>
          <w:szCs w:val="24"/>
        </w:rPr>
        <w:t>7</w:t>
      </w:r>
      <w:r w:rsidRPr="002D34E8">
        <w:rPr>
          <w:rFonts w:cs="Times New Roman"/>
          <w:b/>
          <w:bCs/>
          <w:szCs w:val="24"/>
        </w:rPr>
        <w:t>. Krüptovarateenuse osuta</w:t>
      </w:r>
      <w:r w:rsidR="00656BEF" w:rsidRPr="002D34E8">
        <w:rPr>
          <w:rFonts w:cs="Times New Roman"/>
          <w:b/>
          <w:bCs/>
          <w:szCs w:val="24"/>
        </w:rPr>
        <w:t>misega seotud</w:t>
      </w:r>
      <w:r w:rsidRPr="002D34E8">
        <w:rPr>
          <w:rFonts w:cs="Times New Roman"/>
          <w:b/>
          <w:bCs/>
          <w:szCs w:val="24"/>
        </w:rPr>
        <w:t xml:space="preserve"> nõuete rikkumine</w:t>
      </w:r>
    </w:p>
    <w:bookmarkEnd w:id="213"/>
    <w:p w14:paraId="2741D160" w14:textId="77777777" w:rsidR="00085C11" w:rsidRPr="002D34E8" w:rsidRDefault="00085C11" w:rsidP="00743FBC">
      <w:pPr>
        <w:spacing w:after="0" w:line="240" w:lineRule="auto"/>
        <w:jc w:val="both"/>
        <w:rPr>
          <w:rFonts w:cs="Times New Roman"/>
          <w:bCs/>
          <w:szCs w:val="24"/>
        </w:rPr>
      </w:pPr>
    </w:p>
    <w:p w14:paraId="230A1855" w14:textId="25CE4CBF" w:rsidR="00085C11" w:rsidRPr="002D34E8" w:rsidRDefault="00085C11" w:rsidP="00743FBC">
      <w:pPr>
        <w:spacing w:after="0" w:line="240" w:lineRule="auto"/>
        <w:jc w:val="both"/>
        <w:rPr>
          <w:rFonts w:cs="Times New Roman"/>
          <w:szCs w:val="24"/>
        </w:rPr>
      </w:pPr>
      <w:r w:rsidRPr="002D34E8">
        <w:rPr>
          <w:rFonts w:cs="Times New Roman"/>
          <w:szCs w:val="24"/>
        </w:rPr>
        <w:t>(1)</w:t>
      </w:r>
      <w:r w:rsidRPr="002D34E8">
        <w:rPr>
          <w:rFonts w:cs="Times New Roman"/>
          <w:b/>
          <w:bCs/>
          <w:szCs w:val="24"/>
        </w:rPr>
        <w:t xml:space="preserve"> </w:t>
      </w:r>
      <w:r w:rsidRPr="002D34E8">
        <w:rPr>
          <w:rFonts w:cs="Times New Roman"/>
          <w:szCs w:val="24"/>
        </w:rPr>
        <w:t>Euroopa Parlamendi ja nõukogu määruse</w:t>
      </w:r>
      <w:r w:rsidRPr="002D34E8">
        <w:rPr>
          <w:szCs w:val="24"/>
        </w:rPr>
        <w:t xml:space="preserve"> </w:t>
      </w:r>
      <w:r w:rsidRPr="002D34E8">
        <w:rPr>
          <w:rFonts w:cs="Times New Roman"/>
          <w:szCs w:val="24"/>
          <w:shd w:val="clear" w:color="auto" w:fill="FFFFFF"/>
        </w:rPr>
        <w:t>(EL) 2023/</w:t>
      </w:r>
      <w:r w:rsidR="008B2386" w:rsidRPr="002D34E8">
        <w:rPr>
          <w:rFonts w:cs="Times New Roman"/>
          <w:szCs w:val="24"/>
          <w:shd w:val="clear" w:color="auto" w:fill="FFFFFF"/>
        </w:rPr>
        <w:t>1114</w:t>
      </w:r>
      <w:r w:rsidRPr="002D34E8">
        <w:rPr>
          <w:rFonts w:cs="Times New Roman"/>
          <w:szCs w:val="24"/>
        </w:rPr>
        <w:t xml:space="preserve"> artiklites 59, 60 ja 6</w:t>
      </w:r>
      <w:r w:rsidR="00F176F0" w:rsidRPr="002D34E8">
        <w:rPr>
          <w:rFonts w:cs="Times New Roman"/>
          <w:szCs w:val="24"/>
        </w:rPr>
        <w:t>4</w:t>
      </w:r>
      <w:r w:rsidRPr="002D34E8">
        <w:rPr>
          <w:rFonts w:cs="Times New Roman"/>
          <w:szCs w:val="24"/>
        </w:rPr>
        <w:t xml:space="preserve">–83 sätestatud </w:t>
      </w:r>
      <w:r w:rsidRPr="002D34E8">
        <w:rPr>
          <w:szCs w:val="24"/>
        </w:rPr>
        <w:t>nõuete rikkumise eest –</w:t>
      </w:r>
      <w:r w:rsidRPr="002D34E8">
        <w:rPr>
          <w:rFonts w:asciiTheme="majorBidi" w:hAnsiTheme="majorBidi" w:cstheme="majorBidi"/>
          <w:szCs w:val="24"/>
        </w:rPr>
        <w:t xml:space="preserve"> </w:t>
      </w:r>
    </w:p>
    <w:p w14:paraId="55544128" w14:textId="199FA22C" w:rsidR="00085C11" w:rsidRPr="002D34E8" w:rsidRDefault="00085C11" w:rsidP="00743FBC">
      <w:pPr>
        <w:spacing w:after="0" w:line="240" w:lineRule="auto"/>
        <w:jc w:val="both"/>
        <w:rPr>
          <w:szCs w:val="24"/>
        </w:rPr>
      </w:pPr>
      <w:r w:rsidRPr="002D34E8">
        <w:rPr>
          <w:rFonts w:asciiTheme="majorBidi" w:hAnsiTheme="majorBidi" w:cstheme="majorBidi"/>
          <w:szCs w:val="24"/>
        </w:rPr>
        <w:t>karistatakse rahatrahviga kuni 700</w:t>
      </w:r>
      <w:r w:rsidR="001B6643" w:rsidRPr="002D34E8">
        <w:rPr>
          <w:rFonts w:asciiTheme="majorBidi" w:hAnsiTheme="majorBidi" w:cstheme="majorBidi"/>
          <w:szCs w:val="24"/>
        </w:rPr>
        <w:t> </w:t>
      </w:r>
      <w:r w:rsidRPr="002D34E8">
        <w:rPr>
          <w:rFonts w:asciiTheme="majorBidi" w:hAnsiTheme="majorBidi" w:cstheme="majorBidi"/>
          <w:szCs w:val="24"/>
        </w:rPr>
        <w:t>000</w:t>
      </w:r>
      <w:r w:rsidR="001B6643" w:rsidRPr="002D34E8">
        <w:rPr>
          <w:rFonts w:asciiTheme="majorBidi" w:hAnsiTheme="majorBidi" w:cstheme="majorBidi"/>
          <w:szCs w:val="24"/>
        </w:rPr>
        <w:t> </w:t>
      </w:r>
      <w:r w:rsidRPr="002D34E8">
        <w:rPr>
          <w:rFonts w:asciiTheme="majorBidi" w:hAnsiTheme="majorBidi" w:cstheme="majorBidi"/>
          <w:szCs w:val="24"/>
        </w:rPr>
        <w:t xml:space="preserve">eurot või </w:t>
      </w:r>
      <w:r w:rsidRPr="002D34E8">
        <w:rPr>
          <w:szCs w:val="24"/>
        </w:rPr>
        <w:t>kuni kahekordses väärteo tulemusel teenitud kasule või ära hoitud kahjule vastavas summas.</w:t>
      </w:r>
    </w:p>
    <w:p w14:paraId="1C5471ED" w14:textId="77777777" w:rsidR="00085C11" w:rsidRPr="002D34E8" w:rsidRDefault="00085C11" w:rsidP="00743FBC">
      <w:pPr>
        <w:spacing w:after="0" w:line="240" w:lineRule="auto"/>
        <w:jc w:val="both"/>
        <w:rPr>
          <w:szCs w:val="24"/>
        </w:rPr>
      </w:pPr>
    </w:p>
    <w:p w14:paraId="6EA35521" w14:textId="77777777" w:rsidR="00085C11" w:rsidRPr="002D34E8" w:rsidRDefault="00085C11" w:rsidP="00743FBC">
      <w:pPr>
        <w:spacing w:after="0" w:line="240" w:lineRule="auto"/>
        <w:jc w:val="both"/>
        <w:rPr>
          <w:szCs w:val="24"/>
        </w:rPr>
      </w:pPr>
      <w:r w:rsidRPr="002D34E8">
        <w:rPr>
          <w:szCs w:val="24"/>
        </w:rPr>
        <w:t xml:space="preserve">(2) Sama teo eest, kui selle on toime pannud juriidiline isik, – </w:t>
      </w:r>
    </w:p>
    <w:p w14:paraId="0B05D07F" w14:textId="1A69CE7B" w:rsidR="00085C11" w:rsidRPr="002D34E8" w:rsidRDefault="00085C11" w:rsidP="00743FBC">
      <w:pPr>
        <w:spacing w:after="0" w:line="240" w:lineRule="auto"/>
        <w:jc w:val="both"/>
        <w:rPr>
          <w:szCs w:val="24"/>
        </w:rPr>
      </w:pPr>
      <w:r w:rsidRPr="002D34E8">
        <w:rPr>
          <w:szCs w:val="24"/>
        </w:rPr>
        <w:t xml:space="preserve">karistatakse rahatrahviga </w:t>
      </w:r>
      <w:r w:rsidRPr="002D34E8">
        <w:rPr>
          <w:rFonts w:asciiTheme="majorBidi" w:hAnsiTheme="majorBidi" w:cstheme="majorBidi"/>
          <w:szCs w:val="24"/>
        </w:rPr>
        <w:t xml:space="preserve">kuni </w:t>
      </w:r>
      <w:r w:rsidRPr="002D34E8">
        <w:rPr>
          <w:szCs w:val="24"/>
        </w:rPr>
        <w:t>5</w:t>
      </w:r>
      <w:r w:rsidR="001B6643" w:rsidRPr="002D34E8">
        <w:rPr>
          <w:szCs w:val="24"/>
        </w:rPr>
        <w:t> </w:t>
      </w:r>
      <w:r w:rsidRPr="002D34E8">
        <w:rPr>
          <w:szCs w:val="24"/>
        </w:rPr>
        <w:t>000</w:t>
      </w:r>
      <w:r w:rsidR="001B6643" w:rsidRPr="002D34E8">
        <w:rPr>
          <w:szCs w:val="24"/>
        </w:rPr>
        <w:t> </w:t>
      </w:r>
      <w:r w:rsidRPr="002D34E8">
        <w:rPr>
          <w:szCs w:val="24"/>
        </w:rPr>
        <w:t>000</w:t>
      </w:r>
      <w:r w:rsidR="001B6643" w:rsidRPr="002D34E8">
        <w:rPr>
          <w:szCs w:val="24"/>
        </w:rPr>
        <w:t> </w:t>
      </w:r>
      <w:r w:rsidRPr="002D34E8">
        <w:rPr>
          <w:szCs w:val="24"/>
        </w:rPr>
        <w:t>eurot või kuni kahekordses väärteo tulemusel teenitud kasule või ära hoitud kahjule vastavas summas või kuni viis protsenti juriidilise isiku või tema konsolideerimisgrupi konsolideeritud käibest.</w:t>
      </w:r>
    </w:p>
    <w:p w14:paraId="791C5533" w14:textId="77777777" w:rsidR="00085C11" w:rsidRPr="002D34E8" w:rsidRDefault="00085C11" w:rsidP="00743FBC">
      <w:pPr>
        <w:spacing w:after="0" w:line="240" w:lineRule="auto"/>
        <w:jc w:val="both"/>
        <w:rPr>
          <w:szCs w:val="24"/>
        </w:rPr>
      </w:pPr>
    </w:p>
    <w:p w14:paraId="4EFD8727" w14:textId="20DAB65D" w:rsidR="00085C11" w:rsidRPr="002D34E8" w:rsidRDefault="00085C11" w:rsidP="00743FBC">
      <w:pPr>
        <w:spacing w:after="0" w:line="240" w:lineRule="auto"/>
        <w:jc w:val="both"/>
        <w:rPr>
          <w:rFonts w:cs="Times New Roman"/>
          <w:b/>
          <w:bCs/>
          <w:szCs w:val="24"/>
        </w:rPr>
      </w:pPr>
      <w:bookmarkStart w:id="214" w:name="_Hlk134690399"/>
      <w:r w:rsidRPr="002D34E8">
        <w:rPr>
          <w:rFonts w:cs="Times New Roman"/>
          <w:b/>
          <w:bCs/>
          <w:szCs w:val="24"/>
        </w:rPr>
        <w:t xml:space="preserve">§ </w:t>
      </w:r>
      <w:r w:rsidR="003B7EE5" w:rsidRPr="002D34E8">
        <w:rPr>
          <w:rFonts w:cs="Times New Roman"/>
          <w:b/>
          <w:bCs/>
          <w:szCs w:val="24"/>
        </w:rPr>
        <w:t>3</w:t>
      </w:r>
      <w:r w:rsidR="00893DD5" w:rsidRPr="002D34E8">
        <w:rPr>
          <w:rFonts w:cs="Times New Roman"/>
          <w:b/>
          <w:bCs/>
          <w:szCs w:val="24"/>
        </w:rPr>
        <w:t>8</w:t>
      </w:r>
      <w:r w:rsidRPr="002D34E8">
        <w:rPr>
          <w:rFonts w:cs="Times New Roman"/>
          <w:b/>
          <w:bCs/>
          <w:szCs w:val="24"/>
        </w:rPr>
        <w:t>. Varapõhise tokeni emitendi nõuete rikkumine</w:t>
      </w:r>
    </w:p>
    <w:bookmarkEnd w:id="214"/>
    <w:p w14:paraId="6F36C64C" w14:textId="77777777" w:rsidR="00085C11" w:rsidRPr="002D34E8" w:rsidRDefault="00085C11" w:rsidP="00743FBC">
      <w:pPr>
        <w:spacing w:after="0" w:line="240" w:lineRule="auto"/>
        <w:jc w:val="both"/>
        <w:rPr>
          <w:rFonts w:cs="Times New Roman"/>
          <w:bCs/>
          <w:szCs w:val="24"/>
        </w:rPr>
      </w:pPr>
    </w:p>
    <w:p w14:paraId="2362375D" w14:textId="711F3407" w:rsidR="00085C11" w:rsidRPr="002D34E8" w:rsidRDefault="00085C11" w:rsidP="00743FBC">
      <w:pPr>
        <w:spacing w:after="0" w:line="240" w:lineRule="auto"/>
        <w:jc w:val="both"/>
        <w:rPr>
          <w:rFonts w:cs="Times New Roman"/>
          <w:szCs w:val="24"/>
        </w:rPr>
      </w:pPr>
      <w:r w:rsidRPr="002D34E8">
        <w:rPr>
          <w:rFonts w:cs="Times New Roman"/>
          <w:szCs w:val="24"/>
        </w:rPr>
        <w:t>(1)</w:t>
      </w:r>
      <w:r w:rsidRPr="002D34E8">
        <w:rPr>
          <w:rFonts w:cs="Times New Roman"/>
          <w:b/>
          <w:bCs/>
          <w:szCs w:val="24"/>
        </w:rPr>
        <w:t xml:space="preserve"> </w:t>
      </w:r>
      <w:r w:rsidRPr="002D34E8">
        <w:rPr>
          <w:rFonts w:cs="Times New Roman"/>
          <w:szCs w:val="24"/>
        </w:rPr>
        <w:t>Euroopa Parlamendi ja nõukogu määruse</w:t>
      </w:r>
      <w:r w:rsidRPr="002D34E8">
        <w:rPr>
          <w:szCs w:val="24"/>
        </w:rPr>
        <w:t xml:space="preserve"> </w:t>
      </w:r>
      <w:r w:rsidRPr="002D34E8">
        <w:rPr>
          <w:rFonts w:cs="Times New Roman"/>
          <w:szCs w:val="24"/>
          <w:shd w:val="clear" w:color="auto" w:fill="FFFFFF"/>
        </w:rPr>
        <w:t>(EL) 2023/</w:t>
      </w:r>
      <w:r w:rsidR="008B2386" w:rsidRPr="002D34E8">
        <w:rPr>
          <w:rFonts w:cs="Times New Roman"/>
          <w:szCs w:val="24"/>
          <w:shd w:val="clear" w:color="auto" w:fill="FFFFFF"/>
        </w:rPr>
        <w:t>1114</w:t>
      </w:r>
      <w:r w:rsidRPr="002D34E8">
        <w:rPr>
          <w:rFonts w:cs="Times New Roman"/>
          <w:szCs w:val="24"/>
        </w:rPr>
        <w:t xml:space="preserve"> artiklites 16, 17, 19, 22, 23, 25, 27–41</w:t>
      </w:r>
      <w:r w:rsidR="006675BE" w:rsidRPr="002D34E8">
        <w:rPr>
          <w:rFonts w:cs="Times New Roman"/>
          <w:szCs w:val="24"/>
        </w:rPr>
        <w:t>,</w:t>
      </w:r>
      <w:r w:rsidRPr="002D34E8">
        <w:rPr>
          <w:rFonts w:cs="Times New Roman"/>
          <w:szCs w:val="24"/>
        </w:rPr>
        <w:t xml:space="preserve"> 46 ja 47 sätestatud nõuete rikkumise eest –</w:t>
      </w:r>
      <w:r w:rsidRPr="002D34E8">
        <w:rPr>
          <w:rFonts w:asciiTheme="majorBidi" w:hAnsiTheme="majorBidi" w:cstheme="majorBidi"/>
          <w:szCs w:val="24"/>
        </w:rPr>
        <w:t xml:space="preserve"> </w:t>
      </w:r>
    </w:p>
    <w:p w14:paraId="09F2B80A" w14:textId="51007D73" w:rsidR="00085C11" w:rsidRPr="002D34E8" w:rsidRDefault="00085C11" w:rsidP="00743FBC">
      <w:pPr>
        <w:spacing w:after="0" w:line="240" w:lineRule="auto"/>
        <w:jc w:val="both"/>
        <w:rPr>
          <w:szCs w:val="24"/>
        </w:rPr>
      </w:pPr>
      <w:r w:rsidRPr="002D34E8">
        <w:rPr>
          <w:rFonts w:asciiTheme="majorBidi" w:hAnsiTheme="majorBidi" w:cstheme="majorBidi"/>
          <w:szCs w:val="24"/>
        </w:rPr>
        <w:t>karistatakse rahatrahviga kuni 700</w:t>
      </w:r>
      <w:r w:rsidR="00344045" w:rsidRPr="002D34E8">
        <w:rPr>
          <w:rFonts w:asciiTheme="majorBidi" w:hAnsiTheme="majorBidi" w:cstheme="majorBidi"/>
          <w:szCs w:val="24"/>
        </w:rPr>
        <w:t> </w:t>
      </w:r>
      <w:r w:rsidRPr="002D34E8">
        <w:rPr>
          <w:rFonts w:asciiTheme="majorBidi" w:hAnsiTheme="majorBidi" w:cstheme="majorBidi"/>
          <w:szCs w:val="24"/>
        </w:rPr>
        <w:t>000</w:t>
      </w:r>
      <w:r w:rsidR="00344045" w:rsidRPr="002D34E8">
        <w:rPr>
          <w:rFonts w:asciiTheme="majorBidi" w:hAnsiTheme="majorBidi" w:cstheme="majorBidi"/>
          <w:szCs w:val="24"/>
        </w:rPr>
        <w:t> </w:t>
      </w:r>
      <w:r w:rsidRPr="002D34E8">
        <w:rPr>
          <w:rFonts w:asciiTheme="majorBidi" w:hAnsiTheme="majorBidi" w:cstheme="majorBidi"/>
          <w:szCs w:val="24"/>
        </w:rPr>
        <w:t xml:space="preserve">eurot või </w:t>
      </w:r>
      <w:r w:rsidRPr="002D34E8">
        <w:rPr>
          <w:szCs w:val="24"/>
        </w:rPr>
        <w:t>kuni kahekordses väärteo tulemusel teenitud kasule või ära hoitud kahjule vastavas summas.</w:t>
      </w:r>
    </w:p>
    <w:p w14:paraId="3F8B1586" w14:textId="77777777" w:rsidR="00085C11" w:rsidRPr="002D34E8" w:rsidRDefault="00085C11" w:rsidP="00743FBC">
      <w:pPr>
        <w:spacing w:after="0" w:line="240" w:lineRule="auto"/>
        <w:jc w:val="both"/>
        <w:rPr>
          <w:szCs w:val="24"/>
        </w:rPr>
      </w:pPr>
    </w:p>
    <w:p w14:paraId="55C590DE" w14:textId="77777777" w:rsidR="00085C11" w:rsidRPr="002D34E8" w:rsidRDefault="00085C11" w:rsidP="00743FBC">
      <w:pPr>
        <w:spacing w:after="0" w:line="240" w:lineRule="auto"/>
        <w:jc w:val="both"/>
        <w:rPr>
          <w:szCs w:val="24"/>
        </w:rPr>
      </w:pPr>
      <w:r w:rsidRPr="002D34E8">
        <w:rPr>
          <w:szCs w:val="24"/>
        </w:rPr>
        <w:t xml:space="preserve">(2) Sama teo eest, kui selle on toime pannud juriidiline isik, – </w:t>
      </w:r>
    </w:p>
    <w:p w14:paraId="175370AA" w14:textId="349DB0C8" w:rsidR="00085C11" w:rsidRPr="002D34E8" w:rsidRDefault="00085C11" w:rsidP="00743FBC">
      <w:pPr>
        <w:spacing w:after="0" w:line="240" w:lineRule="auto"/>
        <w:jc w:val="both"/>
        <w:rPr>
          <w:szCs w:val="24"/>
        </w:rPr>
      </w:pPr>
      <w:r w:rsidRPr="002D34E8">
        <w:rPr>
          <w:szCs w:val="24"/>
        </w:rPr>
        <w:t xml:space="preserve">karistatakse rahatrahviga </w:t>
      </w:r>
      <w:r w:rsidRPr="002D34E8">
        <w:rPr>
          <w:rFonts w:asciiTheme="majorBidi" w:hAnsiTheme="majorBidi" w:cstheme="majorBidi"/>
          <w:szCs w:val="24"/>
        </w:rPr>
        <w:t xml:space="preserve">kuni </w:t>
      </w:r>
      <w:r w:rsidRPr="002D34E8">
        <w:rPr>
          <w:szCs w:val="24"/>
        </w:rPr>
        <w:t>5</w:t>
      </w:r>
      <w:r w:rsidR="00745BC9" w:rsidRPr="002D34E8">
        <w:rPr>
          <w:szCs w:val="24"/>
        </w:rPr>
        <w:t> </w:t>
      </w:r>
      <w:r w:rsidRPr="002D34E8">
        <w:rPr>
          <w:szCs w:val="24"/>
        </w:rPr>
        <w:t>000</w:t>
      </w:r>
      <w:r w:rsidR="00745BC9" w:rsidRPr="002D34E8">
        <w:rPr>
          <w:szCs w:val="24"/>
        </w:rPr>
        <w:t> </w:t>
      </w:r>
      <w:r w:rsidRPr="002D34E8">
        <w:rPr>
          <w:szCs w:val="24"/>
        </w:rPr>
        <w:t>000</w:t>
      </w:r>
      <w:r w:rsidR="00745BC9" w:rsidRPr="002D34E8">
        <w:rPr>
          <w:szCs w:val="24"/>
        </w:rPr>
        <w:t> </w:t>
      </w:r>
      <w:r w:rsidRPr="002D34E8">
        <w:rPr>
          <w:szCs w:val="24"/>
        </w:rPr>
        <w:t>eurot või kuni kahekordses väärteo tulemusel teenitud kasule või ära hoitud kahjule vastavas summas või kuni 12,5 protsenti juriidilise isiku või tema konsolideerimisgrupi konsolideeritud käibest.</w:t>
      </w:r>
    </w:p>
    <w:p w14:paraId="7715DF54" w14:textId="77777777" w:rsidR="00085C11" w:rsidRPr="002D34E8" w:rsidRDefault="00085C11" w:rsidP="00743FBC">
      <w:pPr>
        <w:spacing w:after="0" w:line="240" w:lineRule="auto"/>
        <w:jc w:val="both"/>
        <w:rPr>
          <w:rFonts w:cs="Times New Roman"/>
          <w:bCs/>
          <w:szCs w:val="24"/>
        </w:rPr>
      </w:pPr>
    </w:p>
    <w:p w14:paraId="1D2594DA" w14:textId="5E3CDCC5" w:rsidR="00085C11" w:rsidRPr="002D34E8" w:rsidRDefault="00085C11" w:rsidP="00743FBC">
      <w:pPr>
        <w:spacing w:after="0" w:line="240" w:lineRule="auto"/>
        <w:jc w:val="both"/>
        <w:rPr>
          <w:rFonts w:cs="Times New Roman"/>
          <w:b/>
          <w:bCs/>
          <w:szCs w:val="24"/>
        </w:rPr>
      </w:pPr>
      <w:bookmarkStart w:id="215" w:name="_Hlk134690405"/>
      <w:r w:rsidRPr="002D34E8">
        <w:rPr>
          <w:rFonts w:cs="Times New Roman"/>
          <w:b/>
          <w:bCs/>
          <w:szCs w:val="24"/>
        </w:rPr>
        <w:t>§ 3</w:t>
      </w:r>
      <w:r w:rsidR="00893DD5" w:rsidRPr="002D34E8">
        <w:rPr>
          <w:rFonts w:cs="Times New Roman"/>
          <w:b/>
          <w:bCs/>
          <w:szCs w:val="24"/>
        </w:rPr>
        <w:t>9</w:t>
      </w:r>
      <w:r w:rsidRPr="002D34E8">
        <w:rPr>
          <w:rFonts w:cs="Times New Roman"/>
          <w:b/>
          <w:bCs/>
          <w:szCs w:val="24"/>
        </w:rPr>
        <w:t>. E-raha tokeni emitendi nõuete rikkumine</w:t>
      </w:r>
    </w:p>
    <w:bookmarkEnd w:id="215"/>
    <w:p w14:paraId="45CC2212" w14:textId="77777777" w:rsidR="00085C11" w:rsidRPr="002D34E8" w:rsidRDefault="00085C11" w:rsidP="00743FBC">
      <w:pPr>
        <w:spacing w:after="0" w:line="240" w:lineRule="auto"/>
        <w:jc w:val="both"/>
        <w:rPr>
          <w:rFonts w:cs="Times New Roman"/>
          <w:bCs/>
          <w:szCs w:val="24"/>
        </w:rPr>
      </w:pPr>
    </w:p>
    <w:p w14:paraId="4343F331" w14:textId="4FD104CE" w:rsidR="00085C11" w:rsidRPr="002D34E8" w:rsidRDefault="00085C11" w:rsidP="00743FBC">
      <w:pPr>
        <w:spacing w:after="0" w:line="240" w:lineRule="auto"/>
        <w:jc w:val="both"/>
        <w:rPr>
          <w:rFonts w:cs="Times New Roman"/>
          <w:szCs w:val="24"/>
        </w:rPr>
      </w:pPr>
      <w:r w:rsidRPr="002D34E8">
        <w:rPr>
          <w:rFonts w:cs="Times New Roman"/>
          <w:szCs w:val="24"/>
        </w:rPr>
        <w:t>(1)</w:t>
      </w:r>
      <w:r w:rsidR="00344045" w:rsidRPr="002D34E8">
        <w:rPr>
          <w:rFonts w:cs="Times New Roman"/>
          <w:b/>
          <w:bCs/>
          <w:szCs w:val="24"/>
        </w:rPr>
        <w:t> </w:t>
      </w:r>
      <w:r w:rsidRPr="002D34E8">
        <w:rPr>
          <w:rFonts w:cs="Times New Roman"/>
          <w:szCs w:val="24"/>
        </w:rPr>
        <w:t>Euroopa Parlamendi ja nõukogu määruse</w:t>
      </w:r>
      <w:r w:rsidRPr="002D34E8">
        <w:rPr>
          <w:szCs w:val="24"/>
        </w:rPr>
        <w:t xml:space="preserve"> </w:t>
      </w:r>
      <w:r w:rsidRPr="002D34E8">
        <w:rPr>
          <w:rFonts w:cs="Times New Roman"/>
          <w:szCs w:val="24"/>
          <w:shd w:val="clear" w:color="auto" w:fill="FFFFFF"/>
        </w:rPr>
        <w:t>(EL) 2023/</w:t>
      </w:r>
      <w:r w:rsidR="008B2386" w:rsidRPr="002D34E8">
        <w:rPr>
          <w:rFonts w:cs="Times New Roman"/>
          <w:szCs w:val="24"/>
          <w:shd w:val="clear" w:color="auto" w:fill="FFFFFF"/>
        </w:rPr>
        <w:t>1114</w:t>
      </w:r>
      <w:r w:rsidRPr="002D34E8">
        <w:rPr>
          <w:rFonts w:cs="Times New Roman"/>
          <w:szCs w:val="24"/>
        </w:rPr>
        <w:t xml:space="preserve"> artiklites </w:t>
      </w:r>
      <w:r w:rsidRPr="002D34E8">
        <w:rPr>
          <w:szCs w:val="24"/>
        </w:rPr>
        <w:t>48–51</w:t>
      </w:r>
      <w:r w:rsidR="00F176F0" w:rsidRPr="002D34E8">
        <w:rPr>
          <w:szCs w:val="24"/>
        </w:rPr>
        <w:t xml:space="preserve"> ja</w:t>
      </w:r>
      <w:r w:rsidRPr="002D34E8">
        <w:rPr>
          <w:szCs w:val="24"/>
        </w:rPr>
        <w:t xml:space="preserve"> 53</w:t>
      </w:r>
      <w:r w:rsidR="00F176F0" w:rsidRPr="002D34E8">
        <w:rPr>
          <w:szCs w:val="24"/>
        </w:rPr>
        <w:t>–</w:t>
      </w:r>
      <w:r w:rsidRPr="002D34E8">
        <w:rPr>
          <w:szCs w:val="24"/>
        </w:rPr>
        <w:t xml:space="preserve">55 </w:t>
      </w:r>
      <w:r w:rsidRPr="002D34E8">
        <w:rPr>
          <w:rFonts w:cs="Times New Roman"/>
          <w:szCs w:val="24"/>
        </w:rPr>
        <w:t xml:space="preserve">sätestatud </w:t>
      </w:r>
      <w:r w:rsidRPr="002D34E8">
        <w:rPr>
          <w:szCs w:val="24"/>
        </w:rPr>
        <w:t>nõuete rikkumise eest –</w:t>
      </w:r>
      <w:r w:rsidRPr="002D34E8">
        <w:rPr>
          <w:rFonts w:asciiTheme="majorBidi" w:hAnsiTheme="majorBidi" w:cstheme="majorBidi"/>
          <w:szCs w:val="24"/>
        </w:rPr>
        <w:t xml:space="preserve"> </w:t>
      </w:r>
    </w:p>
    <w:p w14:paraId="20D572CC" w14:textId="77777777" w:rsidR="00085C11" w:rsidRPr="002D34E8" w:rsidRDefault="00085C11" w:rsidP="00743FBC">
      <w:pPr>
        <w:spacing w:after="0" w:line="240" w:lineRule="auto"/>
        <w:jc w:val="both"/>
        <w:rPr>
          <w:szCs w:val="24"/>
        </w:rPr>
      </w:pPr>
      <w:r w:rsidRPr="002D34E8">
        <w:rPr>
          <w:rFonts w:asciiTheme="majorBidi" w:hAnsiTheme="majorBidi" w:cstheme="majorBidi"/>
          <w:szCs w:val="24"/>
        </w:rPr>
        <w:t xml:space="preserve">karistatakse rahatrahviga kuni 700 000 eurot või </w:t>
      </w:r>
      <w:r w:rsidRPr="002D34E8">
        <w:rPr>
          <w:szCs w:val="24"/>
        </w:rPr>
        <w:t>kuni kahekordses väärteo tulemusel teenitud kasule või ära hoitud kahjule vastavas summas.</w:t>
      </w:r>
    </w:p>
    <w:p w14:paraId="37A1C757" w14:textId="77777777" w:rsidR="00085C11" w:rsidRPr="002D34E8" w:rsidRDefault="00085C11" w:rsidP="00743FBC">
      <w:pPr>
        <w:spacing w:after="0" w:line="240" w:lineRule="auto"/>
        <w:jc w:val="both"/>
        <w:rPr>
          <w:szCs w:val="24"/>
        </w:rPr>
      </w:pPr>
    </w:p>
    <w:p w14:paraId="5469162B" w14:textId="1A8EC82D" w:rsidR="00085C11" w:rsidRPr="002D34E8" w:rsidRDefault="00085C11" w:rsidP="00743FBC">
      <w:pPr>
        <w:spacing w:after="0" w:line="240" w:lineRule="auto"/>
        <w:jc w:val="both"/>
        <w:rPr>
          <w:szCs w:val="24"/>
        </w:rPr>
      </w:pPr>
      <w:r w:rsidRPr="002D34E8">
        <w:rPr>
          <w:szCs w:val="24"/>
        </w:rPr>
        <w:t>(2)</w:t>
      </w:r>
      <w:r w:rsidR="00344045" w:rsidRPr="002D34E8">
        <w:rPr>
          <w:szCs w:val="24"/>
        </w:rPr>
        <w:t> </w:t>
      </w:r>
      <w:r w:rsidRPr="002D34E8">
        <w:rPr>
          <w:szCs w:val="24"/>
        </w:rPr>
        <w:t xml:space="preserve">Sama teo eest, kui selle on toime pannud juriidiline isik, – </w:t>
      </w:r>
    </w:p>
    <w:p w14:paraId="5E8446FC" w14:textId="3975D86F" w:rsidR="00085C11" w:rsidRPr="002D34E8" w:rsidRDefault="00085C11" w:rsidP="00743FBC">
      <w:pPr>
        <w:spacing w:after="0" w:line="240" w:lineRule="auto"/>
        <w:jc w:val="both"/>
        <w:rPr>
          <w:szCs w:val="24"/>
        </w:rPr>
      </w:pPr>
      <w:r w:rsidRPr="002D34E8">
        <w:rPr>
          <w:szCs w:val="24"/>
        </w:rPr>
        <w:t xml:space="preserve">karistatakse rahatrahviga </w:t>
      </w:r>
      <w:r w:rsidRPr="002D34E8">
        <w:rPr>
          <w:rFonts w:asciiTheme="majorBidi" w:hAnsiTheme="majorBidi" w:cstheme="majorBidi"/>
          <w:szCs w:val="24"/>
        </w:rPr>
        <w:t xml:space="preserve">kuni </w:t>
      </w:r>
      <w:r w:rsidRPr="002D34E8">
        <w:rPr>
          <w:szCs w:val="24"/>
        </w:rPr>
        <w:t>5</w:t>
      </w:r>
      <w:r w:rsidR="00344045" w:rsidRPr="002D34E8">
        <w:rPr>
          <w:szCs w:val="24"/>
        </w:rPr>
        <w:t> </w:t>
      </w:r>
      <w:r w:rsidRPr="002D34E8">
        <w:rPr>
          <w:szCs w:val="24"/>
        </w:rPr>
        <w:t>000</w:t>
      </w:r>
      <w:r w:rsidR="00344045" w:rsidRPr="002D34E8">
        <w:rPr>
          <w:szCs w:val="24"/>
        </w:rPr>
        <w:t> </w:t>
      </w:r>
      <w:r w:rsidRPr="002D34E8">
        <w:rPr>
          <w:szCs w:val="24"/>
        </w:rPr>
        <w:t>000</w:t>
      </w:r>
      <w:r w:rsidR="00344045" w:rsidRPr="002D34E8">
        <w:rPr>
          <w:szCs w:val="24"/>
        </w:rPr>
        <w:t> </w:t>
      </w:r>
      <w:r w:rsidRPr="002D34E8">
        <w:rPr>
          <w:szCs w:val="24"/>
        </w:rPr>
        <w:t>eurot või kuni kahekordses väärteo tulemusel teenitud kasule või ära hoitud kahjule vastavas summas või kuni 12,5</w:t>
      </w:r>
      <w:r w:rsidR="00344045" w:rsidRPr="002D34E8">
        <w:rPr>
          <w:szCs w:val="24"/>
        </w:rPr>
        <w:t> </w:t>
      </w:r>
      <w:r w:rsidRPr="002D34E8">
        <w:rPr>
          <w:szCs w:val="24"/>
        </w:rPr>
        <w:t>protsenti juriidilise isiku või tema konsolideerimisgrupi konsolideeritud käibest.</w:t>
      </w:r>
    </w:p>
    <w:p w14:paraId="13A429CF" w14:textId="77777777" w:rsidR="00085C11" w:rsidRPr="002D34E8" w:rsidRDefault="00085C11" w:rsidP="00743FBC">
      <w:pPr>
        <w:spacing w:after="0" w:line="240" w:lineRule="auto"/>
        <w:jc w:val="both"/>
        <w:rPr>
          <w:rFonts w:cs="Times New Roman"/>
          <w:bCs/>
          <w:szCs w:val="24"/>
        </w:rPr>
      </w:pPr>
    </w:p>
    <w:p w14:paraId="1BE4B222" w14:textId="4559184F" w:rsidR="00085C11" w:rsidRPr="002D34E8" w:rsidRDefault="00085C11" w:rsidP="00743FBC">
      <w:pPr>
        <w:spacing w:after="0" w:line="240" w:lineRule="auto"/>
        <w:jc w:val="both"/>
        <w:rPr>
          <w:rFonts w:cs="Times New Roman"/>
          <w:b/>
          <w:bCs/>
          <w:szCs w:val="24"/>
        </w:rPr>
      </w:pPr>
      <w:bookmarkStart w:id="216" w:name="_Hlk134690412"/>
      <w:r w:rsidRPr="002D34E8">
        <w:rPr>
          <w:rFonts w:cs="Times New Roman"/>
          <w:b/>
          <w:bCs/>
          <w:szCs w:val="24"/>
        </w:rPr>
        <w:t xml:space="preserve">§ </w:t>
      </w:r>
      <w:r w:rsidR="00893DD5" w:rsidRPr="002D34E8">
        <w:rPr>
          <w:rFonts w:cs="Times New Roman"/>
          <w:b/>
          <w:bCs/>
          <w:szCs w:val="24"/>
        </w:rPr>
        <w:t>40</w:t>
      </w:r>
      <w:r w:rsidRPr="002D34E8">
        <w:rPr>
          <w:rFonts w:cs="Times New Roman"/>
          <w:b/>
          <w:bCs/>
          <w:szCs w:val="24"/>
        </w:rPr>
        <w:t xml:space="preserve">. Muu </w:t>
      </w:r>
      <w:r w:rsidR="00376E85" w:rsidRPr="002D34E8">
        <w:rPr>
          <w:rFonts w:cs="Times New Roman"/>
          <w:b/>
          <w:bCs/>
          <w:szCs w:val="24"/>
        </w:rPr>
        <w:t xml:space="preserve">krüptovara </w:t>
      </w:r>
      <w:r w:rsidR="008F78B1" w:rsidRPr="002D34E8">
        <w:rPr>
          <w:rFonts w:cs="Times New Roman"/>
          <w:b/>
          <w:bCs/>
          <w:szCs w:val="24"/>
        </w:rPr>
        <w:t xml:space="preserve">pakkumise ja kauplemisele võtmise </w:t>
      </w:r>
      <w:r w:rsidRPr="002D34E8">
        <w:rPr>
          <w:rFonts w:cs="Times New Roman"/>
          <w:b/>
          <w:bCs/>
          <w:szCs w:val="24"/>
        </w:rPr>
        <w:t>nõuete rikkumine</w:t>
      </w:r>
    </w:p>
    <w:bookmarkEnd w:id="216"/>
    <w:p w14:paraId="2F928437" w14:textId="77777777" w:rsidR="00085C11" w:rsidRPr="002D34E8" w:rsidRDefault="00085C11" w:rsidP="00743FBC">
      <w:pPr>
        <w:spacing w:after="0" w:line="240" w:lineRule="auto"/>
        <w:jc w:val="both"/>
        <w:rPr>
          <w:rFonts w:cs="Times New Roman"/>
          <w:bCs/>
          <w:szCs w:val="24"/>
        </w:rPr>
      </w:pPr>
    </w:p>
    <w:p w14:paraId="22E6FEDC" w14:textId="4987E3AE" w:rsidR="00085C11" w:rsidRPr="002D34E8" w:rsidRDefault="00085C11" w:rsidP="00743FBC">
      <w:pPr>
        <w:spacing w:after="0" w:line="240" w:lineRule="auto"/>
        <w:jc w:val="both"/>
        <w:rPr>
          <w:rFonts w:cs="Times New Roman"/>
          <w:szCs w:val="24"/>
        </w:rPr>
      </w:pPr>
      <w:r w:rsidRPr="002D34E8">
        <w:rPr>
          <w:rFonts w:cs="Times New Roman"/>
          <w:szCs w:val="24"/>
        </w:rPr>
        <w:t>(1)</w:t>
      </w:r>
      <w:r w:rsidRPr="002D34E8">
        <w:rPr>
          <w:rFonts w:cs="Times New Roman"/>
          <w:b/>
          <w:bCs/>
          <w:szCs w:val="24"/>
        </w:rPr>
        <w:t xml:space="preserve"> </w:t>
      </w:r>
      <w:r w:rsidRPr="002D34E8">
        <w:rPr>
          <w:rFonts w:cs="Times New Roman"/>
          <w:szCs w:val="24"/>
        </w:rPr>
        <w:t>Euroopa Parlamendi ja nõukogu määruse</w:t>
      </w:r>
      <w:r w:rsidRPr="002D34E8">
        <w:rPr>
          <w:szCs w:val="24"/>
        </w:rPr>
        <w:t xml:space="preserve"> </w:t>
      </w:r>
      <w:r w:rsidRPr="002D34E8">
        <w:rPr>
          <w:rFonts w:cs="Times New Roman"/>
          <w:szCs w:val="24"/>
          <w:shd w:val="clear" w:color="auto" w:fill="FFFFFF"/>
        </w:rPr>
        <w:t>(EL) 2023/</w:t>
      </w:r>
      <w:r w:rsidR="008B2386" w:rsidRPr="002D34E8">
        <w:rPr>
          <w:rFonts w:cs="Times New Roman"/>
          <w:szCs w:val="24"/>
          <w:shd w:val="clear" w:color="auto" w:fill="FFFFFF"/>
        </w:rPr>
        <w:t>1114</w:t>
      </w:r>
      <w:r w:rsidRPr="002D34E8">
        <w:rPr>
          <w:rFonts w:cs="Times New Roman"/>
          <w:szCs w:val="24"/>
        </w:rPr>
        <w:t xml:space="preserve"> artiklites </w:t>
      </w:r>
      <w:r w:rsidRPr="002D34E8">
        <w:rPr>
          <w:szCs w:val="24"/>
        </w:rPr>
        <w:t xml:space="preserve">4–14 </w:t>
      </w:r>
      <w:r w:rsidRPr="002D34E8">
        <w:rPr>
          <w:rFonts w:cs="Times New Roman"/>
          <w:szCs w:val="24"/>
        </w:rPr>
        <w:t xml:space="preserve">sätestatud </w:t>
      </w:r>
      <w:r w:rsidRPr="002D34E8">
        <w:rPr>
          <w:szCs w:val="24"/>
        </w:rPr>
        <w:t>nõuete rikkumise eest –</w:t>
      </w:r>
      <w:r w:rsidRPr="002D34E8">
        <w:rPr>
          <w:rFonts w:asciiTheme="majorBidi" w:hAnsiTheme="majorBidi" w:cstheme="majorBidi"/>
          <w:szCs w:val="24"/>
        </w:rPr>
        <w:t xml:space="preserve"> </w:t>
      </w:r>
    </w:p>
    <w:p w14:paraId="12CBFF56" w14:textId="2EAC7415" w:rsidR="00085C11" w:rsidRPr="002D34E8" w:rsidRDefault="00085C11" w:rsidP="00743FBC">
      <w:pPr>
        <w:spacing w:after="0" w:line="240" w:lineRule="auto"/>
        <w:jc w:val="both"/>
        <w:rPr>
          <w:szCs w:val="24"/>
        </w:rPr>
      </w:pPr>
      <w:r w:rsidRPr="002D34E8">
        <w:rPr>
          <w:rFonts w:asciiTheme="majorBidi" w:hAnsiTheme="majorBidi" w:cstheme="majorBidi"/>
          <w:szCs w:val="24"/>
        </w:rPr>
        <w:t>karistatakse rahatrahviga kuni 700</w:t>
      </w:r>
      <w:r w:rsidR="000B081A" w:rsidRPr="002D34E8">
        <w:rPr>
          <w:rFonts w:asciiTheme="majorBidi" w:hAnsiTheme="majorBidi" w:cstheme="majorBidi"/>
          <w:szCs w:val="24"/>
        </w:rPr>
        <w:t> </w:t>
      </w:r>
      <w:r w:rsidRPr="002D34E8">
        <w:rPr>
          <w:rFonts w:asciiTheme="majorBidi" w:hAnsiTheme="majorBidi" w:cstheme="majorBidi"/>
          <w:szCs w:val="24"/>
        </w:rPr>
        <w:t>000</w:t>
      </w:r>
      <w:r w:rsidR="000B081A" w:rsidRPr="002D34E8">
        <w:rPr>
          <w:rFonts w:asciiTheme="majorBidi" w:hAnsiTheme="majorBidi" w:cstheme="majorBidi"/>
          <w:szCs w:val="24"/>
        </w:rPr>
        <w:t> </w:t>
      </w:r>
      <w:r w:rsidRPr="002D34E8">
        <w:rPr>
          <w:rFonts w:asciiTheme="majorBidi" w:hAnsiTheme="majorBidi" w:cstheme="majorBidi"/>
          <w:szCs w:val="24"/>
        </w:rPr>
        <w:t xml:space="preserve">eurot või </w:t>
      </w:r>
      <w:r w:rsidRPr="002D34E8">
        <w:rPr>
          <w:szCs w:val="24"/>
        </w:rPr>
        <w:t>kuni kahekordses väärteo tulemusel teenitud kasule või ära hoitud kahjule vastavas summas.</w:t>
      </w:r>
    </w:p>
    <w:p w14:paraId="370F4FAC" w14:textId="77777777" w:rsidR="00085C11" w:rsidRPr="002D34E8" w:rsidRDefault="00085C11" w:rsidP="00743FBC">
      <w:pPr>
        <w:spacing w:after="0" w:line="240" w:lineRule="auto"/>
        <w:jc w:val="both"/>
        <w:rPr>
          <w:szCs w:val="24"/>
        </w:rPr>
      </w:pPr>
    </w:p>
    <w:p w14:paraId="6170539F" w14:textId="77777777" w:rsidR="00085C11" w:rsidRPr="002D34E8" w:rsidRDefault="00085C11" w:rsidP="00743FBC">
      <w:pPr>
        <w:spacing w:after="0" w:line="240" w:lineRule="auto"/>
        <w:jc w:val="both"/>
        <w:rPr>
          <w:szCs w:val="24"/>
        </w:rPr>
      </w:pPr>
      <w:r w:rsidRPr="002D34E8">
        <w:rPr>
          <w:szCs w:val="24"/>
        </w:rPr>
        <w:t xml:space="preserve">(2) Sama teo eest, kui selle on toime pannud juriidiline isik, – </w:t>
      </w:r>
    </w:p>
    <w:p w14:paraId="2D44E84F" w14:textId="0ED02F87" w:rsidR="00085C11" w:rsidRPr="002D34E8" w:rsidRDefault="00085C11" w:rsidP="00743FBC">
      <w:pPr>
        <w:spacing w:after="0" w:line="240" w:lineRule="auto"/>
        <w:jc w:val="both"/>
        <w:rPr>
          <w:szCs w:val="24"/>
        </w:rPr>
      </w:pPr>
      <w:r w:rsidRPr="002D34E8">
        <w:rPr>
          <w:szCs w:val="24"/>
        </w:rPr>
        <w:t xml:space="preserve">karistatakse rahatrahviga </w:t>
      </w:r>
      <w:r w:rsidRPr="002D34E8">
        <w:rPr>
          <w:rFonts w:asciiTheme="majorBidi" w:hAnsiTheme="majorBidi" w:cstheme="majorBidi"/>
          <w:szCs w:val="24"/>
        </w:rPr>
        <w:t xml:space="preserve">kuni </w:t>
      </w:r>
      <w:r w:rsidRPr="002D34E8">
        <w:rPr>
          <w:szCs w:val="24"/>
        </w:rPr>
        <w:t>5</w:t>
      </w:r>
      <w:r w:rsidR="000B081A" w:rsidRPr="002D34E8">
        <w:rPr>
          <w:szCs w:val="24"/>
        </w:rPr>
        <w:t> </w:t>
      </w:r>
      <w:r w:rsidRPr="002D34E8">
        <w:rPr>
          <w:szCs w:val="24"/>
        </w:rPr>
        <w:t>000</w:t>
      </w:r>
      <w:r w:rsidR="000B081A" w:rsidRPr="002D34E8">
        <w:rPr>
          <w:szCs w:val="24"/>
        </w:rPr>
        <w:t> </w:t>
      </w:r>
      <w:r w:rsidRPr="002D34E8">
        <w:rPr>
          <w:szCs w:val="24"/>
        </w:rPr>
        <w:t>000</w:t>
      </w:r>
      <w:r w:rsidR="000B081A" w:rsidRPr="002D34E8">
        <w:rPr>
          <w:szCs w:val="24"/>
        </w:rPr>
        <w:t> </w:t>
      </w:r>
      <w:r w:rsidRPr="002D34E8">
        <w:rPr>
          <w:szCs w:val="24"/>
        </w:rPr>
        <w:t>eurot või kuni kahekordses väärteo tulemusel teenitud kasule või ära hoitud kahjule vastavas summas või kuni kolm protsenti juriidilise isiku või tema konsolideerimisgrupi konsolideeritud käibest.</w:t>
      </w:r>
    </w:p>
    <w:p w14:paraId="72985ED1" w14:textId="77777777" w:rsidR="008F7D2D" w:rsidRPr="002D34E8" w:rsidRDefault="008F7D2D" w:rsidP="00743FBC">
      <w:pPr>
        <w:spacing w:after="0" w:line="240" w:lineRule="auto"/>
        <w:jc w:val="both"/>
        <w:rPr>
          <w:szCs w:val="24"/>
        </w:rPr>
      </w:pPr>
    </w:p>
    <w:p w14:paraId="1D11F509" w14:textId="5C3638AE" w:rsidR="00085C11" w:rsidRPr="002D34E8" w:rsidRDefault="00085C11" w:rsidP="00743FBC">
      <w:pPr>
        <w:pStyle w:val="Pealkiri3"/>
        <w:shd w:val="clear" w:color="auto" w:fill="FFFFFF"/>
        <w:spacing w:before="0" w:line="240" w:lineRule="auto"/>
        <w:rPr>
          <w:rFonts w:ascii="Arial" w:hAnsi="Arial" w:cs="Arial"/>
          <w:color w:val="auto"/>
        </w:rPr>
      </w:pPr>
      <w:bookmarkStart w:id="217" w:name="_Hlk134690418"/>
      <w:r w:rsidRPr="002D34E8">
        <w:rPr>
          <w:rFonts w:ascii="Times New Roman" w:eastAsiaTheme="minorHAnsi" w:hAnsi="Times New Roman" w:cs="Times New Roman"/>
          <w:b/>
          <w:bCs/>
          <w:color w:val="auto"/>
        </w:rPr>
        <w:t xml:space="preserve">§ </w:t>
      </w:r>
      <w:r w:rsidR="00893DD5" w:rsidRPr="002D34E8">
        <w:rPr>
          <w:rFonts w:ascii="Times New Roman" w:eastAsiaTheme="minorHAnsi" w:hAnsi="Times New Roman" w:cs="Times New Roman"/>
          <w:b/>
          <w:bCs/>
          <w:color w:val="auto"/>
        </w:rPr>
        <w:t>41</w:t>
      </w:r>
      <w:r w:rsidRPr="002D34E8">
        <w:rPr>
          <w:rFonts w:ascii="Times New Roman" w:eastAsiaTheme="minorHAnsi" w:hAnsi="Times New Roman" w:cs="Times New Roman"/>
          <w:b/>
          <w:bCs/>
          <w:color w:val="auto"/>
        </w:rPr>
        <w:t>. Siseteabe avalikustamise nõuete rikkumine</w:t>
      </w:r>
    </w:p>
    <w:bookmarkEnd w:id="217"/>
    <w:p w14:paraId="54F217EF" w14:textId="77777777" w:rsidR="00085C11" w:rsidRPr="002D34E8" w:rsidRDefault="00085C11" w:rsidP="00743FBC">
      <w:pPr>
        <w:tabs>
          <w:tab w:val="left" w:pos="1710"/>
          <w:tab w:val="center" w:pos="4535"/>
        </w:tabs>
        <w:spacing w:after="0" w:line="240" w:lineRule="auto"/>
        <w:jc w:val="both"/>
        <w:rPr>
          <w:rFonts w:cs="Times New Roman"/>
          <w:b/>
          <w:bCs/>
          <w:szCs w:val="24"/>
        </w:rPr>
      </w:pPr>
    </w:p>
    <w:p w14:paraId="668D1878" w14:textId="267BFFED" w:rsidR="00085C11" w:rsidRPr="002D34E8" w:rsidRDefault="00085C11" w:rsidP="00743FBC">
      <w:pPr>
        <w:spacing w:after="0" w:line="240" w:lineRule="auto"/>
        <w:jc w:val="both"/>
        <w:rPr>
          <w:rFonts w:cs="Times New Roman"/>
          <w:szCs w:val="24"/>
        </w:rPr>
      </w:pPr>
      <w:r w:rsidRPr="002D34E8">
        <w:rPr>
          <w:rFonts w:cs="Times New Roman"/>
          <w:szCs w:val="24"/>
        </w:rPr>
        <w:t>(1)</w:t>
      </w:r>
      <w:r w:rsidRPr="002D34E8">
        <w:rPr>
          <w:rFonts w:cs="Times New Roman"/>
          <w:b/>
          <w:bCs/>
          <w:szCs w:val="24"/>
        </w:rPr>
        <w:t xml:space="preserve"> </w:t>
      </w:r>
      <w:r w:rsidRPr="002D34E8">
        <w:rPr>
          <w:rFonts w:cs="Times New Roman"/>
          <w:szCs w:val="24"/>
        </w:rPr>
        <w:t>Euroopa Parlamendi ja nõukogu määruse</w:t>
      </w:r>
      <w:r w:rsidRPr="002D34E8">
        <w:rPr>
          <w:szCs w:val="24"/>
        </w:rPr>
        <w:t xml:space="preserve"> </w:t>
      </w:r>
      <w:r w:rsidRPr="002D34E8">
        <w:rPr>
          <w:rFonts w:cs="Times New Roman"/>
          <w:szCs w:val="24"/>
          <w:shd w:val="clear" w:color="auto" w:fill="FFFFFF"/>
        </w:rPr>
        <w:t>(EL) 2023/</w:t>
      </w:r>
      <w:r w:rsidR="008B2386" w:rsidRPr="002D34E8">
        <w:rPr>
          <w:rFonts w:cs="Times New Roman"/>
          <w:szCs w:val="24"/>
          <w:shd w:val="clear" w:color="auto" w:fill="FFFFFF"/>
        </w:rPr>
        <w:t>1114</w:t>
      </w:r>
      <w:r w:rsidRPr="002D34E8">
        <w:rPr>
          <w:rFonts w:cs="Times New Roman"/>
          <w:szCs w:val="24"/>
        </w:rPr>
        <w:t xml:space="preserve"> artiklis </w:t>
      </w:r>
      <w:r w:rsidRPr="002D34E8">
        <w:rPr>
          <w:szCs w:val="24"/>
        </w:rPr>
        <w:t xml:space="preserve">88 </w:t>
      </w:r>
      <w:r w:rsidRPr="002D34E8">
        <w:rPr>
          <w:rFonts w:cs="Times New Roman"/>
          <w:szCs w:val="24"/>
        </w:rPr>
        <w:t xml:space="preserve">sätestatud </w:t>
      </w:r>
      <w:r w:rsidRPr="002D34E8">
        <w:rPr>
          <w:szCs w:val="24"/>
        </w:rPr>
        <w:t>nõuete rikkumise eest –</w:t>
      </w:r>
      <w:r w:rsidRPr="002D34E8">
        <w:rPr>
          <w:rFonts w:asciiTheme="majorBidi" w:hAnsiTheme="majorBidi" w:cstheme="majorBidi"/>
          <w:szCs w:val="24"/>
        </w:rPr>
        <w:t xml:space="preserve"> </w:t>
      </w:r>
    </w:p>
    <w:p w14:paraId="4DF09BF8" w14:textId="2F595715" w:rsidR="00085C11" w:rsidRPr="002D34E8" w:rsidRDefault="00085C11" w:rsidP="00743FBC">
      <w:pPr>
        <w:spacing w:after="0" w:line="240" w:lineRule="auto"/>
        <w:jc w:val="both"/>
        <w:rPr>
          <w:szCs w:val="24"/>
        </w:rPr>
      </w:pPr>
      <w:r w:rsidRPr="002D34E8">
        <w:rPr>
          <w:rFonts w:asciiTheme="majorBidi" w:hAnsiTheme="majorBidi" w:cstheme="majorBidi"/>
          <w:szCs w:val="24"/>
        </w:rPr>
        <w:t>karistatakse rahatrahviga kuni 1 000</w:t>
      </w:r>
      <w:r w:rsidR="000B081A" w:rsidRPr="002D34E8">
        <w:rPr>
          <w:rFonts w:asciiTheme="majorBidi" w:hAnsiTheme="majorBidi" w:cstheme="majorBidi"/>
          <w:szCs w:val="24"/>
        </w:rPr>
        <w:t> </w:t>
      </w:r>
      <w:r w:rsidRPr="002D34E8">
        <w:rPr>
          <w:rFonts w:asciiTheme="majorBidi" w:hAnsiTheme="majorBidi" w:cstheme="majorBidi"/>
          <w:szCs w:val="24"/>
        </w:rPr>
        <w:t>000</w:t>
      </w:r>
      <w:r w:rsidR="000B081A" w:rsidRPr="002D34E8">
        <w:rPr>
          <w:rFonts w:asciiTheme="majorBidi" w:hAnsiTheme="majorBidi" w:cstheme="majorBidi"/>
          <w:szCs w:val="24"/>
        </w:rPr>
        <w:t> </w:t>
      </w:r>
      <w:r w:rsidRPr="002D34E8">
        <w:rPr>
          <w:rFonts w:asciiTheme="majorBidi" w:hAnsiTheme="majorBidi" w:cstheme="majorBidi"/>
          <w:szCs w:val="24"/>
        </w:rPr>
        <w:t xml:space="preserve">eurot või </w:t>
      </w:r>
      <w:r w:rsidRPr="002D34E8">
        <w:rPr>
          <w:szCs w:val="24"/>
        </w:rPr>
        <w:t>kuni kolmekordses väärteo tulemusel teenitud kasule või ära hoitud kahjule vastavas summas.</w:t>
      </w:r>
    </w:p>
    <w:p w14:paraId="229C53E9" w14:textId="77777777" w:rsidR="00085C11" w:rsidRPr="002D34E8" w:rsidRDefault="00085C11" w:rsidP="00743FBC">
      <w:pPr>
        <w:spacing w:after="0" w:line="240" w:lineRule="auto"/>
        <w:jc w:val="both"/>
        <w:rPr>
          <w:szCs w:val="24"/>
        </w:rPr>
      </w:pPr>
    </w:p>
    <w:p w14:paraId="624BCAD0" w14:textId="77777777" w:rsidR="00085C11" w:rsidRPr="002D34E8" w:rsidRDefault="00085C11" w:rsidP="00743FBC">
      <w:pPr>
        <w:spacing w:after="0" w:line="240" w:lineRule="auto"/>
        <w:jc w:val="both"/>
        <w:rPr>
          <w:szCs w:val="24"/>
        </w:rPr>
      </w:pPr>
      <w:r w:rsidRPr="002D34E8">
        <w:rPr>
          <w:szCs w:val="24"/>
        </w:rPr>
        <w:t xml:space="preserve">(2) Sama teo eest, kui selle on toime pannud juriidiline isik, – </w:t>
      </w:r>
    </w:p>
    <w:p w14:paraId="10B07E1C" w14:textId="688AD60A" w:rsidR="00085C11" w:rsidRPr="002D34E8" w:rsidRDefault="00085C11" w:rsidP="00743FBC">
      <w:pPr>
        <w:spacing w:after="0" w:line="240" w:lineRule="auto"/>
        <w:jc w:val="both"/>
        <w:rPr>
          <w:szCs w:val="24"/>
        </w:rPr>
      </w:pPr>
      <w:r w:rsidRPr="002D34E8">
        <w:rPr>
          <w:szCs w:val="24"/>
        </w:rPr>
        <w:t xml:space="preserve">karistatakse rahatrahviga </w:t>
      </w:r>
      <w:r w:rsidRPr="002D34E8">
        <w:rPr>
          <w:rFonts w:asciiTheme="majorBidi" w:hAnsiTheme="majorBidi" w:cstheme="majorBidi"/>
          <w:szCs w:val="24"/>
        </w:rPr>
        <w:t xml:space="preserve">kuni </w:t>
      </w:r>
      <w:r w:rsidRPr="002D34E8">
        <w:rPr>
          <w:szCs w:val="24"/>
        </w:rPr>
        <w:t>2</w:t>
      </w:r>
      <w:r w:rsidR="000B081A" w:rsidRPr="002D34E8">
        <w:rPr>
          <w:szCs w:val="24"/>
        </w:rPr>
        <w:t> </w:t>
      </w:r>
      <w:r w:rsidRPr="002D34E8">
        <w:rPr>
          <w:szCs w:val="24"/>
        </w:rPr>
        <w:t>500</w:t>
      </w:r>
      <w:r w:rsidR="000B081A" w:rsidRPr="002D34E8">
        <w:rPr>
          <w:szCs w:val="24"/>
        </w:rPr>
        <w:t> </w:t>
      </w:r>
      <w:r w:rsidRPr="002D34E8">
        <w:rPr>
          <w:szCs w:val="24"/>
        </w:rPr>
        <w:t>000</w:t>
      </w:r>
      <w:r w:rsidR="000B081A" w:rsidRPr="002D34E8">
        <w:rPr>
          <w:szCs w:val="24"/>
        </w:rPr>
        <w:t> </w:t>
      </w:r>
      <w:r w:rsidRPr="002D34E8">
        <w:rPr>
          <w:szCs w:val="24"/>
        </w:rPr>
        <w:t>eurot või kuni kolmekordses väärteo tulemusel teenitud kasule või ära hoitud kahjule vastavas summas või kuni kaks protsenti juriidilise isiku või tema konsolideerimisgrupi konsolideeritud käibest.</w:t>
      </w:r>
    </w:p>
    <w:p w14:paraId="207F2506" w14:textId="77777777" w:rsidR="008F7D2D" w:rsidRPr="002D34E8" w:rsidRDefault="008F7D2D" w:rsidP="00743FBC">
      <w:pPr>
        <w:spacing w:after="0" w:line="240" w:lineRule="auto"/>
        <w:jc w:val="both"/>
        <w:rPr>
          <w:szCs w:val="24"/>
        </w:rPr>
      </w:pPr>
    </w:p>
    <w:p w14:paraId="5DE2A4E7" w14:textId="78B2A9CA" w:rsidR="00085C11" w:rsidRPr="002D34E8" w:rsidRDefault="00085C11" w:rsidP="00743FBC">
      <w:pPr>
        <w:pStyle w:val="Pealkiri3"/>
        <w:shd w:val="clear" w:color="auto" w:fill="FFFFFF"/>
        <w:spacing w:before="0" w:line="240" w:lineRule="auto"/>
        <w:rPr>
          <w:rFonts w:ascii="Arial" w:hAnsi="Arial" w:cs="Arial"/>
          <w:color w:val="auto"/>
        </w:rPr>
      </w:pPr>
      <w:bookmarkStart w:id="218" w:name="_Hlk134690426"/>
      <w:r w:rsidRPr="002D34E8">
        <w:rPr>
          <w:rFonts w:ascii="Times New Roman" w:eastAsiaTheme="minorHAnsi" w:hAnsi="Times New Roman" w:cs="Times New Roman"/>
          <w:b/>
          <w:bCs/>
          <w:color w:val="auto"/>
        </w:rPr>
        <w:t xml:space="preserve">§ </w:t>
      </w:r>
      <w:r w:rsidR="009C5334" w:rsidRPr="002D34E8">
        <w:rPr>
          <w:rFonts w:ascii="Times New Roman" w:eastAsiaTheme="minorHAnsi" w:hAnsi="Times New Roman" w:cs="Times New Roman"/>
          <w:b/>
          <w:bCs/>
          <w:color w:val="auto"/>
        </w:rPr>
        <w:t>4</w:t>
      </w:r>
      <w:r w:rsidR="00893DD5" w:rsidRPr="002D34E8">
        <w:rPr>
          <w:rFonts w:ascii="Times New Roman" w:eastAsiaTheme="minorHAnsi" w:hAnsi="Times New Roman" w:cs="Times New Roman"/>
          <w:b/>
          <w:bCs/>
          <w:color w:val="auto"/>
        </w:rPr>
        <w:t>2</w:t>
      </w:r>
      <w:r w:rsidRPr="002D34E8">
        <w:rPr>
          <w:rFonts w:ascii="Times New Roman" w:eastAsiaTheme="minorHAnsi" w:hAnsi="Times New Roman" w:cs="Times New Roman"/>
          <w:b/>
          <w:bCs/>
          <w:color w:val="auto"/>
        </w:rPr>
        <w:t xml:space="preserve">. </w:t>
      </w:r>
      <w:bookmarkStart w:id="219" w:name="_Hlk131601502"/>
      <w:r w:rsidRPr="002D34E8">
        <w:rPr>
          <w:rFonts w:ascii="Times New Roman" w:eastAsiaTheme="minorHAnsi" w:hAnsi="Times New Roman" w:cs="Times New Roman"/>
          <w:b/>
          <w:bCs/>
          <w:color w:val="auto"/>
        </w:rPr>
        <w:t>Turukuritarvituse ennetamise ja avastamise nõuete rikkumine</w:t>
      </w:r>
      <w:bookmarkEnd w:id="218"/>
      <w:bookmarkEnd w:id="219"/>
    </w:p>
    <w:p w14:paraId="5ADD1C9D" w14:textId="77777777" w:rsidR="00085C11" w:rsidRPr="002D34E8" w:rsidRDefault="00085C11" w:rsidP="00743FBC">
      <w:pPr>
        <w:tabs>
          <w:tab w:val="left" w:pos="1710"/>
          <w:tab w:val="center" w:pos="4535"/>
        </w:tabs>
        <w:spacing w:after="0" w:line="240" w:lineRule="auto"/>
        <w:jc w:val="both"/>
        <w:rPr>
          <w:rFonts w:cs="Times New Roman"/>
          <w:b/>
          <w:bCs/>
          <w:szCs w:val="24"/>
        </w:rPr>
      </w:pPr>
    </w:p>
    <w:p w14:paraId="6F9FA60C" w14:textId="744081B0" w:rsidR="00085C11" w:rsidRPr="002D34E8" w:rsidRDefault="00085C11" w:rsidP="00743FBC">
      <w:pPr>
        <w:spacing w:after="0" w:line="240" w:lineRule="auto"/>
        <w:jc w:val="both"/>
        <w:rPr>
          <w:rFonts w:cs="Times New Roman"/>
          <w:szCs w:val="24"/>
        </w:rPr>
      </w:pPr>
      <w:r w:rsidRPr="002D34E8">
        <w:rPr>
          <w:rFonts w:cs="Times New Roman"/>
          <w:szCs w:val="24"/>
        </w:rPr>
        <w:t>(1)</w:t>
      </w:r>
      <w:r w:rsidRPr="002D34E8">
        <w:rPr>
          <w:rFonts w:cs="Times New Roman"/>
          <w:b/>
          <w:bCs/>
          <w:szCs w:val="24"/>
        </w:rPr>
        <w:t xml:space="preserve"> </w:t>
      </w:r>
      <w:r w:rsidRPr="002D34E8">
        <w:rPr>
          <w:rFonts w:cs="Times New Roman"/>
          <w:szCs w:val="24"/>
        </w:rPr>
        <w:t>Euroopa Parlamendi ja nõukogu määruse</w:t>
      </w:r>
      <w:r w:rsidRPr="002D34E8">
        <w:rPr>
          <w:szCs w:val="24"/>
        </w:rPr>
        <w:t xml:space="preserve"> </w:t>
      </w:r>
      <w:r w:rsidRPr="002D34E8">
        <w:rPr>
          <w:rFonts w:cs="Times New Roman"/>
          <w:szCs w:val="24"/>
          <w:shd w:val="clear" w:color="auto" w:fill="FFFFFF"/>
        </w:rPr>
        <w:t>(EL) 2023/</w:t>
      </w:r>
      <w:r w:rsidR="008B2386" w:rsidRPr="002D34E8">
        <w:rPr>
          <w:rFonts w:cs="Times New Roman"/>
          <w:szCs w:val="24"/>
          <w:shd w:val="clear" w:color="auto" w:fill="FFFFFF"/>
        </w:rPr>
        <w:t>1114</w:t>
      </w:r>
      <w:r w:rsidRPr="002D34E8">
        <w:rPr>
          <w:rFonts w:cs="Times New Roman"/>
          <w:szCs w:val="24"/>
        </w:rPr>
        <w:t xml:space="preserve"> artiklites </w:t>
      </w:r>
      <w:r w:rsidRPr="002D34E8">
        <w:rPr>
          <w:szCs w:val="24"/>
        </w:rPr>
        <w:t xml:space="preserve">89–92 </w:t>
      </w:r>
      <w:r w:rsidRPr="002D34E8">
        <w:rPr>
          <w:rFonts w:cs="Times New Roman"/>
          <w:szCs w:val="24"/>
        </w:rPr>
        <w:t xml:space="preserve">sätestatud </w:t>
      </w:r>
      <w:r w:rsidRPr="002D34E8">
        <w:rPr>
          <w:szCs w:val="24"/>
        </w:rPr>
        <w:t>nõuete rikkumise eest –</w:t>
      </w:r>
      <w:r w:rsidRPr="002D34E8">
        <w:rPr>
          <w:rFonts w:asciiTheme="majorBidi" w:hAnsiTheme="majorBidi" w:cstheme="majorBidi"/>
          <w:szCs w:val="24"/>
        </w:rPr>
        <w:t xml:space="preserve"> </w:t>
      </w:r>
    </w:p>
    <w:p w14:paraId="5AB21398" w14:textId="1B2F9B30" w:rsidR="00085C11" w:rsidRPr="002D34E8" w:rsidRDefault="00085C11" w:rsidP="00743FBC">
      <w:pPr>
        <w:spacing w:after="0" w:line="240" w:lineRule="auto"/>
        <w:jc w:val="both"/>
        <w:rPr>
          <w:szCs w:val="24"/>
        </w:rPr>
      </w:pPr>
      <w:r w:rsidRPr="002D34E8">
        <w:rPr>
          <w:rFonts w:asciiTheme="majorBidi" w:hAnsiTheme="majorBidi" w:cstheme="majorBidi"/>
          <w:szCs w:val="24"/>
        </w:rPr>
        <w:t>karistatakse rahatrahviga kuni 5 000</w:t>
      </w:r>
      <w:r w:rsidR="00A226E2" w:rsidRPr="002D34E8">
        <w:rPr>
          <w:rFonts w:asciiTheme="majorBidi" w:hAnsiTheme="majorBidi" w:cstheme="majorBidi"/>
          <w:szCs w:val="24"/>
        </w:rPr>
        <w:t> </w:t>
      </w:r>
      <w:r w:rsidRPr="002D34E8">
        <w:rPr>
          <w:rFonts w:asciiTheme="majorBidi" w:hAnsiTheme="majorBidi" w:cstheme="majorBidi"/>
          <w:szCs w:val="24"/>
        </w:rPr>
        <w:t>000</w:t>
      </w:r>
      <w:r w:rsidR="00A226E2" w:rsidRPr="002D34E8">
        <w:rPr>
          <w:rFonts w:asciiTheme="majorBidi" w:hAnsiTheme="majorBidi" w:cstheme="majorBidi"/>
          <w:szCs w:val="24"/>
        </w:rPr>
        <w:t> </w:t>
      </w:r>
      <w:r w:rsidRPr="002D34E8">
        <w:rPr>
          <w:rFonts w:asciiTheme="majorBidi" w:hAnsiTheme="majorBidi" w:cstheme="majorBidi"/>
          <w:szCs w:val="24"/>
        </w:rPr>
        <w:t xml:space="preserve">eurot või </w:t>
      </w:r>
      <w:r w:rsidRPr="002D34E8">
        <w:rPr>
          <w:szCs w:val="24"/>
        </w:rPr>
        <w:t>kuni kolmekordses väärteo tulemusel teenitud kasule või ära hoitud kahjule vastavas summas.</w:t>
      </w:r>
    </w:p>
    <w:p w14:paraId="7CA68428" w14:textId="77777777" w:rsidR="00085C11" w:rsidRPr="002D34E8" w:rsidRDefault="00085C11" w:rsidP="00743FBC">
      <w:pPr>
        <w:spacing w:after="0" w:line="240" w:lineRule="auto"/>
        <w:jc w:val="both"/>
        <w:rPr>
          <w:szCs w:val="24"/>
        </w:rPr>
      </w:pPr>
    </w:p>
    <w:p w14:paraId="1B28FFD9" w14:textId="77777777" w:rsidR="00085C11" w:rsidRPr="002D34E8" w:rsidRDefault="00085C11" w:rsidP="00743FBC">
      <w:pPr>
        <w:spacing w:after="0" w:line="240" w:lineRule="auto"/>
        <w:jc w:val="both"/>
        <w:rPr>
          <w:szCs w:val="24"/>
        </w:rPr>
      </w:pPr>
      <w:r w:rsidRPr="002D34E8">
        <w:rPr>
          <w:szCs w:val="24"/>
        </w:rPr>
        <w:t xml:space="preserve">(2) Sama teo eest, kui selle on toime pannud juriidiline isik, – </w:t>
      </w:r>
    </w:p>
    <w:p w14:paraId="0EEBF17D" w14:textId="66B28F03" w:rsidR="00085C11" w:rsidRPr="002D34E8" w:rsidRDefault="00085C11" w:rsidP="00743FBC">
      <w:pPr>
        <w:spacing w:after="0" w:line="240" w:lineRule="auto"/>
        <w:jc w:val="both"/>
        <w:rPr>
          <w:szCs w:val="24"/>
        </w:rPr>
      </w:pPr>
      <w:r w:rsidRPr="002D34E8">
        <w:rPr>
          <w:szCs w:val="24"/>
        </w:rPr>
        <w:t xml:space="preserve">karistatakse rahatrahviga </w:t>
      </w:r>
      <w:r w:rsidRPr="002D34E8">
        <w:rPr>
          <w:rFonts w:asciiTheme="majorBidi" w:hAnsiTheme="majorBidi" w:cstheme="majorBidi"/>
          <w:szCs w:val="24"/>
        </w:rPr>
        <w:t>kuni 1</w:t>
      </w:r>
      <w:r w:rsidRPr="002D34E8">
        <w:rPr>
          <w:szCs w:val="24"/>
        </w:rPr>
        <w:t>5</w:t>
      </w:r>
      <w:r w:rsidR="00C94333" w:rsidRPr="002D34E8">
        <w:rPr>
          <w:szCs w:val="24"/>
        </w:rPr>
        <w:t> </w:t>
      </w:r>
      <w:r w:rsidRPr="002D34E8">
        <w:rPr>
          <w:szCs w:val="24"/>
        </w:rPr>
        <w:t>000</w:t>
      </w:r>
      <w:r w:rsidR="00C94333" w:rsidRPr="002D34E8">
        <w:rPr>
          <w:szCs w:val="24"/>
        </w:rPr>
        <w:t> </w:t>
      </w:r>
      <w:r w:rsidRPr="002D34E8">
        <w:rPr>
          <w:szCs w:val="24"/>
        </w:rPr>
        <w:t>000</w:t>
      </w:r>
      <w:r w:rsidR="00C94333" w:rsidRPr="002D34E8">
        <w:rPr>
          <w:szCs w:val="24"/>
        </w:rPr>
        <w:t> </w:t>
      </w:r>
      <w:r w:rsidRPr="002D34E8">
        <w:rPr>
          <w:szCs w:val="24"/>
        </w:rPr>
        <w:t>eurot või kuni kolmekordses väärteo tulemusel teenitud kasule või ära hoitud kahjule vastavas summas või kuni 15</w:t>
      </w:r>
      <w:r w:rsidR="00C94333" w:rsidRPr="002D34E8">
        <w:rPr>
          <w:szCs w:val="24"/>
        </w:rPr>
        <w:t> </w:t>
      </w:r>
      <w:r w:rsidRPr="002D34E8">
        <w:rPr>
          <w:szCs w:val="24"/>
        </w:rPr>
        <w:t xml:space="preserve">protsenti juriidilise isiku või tema </w:t>
      </w:r>
      <w:r w:rsidRPr="00B34D1B">
        <w:rPr>
          <w:szCs w:val="24"/>
        </w:rPr>
        <w:t>konsolideerimisgrupi konsolideeritud käibest</w:t>
      </w:r>
      <w:r w:rsidRPr="002D34E8">
        <w:rPr>
          <w:szCs w:val="24"/>
        </w:rPr>
        <w:t>.</w:t>
      </w:r>
    </w:p>
    <w:p w14:paraId="0C9C1118" w14:textId="77777777" w:rsidR="00085C11" w:rsidRPr="002D34E8" w:rsidRDefault="00085C11" w:rsidP="00743FBC">
      <w:pPr>
        <w:tabs>
          <w:tab w:val="left" w:pos="1710"/>
          <w:tab w:val="center" w:pos="4535"/>
        </w:tabs>
        <w:spacing w:after="0" w:line="240" w:lineRule="auto"/>
        <w:jc w:val="both"/>
        <w:rPr>
          <w:rFonts w:cs="Times New Roman"/>
          <w:b/>
          <w:bCs/>
          <w:szCs w:val="24"/>
        </w:rPr>
      </w:pPr>
    </w:p>
    <w:p w14:paraId="524511BE" w14:textId="2D1E020F" w:rsidR="007017F7" w:rsidRPr="002D34E8" w:rsidRDefault="007017F7" w:rsidP="00743FBC">
      <w:pPr>
        <w:spacing w:after="0" w:line="240" w:lineRule="auto"/>
        <w:rPr>
          <w:rFonts w:asciiTheme="majorBidi" w:hAnsiTheme="majorBidi" w:cstheme="majorBidi"/>
          <w:b/>
          <w:bCs/>
          <w:szCs w:val="24"/>
        </w:rPr>
      </w:pPr>
      <w:bookmarkStart w:id="220" w:name="_Hlk134690438"/>
      <w:r w:rsidRPr="002D34E8">
        <w:rPr>
          <w:rFonts w:cs="Times New Roman"/>
          <w:b/>
          <w:bCs/>
          <w:szCs w:val="24"/>
        </w:rPr>
        <w:t xml:space="preserve">§ </w:t>
      </w:r>
      <w:r w:rsidR="009C5334" w:rsidRPr="002D34E8">
        <w:rPr>
          <w:rFonts w:cs="Times New Roman"/>
          <w:b/>
          <w:bCs/>
          <w:szCs w:val="24"/>
        </w:rPr>
        <w:t>4</w:t>
      </w:r>
      <w:r w:rsidR="00893DD5" w:rsidRPr="002D34E8">
        <w:rPr>
          <w:rFonts w:cs="Times New Roman"/>
          <w:b/>
          <w:bCs/>
          <w:szCs w:val="24"/>
        </w:rPr>
        <w:t>3</w:t>
      </w:r>
      <w:r w:rsidRPr="002D34E8">
        <w:rPr>
          <w:rFonts w:cs="Times New Roman"/>
          <w:b/>
          <w:bCs/>
          <w:szCs w:val="24"/>
        </w:rPr>
        <w:t xml:space="preserve">. </w:t>
      </w:r>
      <w:r w:rsidR="00A31543" w:rsidRPr="002D34E8">
        <w:rPr>
          <w:rFonts w:asciiTheme="majorBidi" w:hAnsiTheme="majorBidi" w:cstheme="majorBidi"/>
          <w:b/>
          <w:bCs/>
          <w:szCs w:val="24"/>
        </w:rPr>
        <w:t>T</w:t>
      </w:r>
      <w:r w:rsidR="0036524D" w:rsidRPr="002D34E8">
        <w:rPr>
          <w:rFonts w:asciiTheme="majorBidi" w:hAnsiTheme="majorBidi" w:cstheme="majorBidi"/>
          <w:b/>
          <w:bCs/>
          <w:szCs w:val="24"/>
        </w:rPr>
        <w:t>eabe</w:t>
      </w:r>
      <w:r w:rsidR="008006F9" w:rsidRPr="002D34E8">
        <w:rPr>
          <w:rFonts w:asciiTheme="majorBidi" w:hAnsiTheme="majorBidi" w:cstheme="majorBidi"/>
          <w:b/>
          <w:bCs/>
          <w:szCs w:val="24"/>
        </w:rPr>
        <w:t xml:space="preserve"> </w:t>
      </w:r>
      <w:r w:rsidRPr="002D34E8">
        <w:rPr>
          <w:rFonts w:asciiTheme="majorBidi" w:hAnsiTheme="majorBidi" w:cstheme="majorBidi"/>
          <w:b/>
          <w:bCs/>
          <w:szCs w:val="24"/>
        </w:rPr>
        <w:t>esitam</w:t>
      </w:r>
      <w:r w:rsidR="00A31543" w:rsidRPr="002D34E8">
        <w:rPr>
          <w:rFonts w:asciiTheme="majorBidi" w:hAnsiTheme="majorBidi" w:cstheme="majorBidi"/>
          <w:b/>
          <w:bCs/>
          <w:szCs w:val="24"/>
        </w:rPr>
        <w:t>ise kohustuse rikkumine</w:t>
      </w:r>
      <w:bookmarkEnd w:id="220"/>
    </w:p>
    <w:p w14:paraId="5BF804BE" w14:textId="77777777" w:rsidR="00755D9C" w:rsidRPr="002D34E8" w:rsidRDefault="00755D9C" w:rsidP="00743FBC">
      <w:pPr>
        <w:spacing w:after="0" w:line="240" w:lineRule="auto"/>
        <w:rPr>
          <w:rFonts w:cs="Times New Roman"/>
          <w:b/>
          <w:bCs/>
          <w:szCs w:val="24"/>
        </w:rPr>
      </w:pPr>
    </w:p>
    <w:p w14:paraId="5629D727" w14:textId="551BEF3F" w:rsidR="001738AC" w:rsidRPr="002D34E8" w:rsidRDefault="00A31543" w:rsidP="00743FBC">
      <w:pPr>
        <w:spacing w:after="0" w:line="240" w:lineRule="auto"/>
        <w:jc w:val="both"/>
        <w:rPr>
          <w:rFonts w:cs="Times New Roman"/>
          <w:bCs/>
          <w:i/>
          <w:szCs w:val="24"/>
        </w:rPr>
      </w:pPr>
      <w:r w:rsidRPr="002D34E8">
        <w:rPr>
          <w:rStyle w:val="cf01"/>
          <w:rFonts w:ascii="Times New Roman" w:hAnsi="Times New Roman" w:cs="Times New Roman"/>
          <w:i w:val="0"/>
          <w:iCs w:val="0"/>
          <w:sz w:val="24"/>
          <w:szCs w:val="24"/>
        </w:rPr>
        <w:t>(</w:t>
      </w:r>
      <w:r w:rsidR="00B45977" w:rsidRPr="002D34E8">
        <w:rPr>
          <w:rStyle w:val="cf01"/>
          <w:rFonts w:ascii="Times New Roman" w:hAnsi="Times New Roman" w:cs="Times New Roman"/>
          <w:i w:val="0"/>
          <w:iCs w:val="0"/>
          <w:sz w:val="24"/>
          <w:szCs w:val="24"/>
        </w:rPr>
        <w:t>1) Käesoleva seaduse</w:t>
      </w:r>
      <w:r w:rsidR="00B7724C" w:rsidRPr="002D34E8">
        <w:rPr>
          <w:rStyle w:val="cf01"/>
          <w:rFonts w:ascii="Times New Roman" w:hAnsi="Times New Roman" w:cs="Times New Roman"/>
          <w:i w:val="0"/>
          <w:iCs w:val="0"/>
          <w:sz w:val="24"/>
          <w:szCs w:val="24"/>
        </w:rPr>
        <w:t xml:space="preserve"> §</w:t>
      </w:r>
      <w:r w:rsidR="00EB444F" w:rsidRPr="002D34E8">
        <w:rPr>
          <w:rStyle w:val="cf01"/>
          <w:rFonts w:ascii="Times New Roman" w:hAnsi="Times New Roman" w:cs="Times New Roman"/>
          <w:i w:val="0"/>
          <w:iCs w:val="0"/>
          <w:sz w:val="24"/>
          <w:szCs w:val="24"/>
        </w:rPr>
        <w:t>-s</w:t>
      </w:r>
      <w:r w:rsidR="00B7724C" w:rsidRPr="002D34E8">
        <w:rPr>
          <w:rStyle w:val="cf01"/>
          <w:rFonts w:ascii="Times New Roman" w:hAnsi="Times New Roman" w:cs="Times New Roman"/>
          <w:i w:val="0"/>
          <w:iCs w:val="0"/>
          <w:sz w:val="24"/>
          <w:szCs w:val="24"/>
        </w:rPr>
        <w:t xml:space="preserve"> 1</w:t>
      </w:r>
      <w:r w:rsidR="00893DD5" w:rsidRPr="002D34E8">
        <w:rPr>
          <w:rStyle w:val="cf01"/>
          <w:rFonts w:ascii="Times New Roman" w:hAnsi="Times New Roman" w:cs="Times New Roman"/>
          <w:i w:val="0"/>
          <w:iCs w:val="0"/>
          <w:sz w:val="24"/>
          <w:szCs w:val="24"/>
        </w:rPr>
        <w:t>5</w:t>
      </w:r>
      <w:r w:rsidR="00B45977" w:rsidRPr="002D34E8">
        <w:rPr>
          <w:rStyle w:val="cf01"/>
          <w:rFonts w:ascii="Times New Roman" w:hAnsi="Times New Roman" w:cs="Times New Roman"/>
          <w:i w:val="0"/>
          <w:iCs w:val="0"/>
          <w:sz w:val="24"/>
          <w:szCs w:val="24"/>
        </w:rPr>
        <w:t xml:space="preserve"> sätestatud aruan</w:t>
      </w:r>
      <w:r w:rsidRPr="002D34E8">
        <w:rPr>
          <w:rStyle w:val="cf01"/>
          <w:rFonts w:ascii="Times New Roman" w:hAnsi="Times New Roman" w:cs="Times New Roman"/>
          <w:i w:val="0"/>
          <w:iCs w:val="0"/>
          <w:sz w:val="24"/>
          <w:szCs w:val="24"/>
        </w:rPr>
        <w:t>de</w:t>
      </w:r>
      <w:r w:rsidR="00B45977" w:rsidRPr="002D34E8">
        <w:rPr>
          <w:rStyle w:val="cf01"/>
          <w:rFonts w:ascii="Times New Roman" w:hAnsi="Times New Roman" w:cs="Times New Roman"/>
          <w:i w:val="0"/>
          <w:iCs w:val="0"/>
          <w:sz w:val="24"/>
          <w:szCs w:val="24"/>
        </w:rPr>
        <w:t>, dokumen</w:t>
      </w:r>
      <w:r w:rsidRPr="002D34E8">
        <w:rPr>
          <w:rStyle w:val="cf01"/>
          <w:rFonts w:ascii="Times New Roman" w:hAnsi="Times New Roman" w:cs="Times New Roman"/>
          <w:i w:val="0"/>
          <w:iCs w:val="0"/>
          <w:sz w:val="24"/>
          <w:szCs w:val="24"/>
        </w:rPr>
        <w:t>di</w:t>
      </w:r>
      <w:r w:rsidR="00B45977" w:rsidRPr="002D34E8">
        <w:rPr>
          <w:rStyle w:val="cf01"/>
          <w:rFonts w:ascii="Times New Roman" w:hAnsi="Times New Roman" w:cs="Times New Roman"/>
          <w:i w:val="0"/>
          <w:iCs w:val="0"/>
          <w:sz w:val="24"/>
          <w:szCs w:val="24"/>
        </w:rPr>
        <w:t>, selgitus</w:t>
      </w:r>
      <w:r w:rsidRPr="002D34E8">
        <w:rPr>
          <w:rStyle w:val="cf01"/>
          <w:rFonts w:ascii="Times New Roman" w:hAnsi="Times New Roman" w:cs="Times New Roman"/>
          <w:i w:val="0"/>
          <w:iCs w:val="0"/>
          <w:sz w:val="24"/>
          <w:szCs w:val="24"/>
        </w:rPr>
        <w:t>e</w:t>
      </w:r>
      <w:r w:rsidR="00B45977" w:rsidRPr="002D34E8">
        <w:rPr>
          <w:rStyle w:val="cf01"/>
          <w:rFonts w:ascii="Times New Roman" w:hAnsi="Times New Roman" w:cs="Times New Roman"/>
          <w:i w:val="0"/>
          <w:iCs w:val="0"/>
          <w:sz w:val="24"/>
          <w:szCs w:val="24"/>
        </w:rPr>
        <w:t xml:space="preserve"> või muu teabe, mille es</w:t>
      </w:r>
      <w:r w:rsidRPr="002D34E8">
        <w:rPr>
          <w:rStyle w:val="cf01"/>
          <w:rFonts w:ascii="Times New Roman" w:hAnsi="Times New Roman" w:cs="Times New Roman"/>
          <w:i w:val="0"/>
          <w:iCs w:val="0"/>
          <w:sz w:val="24"/>
          <w:szCs w:val="24"/>
        </w:rPr>
        <w:t xml:space="preserve">itamise </w:t>
      </w:r>
      <w:r w:rsidR="00B45977" w:rsidRPr="002D34E8">
        <w:rPr>
          <w:rStyle w:val="cf01"/>
          <w:rFonts w:ascii="Times New Roman" w:hAnsi="Times New Roman" w:cs="Times New Roman"/>
          <w:i w:val="0"/>
          <w:iCs w:val="0"/>
          <w:sz w:val="24"/>
          <w:szCs w:val="24"/>
        </w:rPr>
        <w:t xml:space="preserve">kohustus ei tulene </w:t>
      </w:r>
      <w:r w:rsidR="00B45977" w:rsidRPr="002D34E8">
        <w:rPr>
          <w:rFonts w:cs="Times New Roman"/>
          <w:szCs w:val="24"/>
        </w:rPr>
        <w:t>Euroopa Parlamendi ja nõukogu määrus</w:t>
      </w:r>
      <w:r w:rsidR="00755D9C" w:rsidRPr="002D34E8">
        <w:rPr>
          <w:rFonts w:cs="Times New Roman"/>
          <w:szCs w:val="24"/>
        </w:rPr>
        <w:t>t</w:t>
      </w:r>
      <w:r w:rsidR="00B45977" w:rsidRPr="002D34E8">
        <w:rPr>
          <w:rFonts w:cs="Times New Roman"/>
          <w:szCs w:val="24"/>
        </w:rPr>
        <w:t>est</w:t>
      </w:r>
      <w:r w:rsidR="00755D9C" w:rsidRPr="002D34E8">
        <w:rPr>
          <w:rFonts w:cs="Times New Roman"/>
          <w:szCs w:val="24"/>
        </w:rPr>
        <w:t xml:space="preserve"> </w:t>
      </w:r>
      <w:r w:rsidR="00755D9C" w:rsidRPr="002D34E8">
        <w:rPr>
          <w:rFonts w:cs="Times New Roman"/>
          <w:szCs w:val="24"/>
          <w:shd w:val="clear" w:color="auto" w:fill="FFFFFF"/>
        </w:rPr>
        <w:t xml:space="preserve">(EL) 2022/2554 </w:t>
      </w:r>
      <w:r w:rsidR="00D04E4F" w:rsidRPr="002D34E8">
        <w:rPr>
          <w:rFonts w:cs="Times New Roman"/>
          <w:szCs w:val="24"/>
        </w:rPr>
        <w:t>või</w:t>
      </w:r>
      <w:r w:rsidR="00755D9C" w:rsidRPr="002D34E8">
        <w:rPr>
          <w:rFonts w:cs="Times New Roman"/>
          <w:szCs w:val="24"/>
        </w:rPr>
        <w:t xml:space="preserve"> </w:t>
      </w:r>
      <w:r w:rsidR="00B45977" w:rsidRPr="002D34E8">
        <w:rPr>
          <w:rFonts w:cs="Times New Roman"/>
          <w:szCs w:val="24"/>
          <w:shd w:val="clear" w:color="auto" w:fill="FFFFFF"/>
        </w:rPr>
        <w:t>(EL) 202</w:t>
      </w:r>
      <w:r w:rsidR="00755D9C" w:rsidRPr="002D34E8">
        <w:rPr>
          <w:rFonts w:cs="Times New Roman"/>
          <w:szCs w:val="24"/>
          <w:shd w:val="clear" w:color="auto" w:fill="FFFFFF"/>
        </w:rPr>
        <w:t>3</w:t>
      </w:r>
      <w:r w:rsidR="00B45977" w:rsidRPr="002D34E8">
        <w:rPr>
          <w:rFonts w:cs="Times New Roman"/>
          <w:szCs w:val="24"/>
          <w:shd w:val="clear" w:color="auto" w:fill="FFFFFF"/>
        </w:rPr>
        <w:t>/</w:t>
      </w:r>
      <w:r w:rsidR="00755D9C" w:rsidRPr="002D34E8">
        <w:rPr>
          <w:rFonts w:cs="Times New Roman"/>
          <w:szCs w:val="24"/>
          <w:shd w:val="clear" w:color="auto" w:fill="FFFFFF"/>
        </w:rPr>
        <w:t>1114</w:t>
      </w:r>
      <w:r w:rsidR="00B45977" w:rsidRPr="002D34E8">
        <w:rPr>
          <w:rFonts w:cs="Times New Roman"/>
          <w:i/>
          <w:szCs w:val="24"/>
          <w:shd w:val="clear" w:color="auto" w:fill="FFFFFF"/>
        </w:rPr>
        <w:t>,</w:t>
      </w:r>
      <w:r w:rsidR="000E085A" w:rsidRPr="002D34E8">
        <w:rPr>
          <w:rFonts w:cs="Times New Roman"/>
          <w:iCs/>
          <w:szCs w:val="24"/>
          <w:shd w:val="clear" w:color="auto" w:fill="FFFFFF"/>
        </w:rPr>
        <w:t xml:space="preserve"> </w:t>
      </w:r>
      <w:r w:rsidR="00B45977" w:rsidRPr="002D34E8">
        <w:rPr>
          <w:rStyle w:val="cf01"/>
          <w:rFonts w:ascii="Times New Roman" w:hAnsi="Times New Roman" w:cs="Times New Roman"/>
          <w:i w:val="0"/>
          <w:iCs w:val="0"/>
          <w:sz w:val="24"/>
          <w:szCs w:val="24"/>
        </w:rPr>
        <w:t>esitamisest keeldumise või mitteõigeaegse esitamise või ebaõige või puuduliku teabe esitamise kohustuse rikkumise eest või andmete esitamise eest sellisel kujul, mis ei võimaldanud järelevalve teostamist</w:t>
      </w:r>
      <w:r w:rsidR="001779BC" w:rsidRPr="002D34E8">
        <w:rPr>
          <w:rStyle w:val="cf01"/>
          <w:rFonts w:ascii="Times New Roman" w:hAnsi="Times New Roman" w:cs="Times New Roman"/>
          <w:i w:val="0"/>
          <w:iCs w:val="0"/>
          <w:sz w:val="24"/>
          <w:szCs w:val="24"/>
        </w:rPr>
        <w:t>,</w:t>
      </w:r>
      <w:r w:rsidRPr="002D34E8">
        <w:rPr>
          <w:rStyle w:val="cf01"/>
          <w:rFonts w:ascii="Times New Roman" w:hAnsi="Times New Roman" w:cs="Times New Roman"/>
          <w:i w:val="0"/>
          <w:iCs w:val="0"/>
          <w:sz w:val="24"/>
          <w:szCs w:val="24"/>
        </w:rPr>
        <w:t xml:space="preserve"> </w:t>
      </w:r>
      <w:r w:rsidRPr="002D34E8">
        <w:rPr>
          <w:rFonts w:cs="Times New Roman"/>
          <w:bCs/>
          <w:i/>
          <w:szCs w:val="24"/>
        </w:rPr>
        <w:t>–</w:t>
      </w:r>
    </w:p>
    <w:p w14:paraId="161FAECF" w14:textId="5E00E1A0" w:rsidR="007017F7" w:rsidRPr="002D34E8" w:rsidRDefault="007017F7" w:rsidP="00743FBC">
      <w:pPr>
        <w:spacing w:after="0" w:line="240" w:lineRule="auto"/>
        <w:jc w:val="both"/>
        <w:rPr>
          <w:szCs w:val="24"/>
        </w:rPr>
      </w:pPr>
      <w:r w:rsidRPr="002D34E8">
        <w:rPr>
          <w:szCs w:val="24"/>
        </w:rPr>
        <w:t>karistatakse rahatrahviga kuni 700</w:t>
      </w:r>
      <w:r w:rsidR="00C94333" w:rsidRPr="002D34E8">
        <w:rPr>
          <w:szCs w:val="24"/>
        </w:rPr>
        <w:t> </w:t>
      </w:r>
      <w:r w:rsidRPr="002D34E8">
        <w:rPr>
          <w:szCs w:val="24"/>
        </w:rPr>
        <w:t>000</w:t>
      </w:r>
      <w:r w:rsidR="00C94333" w:rsidRPr="002D34E8">
        <w:rPr>
          <w:szCs w:val="24"/>
        </w:rPr>
        <w:t> </w:t>
      </w:r>
      <w:r w:rsidRPr="002D34E8">
        <w:rPr>
          <w:szCs w:val="24"/>
        </w:rPr>
        <w:t>eurot või kuni kahekordses väärteo tulemusel teenitud kasule või ära hoitud kahjule vastavas summas.</w:t>
      </w:r>
    </w:p>
    <w:p w14:paraId="14EFF784" w14:textId="77777777" w:rsidR="007017F7" w:rsidRPr="002D34E8" w:rsidRDefault="007017F7" w:rsidP="00743FBC">
      <w:pPr>
        <w:spacing w:after="0" w:line="240" w:lineRule="auto"/>
        <w:jc w:val="both"/>
        <w:rPr>
          <w:rFonts w:cs="Times New Roman"/>
          <w:bCs/>
          <w:szCs w:val="24"/>
        </w:rPr>
      </w:pPr>
    </w:p>
    <w:p w14:paraId="58820AFF" w14:textId="77777777" w:rsidR="007017F7" w:rsidRPr="002D34E8" w:rsidRDefault="007017F7" w:rsidP="00743FBC">
      <w:pPr>
        <w:spacing w:after="0" w:line="240" w:lineRule="auto"/>
        <w:jc w:val="both"/>
        <w:rPr>
          <w:rFonts w:cs="Times New Roman"/>
          <w:bCs/>
          <w:szCs w:val="24"/>
        </w:rPr>
      </w:pPr>
      <w:r w:rsidRPr="002D34E8">
        <w:rPr>
          <w:rFonts w:cs="Times New Roman"/>
          <w:bCs/>
          <w:szCs w:val="24"/>
        </w:rPr>
        <w:t>(2) Sama teo eest, kui selle on toime pannud juriidiline isik, –</w:t>
      </w:r>
    </w:p>
    <w:p w14:paraId="303E1F2D" w14:textId="78C01E69" w:rsidR="007017F7" w:rsidRPr="002D34E8" w:rsidRDefault="00CA0974" w:rsidP="00743FBC">
      <w:pPr>
        <w:spacing w:after="0" w:line="240" w:lineRule="auto"/>
        <w:jc w:val="both"/>
        <w:rPr>
          <w:rFonts w:cs="Times New Roman"/>
          <w:b/>
          <w:bCs/>
          <w:szCs w:val="24"/>
        </w:rPr>
      </w:pPr>
      <w:r w:rsidRPr="002D34E8">
        <w:rPr>
          <w:szCs w:val="24"/>
        </w:rPr>
        <w:t xml:space="preserve">karistatakse rahatrahviga </w:t>
      </w:r>
      <w:r w:rsidRPr="002D34E8">
        <w:rPr>
          <w:rFonts w:asciiTheme="majorBidi" w:hAnsiTheme="majorBidi" w:cstheme="majorBidi"/>
          <w:szCs w:val="24"/>
        </w:rPr>
        <w:t xml:space="preserve">kuni </w:t>
      </w:r>
      <w:r w:rsidRPr="002D34E8">
        <w:rPr>
          <w:szCs w:val="24"/>
        </w:rPr>
        <w:t>5</w:t>
      </w:r>
      <w:r w:rsidR="00C94333" w:rsidRPr="002D34E8">
        <w:rPr>
          <w:szCs w:val="24"/>
        </w:rPr>
        <w:t> </w:t>
      </w:r>
      <w:r w:rsidRPr="002D34E8">
        <w:rPr>
          <w:szCs w:val="24"/>
        </w:rPr>
        <w:t>000</w:t>
      </w:r>
      <w:r w:rsidR="00C94333" w:rsidRPr="002D34E8">
        <w:rPr>
          <w:szCs w:val="24"/>
        </w:rPr>
        <w:t> </w:t>
      </w:r>
      <w:r w:rsidRPr="002D34E8">
        <w:rPr>
          <w:szCs w:val="24"/>
        </w:rPr>
        <w:t>000</w:t>
      </w:r>
      <w:r w:rsidR="00C94333" w:rsidRPr="002D34E8">
        <w:rPr>
          <w:szCs w:val="24"/>
        </w:rPr>
        <w:t> </w:t>
      </w:r>
      <w:r w:rsidRPr="002D34E8">
        <w:rPr>
          <w:szCs w:val="24"/>
        </w:rPr>
        <w:t>eurot või kuni kahekordses väärteo tulemusel teenitud kasule või ära hoitud kahjule vastavas summas või kuni viis protsenti juriidilise isiku või tema konsolideerimisgrupi konsolideeritud käibest.</w:t>
      </w:r>
    </w:p>
    <w:p w14:paraId="610CF3F2" w14:textId="77777777" w:rsidR="007017F7" w:rsidRPr="002D34E8" w:rsidRDefault="007017F7" w:rsidP="00743FBC">
      <w:pPr>
        <w:spacing w:after="0" w:line="240" w:lineRule="auto"/>
        <w:jc w:val="both"/>
        <w:rPr>
          <w:rFonts w:cs="Times New Roman"/>
          <w:b/>
          <w:bCs/>
          <w:szCs w:val="24"/>
        </w:rPr>
      </w:pPr>
    </w:p>
    <w:p w14:paraId="5A488089" w14:textId="70F7761D" w:rsidR="00085C11" w:rsidRPr="002D34E8" w:rsidRDefault="00085C11" w:rsidP="00743FBC">
      <w:pPr>
        <w:spacing w:after="0" w:line="240" w:lineRule="auto"/>
        <w:jc w:val="both"/>
        <w:rPr>
          <w:rFonts w:cs="Times New Roman"/>
          <w:b/>
          <w:bCs/>
          <w:szCs w:val="24"/>
        </w:rPr>
      </w:pPr>
      <w:bookmarkStart w:id="221" w:name="_Hlk134690445"/>
      <w:r w:rsidRPr="002D34E8">
        <w:rPr>
          <w:rFonts w:cs="Times New Roman"/>
          <w:b/>
          <w:bCs/>
          <w:szCs w:val="24"/>
        </w:rPr>
        <w:t xml:space="preserve">§ </w:t>
      </w:r>
      <w:r w:rsidR="00A31543" w:rsidRPr="002D34E8">
        <w:rPr>
          <w:rFonts w:cs="Times New Roman"/>
          <w:b/>
          <w:bCs/>
          <w:szCs w:val="24"/>
        </w:rPr>
        <w:t>4</w:t>
      </w:r>
      <w:r w:rsidR="00893DD5" w:rsidRPr="002D34E8">
        <w:rPr>
          <w:rFonts w:cs="Times New Roman"/>
          <w:b/>
          <w:bCs/>
          <w:szCs w:val="24"/>
        </w:rPr>
        <w:t>4</w:t>
      </w:r>
      <w:r w:rsidRPr="002D34E8">
        <w:rPr>
          <w:rFonts w:cs="Times New Roman"/>
          <w:b/>
          <w:bCs/>
          <w:szCs w:val="24"/>
        </w:rPr>
        <w:t xml:space="preserve">. </w:t>
      </w:r>
      <w:r w:rsidR="001027D5" w:rsidRPr="002D34E8">
        <w:rPr>
          <w:rFonts w:cs="Times New Roman"/>
          <w:b/>
          <w:bCs/>
          <w:szCs w:val="24"/>
        </w:rPr>
        <w:t>Digitaalse tegevuskerksuse</w:t>
      </w:r>
      <w:r w:rsidRPr="002D34E8">
        <w:rPr>
          <w:rFonts w:cs="Times New Roman"/>
          <w:b/>
          <w:bCs/>
          <w:szCs w:val="24"/>
        </w:rPr>
        <w:t xml:space="preserve"> nõuete rikkumine</w:t>
      </w:r>
    </w:p>
    <w:bookmarkEnd w:id="221"/>
    <w:p w14:paraId="2A77F82A" w14:textId="77777777" w:rsidR="00085C11" w:rsidRPr="002D34E8" w:rsidRDefault="00085C11" w:rsidP="00743FBC">
      <w:pPr>
        <w:spacing w:after="0" w:line="240" w:lineRule="auto"/>
        <w:jc w:val="both"/>
        <w:rPr>
          <w:rFonts w:cs="Times New Roman"/>
          <w:bCs/>
          <w:szCs w:val="24"/>
        </w:rPr>
      </w:pPr>
    </w:p>
    <w:p w14:paraId="5778286A" w14:textId="5F00D79B" w:rsidR="00085C11" w:rsidRPr="002D34E8" w:rsidRDefault="00085C11" w:rsidP="00743FBC">
      <w:pPr>
        <w:spacing w:after="0" w:line="240" w:lineRule="auto"/>
        <w:jc w:val="both"/>
        <w:rPr>
          <w:rFonts w:cs="Times New Roman"/>
          <w:szCs w:val="24"/>
        </w:rPr>
      </w:pPr>
      <w:r w:rsidRPr="002D34E8">
        <w:rPr>
          <w:rFonts w:cs="Times New Roman"/>
          <w:bCs/>
          <w:szCs w:val="24"/>
        </w:rPr>
        <w:lastRenderedPageBreak/>
        <w:t xml:space="preserve">(1) </w:t>
      </w:r>
      <w:r w:rsidR="00C410EE" w:rsidRPr="002D34E8">
        <w:rPr>
          <w:rFonts w:cs="Times New Roman"/>
          <w:szCs w:val="24"/>
        </w:rPr>
        <w:t xml:space="preserve">Euroopa Parlamendi ja nõukogu määruse </w:t>
      </w:r>
      <w:r w:rsidR="00C410EE" w:rsidRPr="002D34E8">
        <w:rPr>
          <w:rFonts w:cs="Times New Roman"/>
          <w:szCs w:val="24"/>
          <w:shd w:val="clear" w:color="auto" w:fill="FFFFFF"/>
        </w:rPr>
        <w:t>(EL) 2022/2554 artiklis 5–14 või 16–18, artikli</w:t>
      </w:r>
      <w:r w:rsidR="00EE1CDB" w:rsidRPr="002D34E8">
        <w:rPr>
          <w:rFonts w:cs="Times New Roman"/>
          <w:szCs w:val="24"/>
          <w:shd w:val="clear" w:color="auto" w:fill="FFFFFF"/>
        </w:rPr>
        <w:t> </w:t>
      </w:r>
      <w:r w:rsidR="00C410EE" w:rsidRPr="002D34E8">
        <w:rPr>
          <w:rFonts w:cs="Times New Roman"/>
          <w:szCs w:val="24"/>
          <w:shd w:val="clear" w:color="auto" w:fill="FFFFFF"/>
        </w:rPr>
        <w:t>19 lõikes 1 või 3–5, artiklis 24 või 25, artikli 26 lõikes 1–8, artiklis 27, artikli 28 lõikes 1–8, artiklis</w:t>
      </w:r>
      <w:r w:rsidR="0009152F" w:rsidRPr="002D34E8">
        <w:rPr>
          <w:rFonts w:cs="Times New Roman"/>
          <w:szCs w:val="24"/>
          <w:shd w:val="clear" w:color="auto" w:fill="FFFFFF"/>
        </w:rPr>
        <w:t> </w:t>
      </w:r>
      <w:r w:rsidR="00C410EE" w:rsidRPr="002D34E8">
        <w:rPr>
          <w:rFonts w:cs="Times New Roman"/>
          <w:szCs w:val="24"/>
          <w:shd w:val="clear" w:color="auto" w:fill="FFFFFF"/>
        </w:rPr>
        <w:t xml:space="preserve">29, artikli 30 lõikes 1–4 või artikli 42 lõikes 3 sätestatud nõuete rikkumise eest </w:t>
      </w:r>
      <w:r w:rsidRPr="002D34E8">
        <w:rPr>
          <w:rFonts w:cs="Times New Roman"/>
          <w:szCs w:val="24"/>
        </w:rPr>
        <w:t xml:space="preserve">– </w:t>
      </w:r>
    </w:p>
    <w:p w14:paraId="37B35D73" w14:textId="4B258FE6" w:rsidR="00085C11" w:rsidRPr="002D34E8" w:rsidRDefault="00085C11" w:rsidP="00743FBC">
      <w:pPr>
        <w:spacing w:after="0" w:line="240" w:lineRule="auto"/>
        <w:jc w:val="both"/>
        <w:rPr>
          <w:rFonts w:cs="Times New Roman"/>
          <w:szCs w:val="24"/>
        </w:rPr>
      </w:pPr>
      <w:r w:rsidRPr="002D34E8">
        <w:rPr>
          <w:rFonts w:cs="Times New Roman"/>
          <w:szCs w:val="24"/>
        </w:rPr>
        <w:t>karistatakse rahatrahviga kuni</w:t>
      </w:r>
      <w:r w:rsidR="00EE1CDB" w:rsidRPr="002D34E8">
        <w:rPr>
          <w:rFonts w:cs="Times New Roman"/>
          <w:szCs w:val="24"/>
        </w:rPr>
        <w:t xml:space="preserve"> </w:t>
      </w:r>
      <w:r w:rsidR="00AB6C22" w:rsidRPr="002D34E8">
        <w:rPr>
          <w:rFonts w:cs="Times New Roman"/>
          <w:szCs w:val="24"/>
        </w:rPr>
        <w:t>7</w:t>
      </w:r>
      <w:r w:rsidRPr="002D34E8">
        <w:rPr>
          <w:rFonts w:cs="Times New Roman"/>
          <w:szCs w:val="24"/>
        </w:rPr>
        <w:t>00</w:t>
      </w:r>
      <w:r w:rsidR="00EE1CDB" w:rsidRPr="002D34E8">
        <w:rPr>
          <w:rFonts w:cs="Times New Roman"/>
          <w:szCs w:val="24"/>
        </w:rPr>
        <w:t> </w:t>
      </w:r>
      <w:r w:rsidRPr="002D34E8">
        <w:rPr>
          <w:rFonts w:cs="Times New Roman"/>
          <w:szCs w:val="24"/>
        </w:rPr>
        <w:t>000</w:t>
      </w:r>
      <w:r w:rsidR="00EE1CDB" w:rsidRPr="002D34E8">
        <w:rPr>
          <w:rFonts w:cs="Times New Roman"/>
          <w:szCs w:val="24"/>
        </w:rPr>
        <w:t> </w:t>
      </w:r>
      <w:r w:rsidRPr="002D34E8">
        <w:rPr>
          <w:rFonts w:cs="Times New Roman"/>
          <w:szCs w:val="24"/>
        </w:rPr>
        <w:t xml:space="preserve">eurot või kuni kahekordse väärteo tulemusel teenitud kasule või ära hoitud kahjule vastavas summas. </w:t>
      </w:r>
    </w:p>
    <w:p w14:paraId="7714D0AD" w14:textId="77777777" w:rsidR="00085C11" w:rsidRPr="002D34E8" w:rsidRDefault="00085C11" w:rsidP="00743FBC">
      <w:pPr>
        <w:spacing w:after="0" w:line="240" w:lineRule="auto"/>
        <w:jc w:val="both"/>
        <w:rPr>
          <w:rFonts w:cs="Times New Roman"/>
          <w:szCs w:val="24"/>
        </w:rPr>
      </w:pPr>
    </w:p>
    <w:p w14:paraId="74967D1F" w14:textId="77777777" w:rsidR="00085C11" w:rsidRPr="002D34E8" w:rsidRDefault="00085C11" w:rsidP="00743FBC">
      <w:pPr>
        <w:spacing w:after="0" w:line="240" w:lineRule="auto"/>
        <w:jc w:val="both"/>
        <w:rPr>
          <w:rFonts w:cs="Times New Roman"/>
          <w:szCs w:val="24"/>
        </w:rPr>
      </w:pPr>
      <w:r w:rsidRPr="002D34E8">
        <w:rPr>
          <w:rFonts w:cs="Times New Roman"/>
          <w:szCs w:val="24"/>
        </w:rPr>
        <w:t xml:space="preserve">(2) Sama teo eest, kui selle on toime pannud juriidiline isik, – </w:t>
      </w:r>
    </w:p>
    <w:p w14:paraId="4C4B0D44" w14:textId="425D94AF" w:rsidR="00085C11" w:rsidRPr="002D34E8" w:rsidRDefault="00085C11" w:rsidP="00743FBC">
      <w:pPr>
        <w:spacing w:after="0" w:line="240" w:lineRule="auto"/>
        <w:jc w:val="both"/>
        <w:rPr>
          <w:rFonts w:cs="Times New Roman"/>
          <w:szCs w:val="24"/>
        </w:rPr>
      </w:pPr>
      <w:r w:rsidRPr="002D34E8">
        <w:rPr>
          <w:rFonts w:cs="Times New Roman"/>
          <w:szCs w:val="24"/>
        </w:rPr>
        <w:t>karistatakse rahatrahviga kuni 5 000</w:t>
      </w:r>
      <w:r w:rsidR="00581301" w:rsidRPr="002D34E8">
        <w:rPr>
          <w:rFonts w:cs="Times New Roman"/>
          <w:szCs w:val="24"/>
        </w:rPr>
        <w:t> </w:t>
      </w:r>
      <w:r w:rsidRPr="002D34E8">
        <w:rPr>
          <w:rFonts w:cs="Times New Roman"/>
          <w:szCs w:val="24"/>
        </w:rPr>
        <w:t>000</w:t>
      </w:r>
      <w:r w:rsidR="00581301" w:rsidRPr="002D34E8">
        <w:rPr>
          <w:rFonts w:cs="Times New Roman"/>
          <w:szCs w:val="24"/>
        </w:rPr>
        <w:t> </w:t>
      </w:r>
      <w:r w:rsidRPr="002D34E8">
        <w:rPr>
          <w:rFonts w:cs="Times New Roman"/>
          <w:szCs w:val="24"/>
        </w:rPr>
        <w:t>eurot või kuni kahekordse väärteo tulemusel teenitud kasule või ära hoitud kahjule vastas summas või kuni kümme protsenti juriidilise isiku või tema konsolideerimisgrupi konsolideeritud käibest.</w:t>
      </w:r>
    </w:p>
    <w:p w14:paraId="7648BF0B" w14:textId="77777777" w:rsidR="00085C11" w:rsidRPr="002D34E8" w:rsidRDefault="00085C11" w:rsidP="00743FBC">
      <w:pPr>
        <w:spacing w:after="0" w:line="240" w:lineRule="auto"/>
        <w:jc w:val="both"/>
        <w:rPr>
          <w:rFonts w:cs="Times New Roman"/>
          <w:szCs w:val="24"/>
        </w:rPr>
      </w:pPr>
    </w:p>
    <w:p w14:paraId="5494C4DE" w14:textId="61905E2E" w:rsidR="00085C11" w:rsidRPr="002D34E8" w:rsidRDefault="00085C11" w:rsidP="00743FBC">
      <w:pPr>
        <w:spacing w:after="0" w:line="240" w:lineRule="auto"/>
        <w:jc w:val="both"/>
        <w:rPr>
          <w:rFonts w:cs="Times New Roman"/>
          <w:b/>
          <w:szCs w:val="24"/>
        </w:rPr>
      </w:pPr>
      <w:bookmarkStart w:id="222" w:name="_Hlk134690462"/>
      <w:r w:rsidRPr="002D34E8">
        <w:rPr>
          <w:rFonts w:cs="Times New Roman"/>
          <w:b/>
          <w:szCs w:val="24"/>
        </w:rPr>
        <w:t>§</w:t>
      </w:r>
      <w:r w:rsidR="00581301" w:rsidRPr="002D34E8">
        <w:rPr>
          <w:rFonts w:cs="Times New Roman"/>
          <w:b/>
          <w:szCs w:val="24"/>
        </w:rPr>
        <w:t> </w:t>
      </w:r>
      <w:r w:rsidR="001E5979" w:rsidRPr="002D34E8">
        <w:rPr>
          <w:rFonts w:cs="Times New Roman"/>
          <w:b/>
          <w:szCs w:val="24"/>
        </w:rPr>
        <w:t>4</w:t>
      </w:r>
      <w:r w:rsidR="00893DD5" w:rsidRPr="002D34E8">
        <w:rPr>
          <w:rFonts w:cs="Times New Roman"/>
          <w:b/>
          <w:szCs w:val="24"/>
        </w:rPr>
        <w:t>5</w:t>
      </w:r>
      <w:r w:rsidRPr="002D34E8">
        <w:rPr>
          <w:rFonts w:cs="Times New Roman"/>
          <w:b/>
          <w:szCs w:val="24"/>
        </w:rPr>
        <w:t xml:space="preserve">. </w:t>
      </w:r>
      <w:r w:rsidR="007034CD" w:rsidRPr="002D34E8">
        <w:rPr>
          <w:rFonts w:cs="Times New Roman"/>
          <w:b/>
          <w:szCs w:val="24"/>
        </w:rPr>
        <w:t xml:space="preserve">Krüptovarateenuse osutaja </w:t>
      </w:r>
      <w:r w:rsidR="00A31543" w:rsidRPr="002D34E8">
        <w:rPr>
          <w:rFonts w:cs="Times New Roman"/>
          <w:b/>
          <w:szCs w:val="24"/>
        </w:rPr>
        <w:t xml:space="preserve">ja varapõhise tokeni emitendi </w:t>
      </w:r>
      <w:r w:rsidRPr="002D34E8">
        <w:rPr>
          <w:rFonts w:cs="Times New Roman"/>
          <w:b/>
          <w:szCs w:val="24"/>
        </w:rPr>
        <w:t>jagunemise, ümberkujundamise, ühinemise või lõpetamisega seotud nõuete rikkumine</w:t>
      </w:r>
    </w:p>
    <w:bookmarkEnd w:id="222"/>
    <w:p w14:paraId="6A515F13" w14:textId="77777777" w:rsidR="00085C11" w:rsidRPr="002D34E8" w:rsidRDefault="00085C11" w:rsidP="00743FBC">
      <w:pPr>
        <w:spacing w:after="0" w:line="240" w:lineRule="auto"/>
        <w:jc w:val="both"/>
        <w:rPr>
          <w:rFonts w:cs="Times New Roman"/>
          <w:szCs w:val="24"/>
        </w:rPr>
      </w:pPr>
    </w:p>
    <w:p w14:paraId="4EB9415B" w14:textId="3C7BFDE7" w:rsidR="00085C11" w:rsidRPr="002D34E8" w:rsidRDefault="00085C11" w:rsidP="00743FBC">
      <w:pPr>
        <w:spacing w:after="0" w:line="240" w:lineRule="auto"/>
        <w:jc w:val="both"/>
        <w:rPr>
          <w:rFonts w:cs="Times New Roman"/>
          <w:szCs w:val="24"/>
        </w:rPr>
      </w:pPr>
      <w:r w:rsidRPr="002D34E8">
        <w:rPr>
          <w:rFonts w:cs="Times New Roman"/>
          <w:szCs w:val="24"/>
        </w:rPr>
        <w:t xml:space="preserve">(1) Käesolevas seaduses </w:t>
      </w:r>
      <w:bookmarkStart w:id="223" w:name="_Hlk152682956"/>
      <w:r w:rsidR="00B63788" w:rsidRPr="002D34E8">
        <w:rPr>
          <w:rFonts w:cs="Times New Roman"/>
          <w:szCs w:val="24"/>
        </w:rPr>
        <w:t xml:space="preserve">§-des 19–23 </w:t>
      </w:r>
      <w:bookmarkEnd w:id="223"/>
      <w:r w:rsidRPr="002D34E8">
        <w:rPr>
          <w:rFonts w:cs="Times New Roman"/>
          <w:szCs w:val="24"/>
        </w:rPr>
        <w:t xml:space="preserve">sätestatud </w:t>
      </w:r>
      <w:r w:rsidR="00046786" w:rsidRPr="002D34E8">
        <w:rPr>
          <w:rFonts w:cs="Times New Roman"/>
          <w:szCs w:val="24"/>
        </w:rPr>
        <w:t>krüptovara</w:t>
      </w:r>
      <w:r w:rsidRPr="002D34E8">
        <w:rPr>
          <w:rFonts w:cs="Times New Roman"/>
          <w:szCs w:val="24"/>
        </w:rPr>
        <w:t>teenuse</w:t>
      </w:r>
      <w:r w:rsidR="00046786" w:rsidRPr="002D34E8">
        <w:rPr>
          <w:rFonts w:cs="Times New Roman"/>
          <w:szCs w:val="24"/>
        </w:rPr>
        <w:t xml:space="preserve"> </w:t>
      </w:r>
      <w:r w:rsidRPr="002D34E8">
        <w:rPr>
          <w:rFonts w:cs="Times New Roman"/>
          <w:szCs w:val="24"/>
        </w:rPr>
        <w:t xml:space="preserve">osutaja </w:t>
      </w:r>
      <w:r w:rsidR="00A31543" w:rsidRPr="002D34E8">
        <w:rPr>
          <w:rFonts w:cs="Times New Roman"/>
          <w:szCs w:val="24"/>
        </w:rPr>
        <w:t xml:space="preserve">ja varapõhise tokeni emitendi </w:t>
      </w:r>
      <w:r w:rsidRPr="002D34E8">
        <w:rPr>
          <w:rFonts w:cs="Times New Roman"/>
          <w:szCs w:val="24"/>
        </w:rPr>
        <w:t>jagunemise, ümberkujundamise, ühinemise ja lõpetamisega seotud piirangute või nõuete rikkumise eest −</w:t>
      </w:r>
    </w:p>
    <w:p w14:paraId="340D17A7" w14:textId="33D6E927" w:rsidR="00085C11" w:rsidRPr="002D34E8" w:rsidRDefault="00085C11" w:rsidP="00743FBC">
      <w:pPr>
        <w:spacing w:after="0" w:line="240" w:lineRule="auto"/>
        <w:jc w:val="both"/>
        <w:rPr>
          <w:rFonts w:cs="Times New Roman"/>
          <w:szCs w:val="24"/>
        </w:rPr>
      </w:pPr>
      <w:r w:rsidRPr="002D34E8">
        <w:rPr>
          <w:rFonts w:cs="Times New Roman"/>
          <w:szCs w:val="24"/>
        </w:rPr>
        <w:t>karistatakse rahatrahviga kuni 300</w:t>
      </w:r>
      <w:r w:rsidR="00581301" w:rsidRPr="002D34E8">
        <w:rPr>
          <w:rFonts w:cs="Times New Roman"/>
          <w:szCs w:val="24"/>
        </w:rPr>
        <w:t> </w:t>
      </w:r>
      <w:r w:rsidRPr="002D34E8">
        <w:rPr>
          <w:rFonts w:cs="Times New Roman"/>
          <w:szCs w:val="24"/>
        </w:rPr>
        <w:t>trahviühikut.</w:t>
      </w:r>
    </w:p>
    <w:p w14:paraId="7551221A" w14:textId="77777777" w:rsidR="00085C11" w:rsidRPr="002D34E8" w:rsidRDefault="00085C11" w:rsidP="00743FBC">
      <w:pPr>
        <w:spacing w:after="0" w:line="240" w:lineRule="auto"/>
        <w:jc w:val="both"/>
        <w:rPr>
          <w:rFonts w:cs="Times New Roman"/>
          <w:szCs w:val="24"/>
        </w:rPr>
      </w:pPr>
    </w:p>
    <w:p w14:paraId="449647BD" w14:textId="77777777" w:rsidR="00085C11" w:rsidRPr="002D34E8" w:rsidRDefault="00085C11" w:rsidP="00743FBC">
      <w:pPr>
        <w:spacing w:after="0" w:line="240" w:lineRule="auto"/>
        <w:jc w:val="both"/>
        <w:rPr>
          <w:rFonts w:cs="Times New Roman"/>
          <w:szCs w:val="24"/>
        </w:rPr>
      </w:pPr>
      <w:r w:rsidRPr="002D34E8">
        <w:rPr>
          <w:rFonts w:cs="Times New Roman"/>
          <w:szCs w:val="24"/>
        </w:rPr>
        <w:t>(2) Sama teo eest, kui selle on toime pannud juriidiline isik, −</w:t>
      </w:r>
    </w:p>
    <w:p w14:paraId="544B0715" w14:textId="74C23405" w:rsidR="00085C11" w:rsidRPr="002D34E8" w:rsidRDefault="00085C11" w:rsidP="00743FBC">
      <w:pPr>
        <w:spacing w:after="0" w:line="240" w:lineRule="auto"/>
        <w:jc w:val="both"/>
        <w:rPr>
          <w:rFonts w:cs="Times New Roman"/>
          <w:szCs w:val="24"/>
        </w:rPr>
      </w:pPr>
      <w:r w:rsidRPr="002D34E8">
        <w:rPr>
          <w:rFonts w:cs="Times New Roman"/>
          <w:szCs w:val="24"/>
        </w:rPr>
        <w:t>karistatakse rahatrahviga kuni 400</w:t>
      </w:r>
      <w:r w:rsidR="00581301" w:rsidRPr="002D34E8">
        <w:rPr>
          <w:rFonts w:cs="Times New Roman"/>
          <w:szCs w:val="24"/>
        </w:rPr>
        <w:t> </w:t>
      </w:r>
      <w:r w:rsidRPr="002D34E8">
        <w:rPr>
          <w:rFonts w:cs="Times New Roman"/>
          <w:szCs w:val="24"/>
        </w:rPr>
        <w:t>000</w:t>
      </w:r>
      <w:r w:rsidR="00581301" w:rsidRPr="002D34E8">
        <w:rPr>
          <w:rFonts w:cs="Times New Roman"/>
          <w:szCs w:val="24"/>
        </w:rPr>
        <w:t> </w:t>
      </w:r>
      <w:r w:rsidRPr="002D34E8">
        <w:rPr>
          <w:rFonts w:cs="Times New Roman"/>
          <w:szCs w:val="24"/>
        </w:rPr>
        <w:t>eurot.</w:t>
      </w:r>
    </w:p>
    <w:p w14:paraId="5D5BA045" w14:textId="77777777" w:rsidR="00085C11" w:rsidRPr="002D34E8" w:rsidRDefault="00085C11" w:rsidP="00743FBC">
      <w:pPr>
        <w:spacing w:after="0" w:line="240" w:lineRule="auto"/>
        <w:jc w:val="both"/>
        <w:rPr>
          <w:rFonts w:cs="Times New Roman"/>
          <w:szCs w:val="24"/>
        </w:rPr>
      </w:pPr>
    </w:p>
    <w:p w14:paraId="4E1EE8E3" w14:textId="2C002037" w:rsidR="00085C11" w:rsidRPr="002D34E8" w:rsidRDefault="00085C11" w:rsidP="00743FBC">
      <w:pPr>
        <w:spacing w:after="0" w:line="240" w:lineRule="auto"/>
        <w:jc w:val="both"/>
        <w:rPr>
          <w:rFonts w:asciiTheme="majorBidi" w:hAnsiTheme="majorBidi" w:cstheme="majorBidi"/>
          <w:b/>
          <w:bCs/>
          <w:szCs w:val="24"/>
        </w:rPr>
      </w:pPr>
      <w:bookmarkStart w:id="224" w:name="_Hlk134690469"/>
      <w:r w:rsidRPr="002D34E8">
        <w:rPr>
          <w:rFonts w:asciiTheme="majorBidi" w:hAnsiTheme="majorBidi" w:cstheme="majorBidi"/>
          <w:b/>
          <w:bCs/>
          <w:szCs w:val="24"/>
        </w:rPr>
        <w:t xml:space="preserve">§ </w:t>
      </w:r>
      <w:r w:rsidR="00924504" w:rsidRPr="002D34E8">
        <w:rPr>
          <w:rFonts w:asciiTheme="majorBidi" w:hAnsiTheme="majorBidi" w:cstheme="majorBidi"/>
          <w:b/>
          <w:bCs/>
          <w:szCs w:val="24"/>
        </w:rPr>
        <w:t>4</w:t>
      </w:r>
      <w:r w:rsidR="00893DD5" w:rsidRPr="002D34E8">
        <w:rPr>
          <w:rFonts w:asciiTheme="majorBidi" w:hAnsiTheme="majorBidi" w:cstheme="majorBidi"/>
          <w:b/>
          <w:bCs/>
          <w:szCs w:val="24"/>
        </w:rPr>
        <w:t>6</w:t>
      </w:r>
      <w:r w:rsidRPr="002D34E8">
        <w:rPr>
          <w:rFonts w:asciiTheme="majorBidi" w:hAnsiTheme="majorBidi" w:cstheme="majorBidi"/>
          <w:b/>
          <w:bCs/>
          <w:szCs w:val="24"/>
        </w:rPr>
        <w:t xml:space="preserve">. </w:t>
      </w:r>
      <w:bookmarkStart w:id="225" w:name="_Hlk131675044"/>
      <w:r w:rsidRPr="002D34E8">
        <w:rPr>
          <w:rFonts w:asciiTheme="majorBidi" w:hAnsiTheme="majorBidi" w:cstheme="majorBidi"/>
          <w:b/>
          <w:bCs/>
          <w:szCs w:val="24"/>
        </w:rPr>
        <w:t xml:space="preserve">Juriidilise isiku ja </w:t>
      </w:r>
      <w:commentRangeStart w:id="226"/>
      <w:r w:rsidRPr="002D34E8">
        <w:rPr>
          <w:rFonts w:asciiTheme="majorBidi" w:hAnsiTheme="majorBidi" w:cstheme="majorBidi"/>
          <w:b/>
          <w:bCs/>
          <w:szCs w:val="24"/>
        </w:rPr>
        <w:t>konsolideerimisgrupi käive</w:t>
      </w:r>
      <w:commentRangeEnd w:id="226"/>
      <w:r w:rsidR="00374337">
        <w:rPr>
          <w:rStyle w:val="Kommentaariviide"/>
        </w:rPr>
        <w:commentReference w:id="226"/>
      </w:r>
    </w:p>
    <w:bookmarkEnd w:id="224"/>
    <w:bookmarkEnd w:id="225"/>
    <w:p w14:paraId="12D919DE" w14:textId="77777777" w:rsidR="00085C11" w:rsidRPr="002D34E8" w:rsidRDefault="00085C11" w:rsidP="00743FBC">
      <w:pPr>
        <w:spacing w:after="0" w:line="240" w:lineRule="auto"/>
        <w:jc w:val="both"/>
        <w:rPr>
          <w:rFonts w:asciiTheme="majorBidi" w:hAnsiTheme="majorBidi" w:cstheme="majorBidi"/>
          <w:b/>
          <w:bCs/>
          <w:szCs w:val="24"/>
        </w:rPr>
      </w:pPr>
    </w:p>
    <w:p w14:paraId="2DC2257A" w14:textId="77777777" w:rsidR="00085C11" w:rsidRPr="002D34E8" w:rsidRDefault="00085C11" w:rsidP="00743FBC">
      <w:pPr>
        <w:spacing w:after="0" w:line="240" w:lineRule="auto"/>
        <w:jc w:val="both"/>
        <w:rPr>
          <w:rFonts w:asciiTheme="majorBidi" w:hAnsiTheme="majorBidi" w:cstheme="majorBidi"/>
          <w:szCs w:val="24"/>
        </w:rPr>
      </w:pPr>
      <w:r w:rsidRPr="002D34E8">
        <w:rPr>
          <w:szCs w:val="24"/>
        </w:rPr>
        <w:t>Käesolevas peatükis nimetatud juriidilise isiku käive on aastane kogukäive vastavalt viimasele kättesaadavale juhtimisorgani kinnitatud raamatupidamise aruandele. Kui juriidiline isik on emaettevõtja või sellise emaettevõtja tütarettevõtja, kes peab koostama konsolideeritud finantsaruandeid, siis on käesoleva lõike esimeses lauses nimetatud kogukäive aastane kogukäive või vastav tululiik viimase kättesaadava konsolideeritud raamatupidamise aruande järgi, mille on heaks kiitnud kõrgeima taseme emaettevõtja juhtimisorgan.</w:t>
      </w:r>
    </w:p>
    <w:p w14:paraId="0C248C45" w14:textId="77777777" w:rsidR="00085C11" w:rsidRPr="002D34E8" w:rsidRDefault="00085C11" w:rsidP="00743FBC">
      <w:pPr>
        <w:spacing w:after="0" w:line="240" w:lineRule="auto"/>
        <w:jc w:val="both"/>
        <w:rPr>
          <w:rFonts w:asciiTheme="majorBidi" w:hAnsiTheme="majorBidi" w:cstheme="majorBidi"/>
          <w:b/>
          <w:szCs w:val="24"/>
        </w:rPr>
      </w:pPr>
    </w:p>
    <w:p w14:paraId="4FAEAC76" w14:textId="5A7C316E" w:rsidR="00085C11" w:rsidRPr="002D34E8" w:rsidRDefault="00085C11" w:rsidP="00743FBC">
      <w:pPr>
        <w:pStyle w:val="Pealkiri2"/>
        <w:spacing w:before="0" w:line="240" w:lineRule="auto"/>
        <w:jc w:val="both"/>
        <w:rPr>
          <w:rFonts w:cs="Times New Roman"/>
          <w:szCs w:val="24"/>
        </w:rPr>
      </w:pPr>
      <w:bookmarkStart w:id="227" w:name="_Toc48637205"/>
      <w:bookmarkStart w:id="228" w:name="_Toc108170651"/>
      <w:bookmarkStart w:id="229" w:name="_Hlk134690478"/>
      <w:r w:rsidRPr="002D34E8">
        <w:t xml:space="preserve">§ </w:t>
      </w:r>
      <w:r w:rsidR="003B7EE5" w:rsidRPr="002D34E8">
        <w:t>4</w:t>
      </w:r>
      <w:r w:rsidR="00893DD5" w:rsidRPr="002D34E8">
        <w:t>7</w:t>
      </w:r>
      <w:r w:rsidRPr="002D34E8">
        <w:rPr>
          <w:rFonts w:cs="Times New Roman"/>
          <w:szCs w:val="24"/>
        </w:rPr>
        <w:t>. Menetlus</w:t>
      </w:r>
      <w:bookmarkEnd w:id="227"/>
      <w:bookmarkEnd w:id="228"/>
    </w:p>
    <w:bookmarkEnd w:id="229"/>
    <w:p w14:paraId="7B1AF93D" w14:textId="77777777" w:rsidR="00085C11" w:rsidRPr="002D34E8" w:rsidRDefault="00085C11" w:rsidP="00743FBC">
      <w:pPr>
        <w:spacing w:after="0" w:line="240" w:lineRule="auto"/>
        <w:jc w:val="both"/>
        <w:rPr>
          <w:rFonts w:cs="Times New Roman"/>
          <w:szCs w:val="24"/>
        </w:rPr>
      </w:pPr>
    </w:p>
    <w:p w14:paraId="54D89936" w14:textId="56AA42C4" w:rsidR="00085C11" w:rsidRPr="002D34E8" w:rsidRDefault="00411CC9" w:rsidP="00743FBC">
      <w:pPr>
        <w:spacing w:after="0" w:line="240" w:lineRule="auto"/>
        <w:jc w:val="both"/>
        <w:rPr>
          <w:rFonts w:cs="Times New Roman"/>
          <w:szCs w:val="24"/>
        </w:rPr>
      </w:pPr>
      <w:r w:rsidRPr="002D34E8">
        <w:rPr>
          <w:rFonts w:cs="Times New Roman"/>
          <w:szCs w:val="24"/>
        </w:rPr>
        <w:t xml:space="preserve">(1) </w:t>
      </w:r>
      <w:r w:rsidR="00085C11" w:rsidRPr="002D34E8">
        <w:rPr>
          <w:rFonts w:cs="Times New Roman"/>
          <w:szCs w:val="24"/>
        </w:rPr>
        <w:t>Käesolevas peatükis sätestatud väärtegude kohtuväline menetleja on Finantsinspektsioon.</w:t>
      </w:r>
    </w:p>
    <w:p w14:paraId="099FABC9" w14:textId="77777777" w:rsidR="00411CC9" w:rsidRPr="002D34E8" w:rsidRDefault="00411CC9" w:rsidP="00743FBC">
      <w:pPr>
        <w:spacing w:after="0" w:line="240" w:lineRule="auto"/>
        <w:jc w:val="both"/>
        <w:rPr>
          <w:rFonts w:cs="Times New Roman"/>
          <w:szCs w:val="24"/>
        </w:rPr>
      </w:pPr>
    </w:p>
    <w:p w14:paraId="6F189B88" w14:textId="7E53F56C" w:rsidR="00411CC9" w:rsidRPr="002D34E8" w:rsidRDefault="00411CC9" w:rsidP="00743FBC">
      <w:pPr>
        <w:spacing w:after="0" w:line="240" w:lineRule="auto"/>
        <w:jc w:val="both"/>
        <w:rPr>
          <w:rFonts w:asciiTheme="majorBidi" w:hAnsiTheme="majorBidi" w:cstheme="majorBidi"/>
          <w:b/>
          <w:szCs w:val="24"/>
        </w:rPr>
      </w:pPr>
      <w:r w:rsidRPr="002D34E8">
        <w:rPr>
          <w:szCs w:val="24"/>
        </w:rPr>
        <w:t xml:space="preserve">(2) Käesolevas peatükis sätestatud </w:t>
      </w:r>
      <w:bookmarkStart w:id="230" w:name="_Hlk156565591"/>
      <w:r w:rsidRPr="002D34E8">
        <w:rPr>
          <w:szCs w:val="24"/>
        </w:rPr>
        <w:t>väärtegude aegumistähtaeg on kolm aastat.</w:t>
      </w:r>
    </w:p>
    <w:bookmarkEnd w:id="230"/>
    <w:p w14:paraId="1CD02505" w14:textId="77777777" w:rsidR="00813828" w:rsidRPr="002D34E8" w:rsidRDefault="00813828" w:rsidP="00743FBC">
      <w:pPr>
        <w:spacing w:after="0" w:line="240" w:lineRule="auto"/>
        <w:jc w:val="both"/>
        <w:rPr>
          <w:rFonts w:cs="Times New Roman"/>
          <w:szCs w:val="24"/>
        </w:rPr>
      </w:pPr>
    </w:p>
    <w:p w14:paraId="6BAAD038" w14:textId="087CD671" w:rsidR="008B20EF" w:rsidRPr="002D34E8" w:rsidRDefault="00A31543" w:rsidP="00743FBC">
      <w:pPr>
        <w:pStyle w:val="Pealkiri1"/>
        <w:spacing w:before="0" w:line="240" w:lineRule="auto"/>
        <w:rPr>
          <w:rFonts w:cs="Times New Roman"/>
          <w:sz w:val="24"/>
          <w:szCs w:val="24"/>
        </w:rPr>
      </w:pPr>
      <w:bookmarkStart w:id="231" w:name="_Hlk134690487"/>
      <w:r w:rsidRPr="002D34E8">
        <w:rPr>
          <w:rFonts w:cs="Times New Roman"/>
          <w:sz w:val="24"/>
          <w:szCs w:val="24"/>
        </w:rPr>
        <w:t>9</w:t>
      </w:r>
      <w:r w:rsidR="008B20EF" w:rsidRPr="002D34E8">
        <w:rPr>
          <w:rFonts w:cs="Times New Roman"/>
          <w:sz w:val="24"/>
          <w:szCs w:val="24"/>
        </w:rPr>
        <w:t>. peatükk</w:t>
      </w:r>
      <w:bookmarkEnd w:id="0"/>
    </w:p>
    <w:p w14:paraId="1302F500" w14:textId="77777777" w:rsidR="008B20EF" w:rsidRPr="002D34E8" w:rsidRDefault="008B20EF" w:rsidP="00743FBC">
      <w:pPr>
        <w:pStyle w:val="Pealkiri1"/>
        <w:spacing w:before="0" w:line="240" w:lineRule="auto"/>
        <w:rPr>
          <w:rFonts w:cs="Times New Roman"/>
          <w:sz w:val="24"/>
          <w:szCs w:val="24"/>
        </w:rPr>
      </w:pPr>
      <w:bookmarkStart w:id="232" w:name="_Toc48637207"/>
      <w:r w:rsidRPr="002D34E8">
        <w:rPr>
          <w:rFonts w:cs="Times New Roman"/>
          <w:sz w:val="24"/>
          <w:szCs w:val="24"/>
        </w:rPr>
        <w:t>Rakendussätted</w:t>
      </w:r>
      <w:bookmarkEnd w:id="232"/>
    </w:p>
    <w:p w14:paraId="737DAFD4" w14:textId="77777777" w:rsidR="008B20EF" w:rsidRPr="002D34E8" w:rsidRDefault="008B20EF" w:rsidP="00743FBC">
      <w:pPr>
        <w:pStyle w:val="Pealkiri1"/>
        <w:spacing w:before="0" w:line="240" w:lineRule="auto"/>
        <w:rPr>
          <w:rFonts w:cs="Times New Roman"/>
          <w:sz w:val="24"/>
          <w:szCs w:val="24"/>
        </w:rPr>
      </w:pPr>
      <w:bookmarkStart w:id="233" w:name="_Toc48637208"/>
      <w:bookmarkEnd w:id="231"/>
    </w:p>
    <w:p w14:paraId="37CF4603" w14:textId="77777777" w:rsidR="008B20EF" w:rsidRPr="002D34E8" w:rsidRDefault="008B20EF" w:rsidP="00743FBC">
      <w:pPr>
        <w:pStyle w:val="Pealkiri1"/>
        <w:spacing w:before="0" w:line="240" w:lineRule="auto"/>
        <w:rPr>
          <w:rFonts w:cs="Times New Roman"/>
          <w:sz w:val="24"/>
          <w:szCs w:val="24"/>
        </w:rPr>
      </w:pPr>
      <w:bookmarkStart w:id="234" w:name="_Hlk134690506"/>
      <w:r w:rsidRPr="002D34E8">
        <w:rPr>
          <w:rFonts w:cs="Times New Roman"/>
          <w:sz w:val="24"/>
          <w:szCs w:val="24"/>
        </w:rPr>
        <w:t>1. jagu</w:t>
      </w:r>
      <w:bookmarkEnd w:id="233"/>
    </w:p>
    <w:p w14:paraId="25BDAD72" w14:textId="02573C64" w:rsidR="008B20EF" w:rsidRPr="00691F85" w:rsidRDefault="007901B8" w:rsidP="00743FBC">
      <w:pPr>
        <w:pStyle w:val="Pealkiri1"/>
        <w:spacing w:before="0" w:line="240" w:lineRule="auto"/>
        <w:rPr>
          <w:rFonts w:cs="Times New Roman"/>
          <w:sz w:val="24"/>
          <w:szCs w:val="24"/>
        </w:rPr>
      </w:pPr>
      <w:bookmarkStart w:id="235" w:name="_Toc48637209"/>
      <w:del w:id="236" w:author="Iivika Sale" w:date="2024-01-18T16:00:00Z">
        <w:r w:rsidRPr="00691F85" w:rsidDel="00691F85">
          <w:rPr>
            <w:rFonts w:cs="Times New Roman"/>
            <w:sz w:val="24"/>
            <w:szCs w:val="24"/>
          </w:rPr>
          <w:delText>Rakenduss</w:delText>
        </w:r>
        <w:r w:rsidR="008B20EF" w:rsidRPr="00691F85" w:rsidDel="00691F85">
          <w:rPr>
            <w:rFonts w:cs="Times New Roman"/>
            <w:sz w:val="24"/>
            <w:szCs w:val="24"/>
          </w:rPr>
          <w:delText>ätted</w:delText>
        </w:r>
        <w:bookmarkStart w:id="237" w:name="jg1"/>
        <w:bookmarkEnd w:id="235"/>
        <w:bookmarkEnd w:id="237"/>
        <w:r w:rsidR="00112359" w:rsidRPr="00691F85" w:rsidDel="00691F85">
          <w:rPr>
            <w:rFonts w:cs="Times New Roman"/>
            <w:sz w:val="24"/>
            <w:szCs w:val="24"/>
          </w:rPr>
          <w:delText xml:space="preserve"> ja </w:delText>
        </w:r>
      </w:del>
      <w:ins w:id="238" w:author="Iivika Sale" w:date="2024-01-18T16:00:00Z">
        <w:r w:rsidR="00691F85">
          <w:rPr>
            <w:rFonts w:cs="Times New Roman"/>
            <w:sz w:val="24"/>
            <w:szCs w:val="24"/>
          </w:rPr>
          <w:t>Ü</w:t>
        </w:r>
      </w:ins>
      <w:del w:id="239" w:author="Iivika Sale" w:date="2024-01-18T16:00:00Z">
        <w:r w:rsidR="00112359" w:rsidRPr="00691F85" w:rsidDel="00691F85">
          <w:rPr>
            <w:rFonts w:cs="Times New Roman"/>
            <w:sz w:val="24"/>
            <w:szCs w:val="24"/>
          </w:rPr>
          <w:delText>ü</w:delText>
        </w:r>
      </w:del>
      <w:r w:rsidR="00D40952" w:rsidRPr="00691F85">
        <w:rPr>
          <w:rFonts w:cs="Times New Roman"/>
          <w:sz w:val="24"/>
          <w:szCs w:val="24"/>
        </w:rPr>
        <w:t>leminekusätted</w:t>
      </w:r>
    </w:p>
    <w:bookmarkEnd w:id="234"/>
    <w:p w14:paraId="78B3A569" w14:textId="77777777" w:rsidR="008B20EF" w:rsidRPr="002D34E8" w:rsidRDefault="008B20EF" w:rsidP="00743FBC">
      <w:pPr>
        <w:spacing w:after="0" w:line="240" w:lineRule="auto"/>
        <w:jc w:val="both"/>
        <w:rPr>
          <w:rFonts w:cs="Times New Roman"/>
          <w:b/>
          <w:bCs/>
          <w:szCs w:val="24"/>
        </w:rPr>
      </w:pPr>
    </w:p>
    <w:p w14:paraId="1B023695" w14:textId="31895969" w:rsidR="00A31529" w:rsidRPr="002D34E8" w:rsidRDefault="00A31529" w:rsidP="00743FBC">
      <w:pPr>
        <w:pStyle w:val="Pealkiri2"/>
        <w:spacing w:before="0" w:line="240" w:lineRule="auto"/>
        <w:jc w:val="both"/>
        <w:rPr>
          <w:rFonts w:cs="Times New Roman"/>
          <w:szCs w:val="24"/>
        </w:rPr>
      </w:pPr>
      <w:bookmarkStart w:id="240" w:name="_Toc48637210"/>
      <w:bookmarkStart w:id="241" w:name="_Hlk134690525"/>
      <w:bookmarkStart w:id="242" w:name="_Toc48637211"/>
      <w:r w:rsidRPr="002D34E8">
        <w:rPr>
          <w:rFonts w:cs="Times New Roman"/>
          <w:szCs w:val="24"/>
        </w:rPr>
        <w:t>§ 4</w:t>
      </w:r>
      <w:r w:rsidR="00893DD5" w:rsidRPr="002D34E8">
        <w:rPr>
          <w:rFonts w:cs="Times New Roman"/>
          <w:szCs w:val="24"/>
        </w:rPr>
        <w:t>8</w:t>
      </w:r>
      <w:r w:rsidRPr="002D34E8">
        <w:rPr>
          <w:rFonts w:cs="Times New Roman"/>
          <w:szCs w:val="24"/>
        </w:rPr>
        <w:t>. </w:t>
      </w:r>
      <w:r w:rsidR="00D378EB" w:rsidRPr="002D34E8">
        <w:rPr>
          <w:rFonts w:cs="Times New Roman"/>
          <w:szCs w:val="24"/>
        </w:rPr>
        <w:t>Käesoleva seaduse rakendamine ja t</w:t>
      </w:r>
      <w:r w:rsidRPr="002D34E8">
        <w:rPr>
          <w:rFonts w:cs="Times New Roman"/>
          <w:szCs w:val="24"/>
        </w:rPr>
        <w:t>egevuse kooskõlla viimine käesoleva seaduse nõuetega</w:t>
      </w:r>
      <w:bookmarkEnd w:id="240"/>
    </w:p>
    <w:bookmarkEnd w:id="241"/>
    <w:p w14:paraId="4CD0FF1A" w14:textId="77777777" w:rsidR="00D378EB" w:rsidRPr="002D34E8" w:rsidRDefault="00D378EB" w:rsidP="00743FBC">
      <w:pPr>
        <w:spacing w:after="0" w:line="240" w:lineRule="auto"/>
        <w:jc w:val="both"/>
        <w:rPr>
          <w:rFonts w:cs="Times New Roman"/>
          <w:szCs w:val="24"/>
        </w:rPr>
      </w:pPr>
    </w:p>
    <w:p w14:paraId="0AFE89DD" w14:textId="1C9BAA4C" w:rsidR="007404F1" w:rsidRPr="002D34E8" w:rsidRDefault="007404F1" w:rsidP="00743FBC">
      <w:pPr>
        <w:spacing w:after="0" w:line="240" w:lineRule="auto"/>
        <w:jc w:val="both"/>
        <w:rPr>
          <w:rFonts w:cs="Times New Roman"/>
          <w:szCs w:val="24"/>
          <w:shd w:val="clear" w:color="auto" w:fill="FFFFFF"/>
        </w:rPr>
      </w:pPr>
      <w:r w:rsidRPr="002D34E8">
        <w:rPr>
          <w:rFonts w:cs="Times New Roman"/>
          <w:szCs w:val="24"/>
        </w:rPr>
        <w:t xml:space="preserve">(1) </w:t>
      </w:r>
      <w:commentRangeStart w:id="243"/>
      <w:r w:rsidR="00656BEF" w:rsidRPr="002D34E8">
        <w:rPr>
          <w:rFonts w:cs="Times New Roman"/>
          <w:szCs w:val="24"/>
        </w:rPr>
        <w:t>Isik, kes soovib osutada krüptovarateenust,</w:t>
      </w:r>
      <w:r w:rsidRPr="002D34E8">
        <w:rPr>
          <w:rFonts w:cs="Times New Roman"/>
          <w:szCs w:val="24"/>
        </w:rPr>
        <w:t xml:space="preserve"> rakendab käesolevat seadust </w:t>
      </w:r>
      <w:r w:rsidRPr="002D34E8">
        <w:rPr>
          <w:rFonts w:cs="Times New Roman"/>
          <w:szCs w:val="24"/>
          <w:shd w:val="clear" w:color="auto" w:fill="FFFFFF"/>
        </w:rPr>
        <w:t>alates</w:t>
      </w:r>
      <w:r w:rsidR="00755D9C" w:rsidRPr="002D34E8">
        <w:rPr>
          <w:rFonts w:cs="Times New Roman"/>
          <w:szCs w:val="24"/>
          <w:shd w:val="clear" w:color="auto" w:fill="FFFFFF"/>
        </w:rPr>
        <w:t xml:space="preserve"> </w:t>
      </w:r>
      <w:r w:rsidR="001156DA" w:rsidRPr="002D34E8">
        <w:rPr>
          <w:rFonts w:cs="Times New Roman"/>
          <w:szCs w:val="24"/>
          <w:shd w:val="clear" w:color="auto" w:fill="FFFFFF"/>
        </w:rPr>
        <w:t>2024.</w:t>
      </w:r>
      <w:r w:rsidR="000821E5" w:rsidRPr="002D34E8">
        <w:rPr>
          <w:rFonts w:cs="Times New Roman"/>
          <w:szCs w:val="24"/>
          <w:shd w:val="clear" w:color="auto" w:fill="FFFFFF"/>
        </w:rPr>
        <w:t> </w:t>
      </w:r>
      <w:r w:rsidR="001156DA" w:rsidRPr="002D34E8">
        <w:rPr>
          <w:rFonts w:cs="Times New Roman"/>
          <w:szCs w:val="24"/>
          <w:shd w:val="clear" w:color="auto" w:fill="FFFFFF"/>
        </w:rPr>
        <w:t>aasta 30.</w:t>
      </w:r>
      <w:r w:rsidR="000821E5" w:rsidRPr="002D34E8">
        <w:rPr>
          <w:rFonts w:cs="Times New Roman"/>
          <w:szCs w:val="24"/>
          <w:shd w:val="clear" w:color="auto" w:fill="FFFFFF"/>
        </w:rPr>
        <w:t> </w:t>
      </w:r>
      <w:r w:rsidR="001156DA" w:rsidRPr="002D34E8">
        <w:rPr>
          <w:rFonts w:cs="Times New Roman"/>
          <w:szCs w:val="24"/>
          <w:shd w:val="clear" w:color="auto" w:fill="FFFFFF"/>
        </w:rPr>
        <w:t>detsembrist</w:t>
      </w:r>
      <w:r w:rsidRPr="002D34E8">
        <w:rPr>
          <w:rFonts w:cs="Times New Roman"/>
          <w:szCs w:val="24"/>
          <w:shd w:val="clear" w:color="auto" w:fill="FFFFFF"/>
        </w:rPr>
        <w:t xml:space="preserve">, kui käesoleva paragrahvi lõikes </w:t>
      </w:r>
      <w:r w:rsidR="00656BEF" w:rsidRPr="002D34E8">
        <w:rPr>
          <w:rFonts w:cs="Times New Roman"/>
          <w:szCs w:val="24"/>
          <w:shd w:val="clear" w:color="auto" w:fill="FFFFFF"/>
        </w:rPr>
        <w:t>4</w:t>
      </w:r>
      <w:r w:rsidRPr="002D34E8">
        <w:rPr>
          <w:rFonts w:cs="Times New Roman"/>
          <w:szCs w:val="24"/>
          <w:shd w:val="clear" w:color="auto" w:fill="FFFFFF"/>
        </w:rPr>
        <w:t xml:space="preserve"> ei ole sätestatud teisiti. </w:t>
      </w:r>
      <w:commentRangeEnd w:id="243"/>
      <w:r w:rsidR="00691F85">
        <w:rPr>
          <w:rStyle w:val="Kommentaariviide"/>
        </w:rPr>
        <w:commentReference w:id="243"/>
      </w:r>
    </w:p>
    <w:p w14:paraId="71531A4E" w14:textId="77777777" w:rsidR="007404F1" w:rsidRPr="002D34E8" w:rsidRDefault="007404F1" w:rsidP="00743FBC">
      <w:pPr>
        <w:spacing w:after="0" w:line="240" w:lineRule="auto"/>
        <w:jc w:val="both"/>
        <w:rPr>
          <w:rFonts w:cs="Times New Roman"/>
          <w:szCs w:val="24"/>
        </w:rPr>
      </w:pPr>
    </w:p>
    <w:p w14:paraId="330C08CC" w14:textId="2E89E786" w:rsidR="007404F1" w:rsidRPr="002D34E8" w:rsidRDefault="007404F1" w:rsidP="00743FBC">
      <w:pPr>
        <w:spacing w:after="0" w:line="240" w:lineRule="auto"/>
        <w:jc w:val="both"/>
        <w:rPr>
          <w:rFonts w:cs="Times New Roman"/>
          <w:szCs w:val="24"/>
          <w:shd w:val="clear" w:color="auto" w:fill="FFFFFF"/>
        </w:rPr>
      </w:pPr>
      <w:r w:rsidRPr="002D34E8">
        <w:rPr>
          <w:rFonts w:cs="Times New Roman"/>
          <w:szCs w:val="24"/>
        </w:rPr>
        <w:t>(2)</w:t>
      </w:r>
      <w:r w:rsidR="000821E5" w:rsidRPr="002D34E8">
        <w:rPr>
          <w:rFonts w:cs="Times New Roman"/>
          <w:szCs w:val="24"/>
        </w:rPr>
        <w:t> </w:t>
      </w:r>
      <w:r w:rsidRPr="002D34E8">
        <w:rPr>
          <w:rFonts w:cs="Times New Roman"/>
          <w:szCs w:val="24"/>
        </w:rPr>
        <w:t>Varapõhise tokeni emitent ja e-raha tokeni emitent rakenda</w:t>
      </w:r>
      <w:r w:rsidR="00635E15" w:rsidRPr="002D34E8">
        <w:rPr>
          <w:rFonts w:cs="Times New Roman"/>
          <w:szCs w:val="24"/>
        </w:rPr>
        <w:t>vad</w:t>
      </w:r>
      <w:r w:rsidRPr="002D34E8">
        <w:rPr>
          <w:rFonts w:cs="Times New Roman"/>
          <w:szCs w:val="24"/>
        </w:rPr>
        <w:t xml:space="preserve"> käesolevat seadust alates </w:t>
      </w:r>
      <w:r w:rsidR="001156DA" w:rsidRPr="002D34E8">
        <w:rPr>
          <w:rFonts w:cs="Times New Roman"/>
          <w:szCs w:val="24"/>
        </w:rPr>
        <w:t>2024.</w:t>
      </w:r>
      <w:r w:rsidR="000821E5" w:rsidRPr="002D34E8">
        <w:rPr>
          <w:rFonts w:cs="Times New Roman"/>
          <w:szCs w:val="24"/>
        </w:rPr>
        <w:t> </w:t>
      </w:r>
      <w:r w:rsidR="001156DA" w:rsidRPr="002D34E8">
        <w:rPr>
          <w:rFonts w:cs="Times New Roman"/>
          <w:szCs w:val="24"/>
        </w:rPr>
        <w:t>aasta 30. juunist</w:t>
      </w:r>
      <w:r w:rsidR="00635E15" w:rsidRPr="002D34E8">
        <w:rPr>
          <w:rFonts w:cs="Times New Roman"/>
          <w:szCs w:val="24"/>
        </w:rPr>
        <w:t>. V</w:t>
      </w:r>
      <w:r w:rsidR="007A2AEB" w:rsidRPr="002D34E8">
        <w:rPr>
          <w:rFonts w:cs="Times New Roman"/>
          <w:szCs w:val="24"/>
        </w:rPr>
        <w:t>arapõhise tokeni emiten</w:t>
      </w:r>
      <w:r w:rsidR="00635E15" w:rsidRPr="002D34E8">
        <w:rPr>
          <w:rFonts w:cs="Times New Roman"/>
          <w:szCs w:val="24"/>
        </w:rPr>
        <w:t>dile kohalduvad</w:t>
      </w:r>
      <w:r w:rsidR="00635E15" w:rsidRPr="002D34E8">
        <w:rPr>
          <w:rFonts w:cs="Times New Roman"/>
          <w:szCs w:val="24"/>
          <w:shd w:val="clear" w:color="auto" w:fill="FFFFFF"/>
        </w:rPr>
        <w:t xml:space="preserve"> </w:t>
      </w:r>
      <w:r w:rsidRPr="002D34E8">
        <w:rPr>
          <w:rFonts w:cs="Times New Roman"/>
          <w:szCs w:val="24"/>
        </w:rPr>
        <w:t>Euroopa Parlamendi ja nõukogu määruse</w:t>
      </w:r>
      <w:r w:rsidRPr="002D34E8">
        <w:rPr>
          <w:szCs w:val="24"/>
        </w:rPr>
        <w:t xml:space="preserve"> </w:t>
      </w:r>
      <w:r w:rsidRPr="002D34E8">
        <w:rPr>
          <w:rFonts w:cs="Times New Roman"/>
          <w:szCs w:val="24"/>
          <w:shd w:val="clear" w:color="auto" w:fill="FFFFFF"/>
        </w:rPr>
        <w:t>(EL) 2023/</w:t>
      </w:r>
      <w:r w:rsidR="008B2386" w:rsidRPr="002D34E8">
        <w:rPr>
          <w:rFonts w:cs="Times New Roman"/>
          <w:szCs w:val="24"/>
          <w:shd w:val="clear" w:color="auto" w:fill="FFFFFF"/>
        </w:rPr>
        <w:t>1114</w:t>
      </w:r>
      <w:r w:rsidRPr="002D34E8">
        <w:rPr>
          <w:rFonts w:cs="Times New Roman"/>
          <w:szCs w:val="24"/>
          <w:shd w:val="clear" w:color="auto" w:fill="FFFFFF"/>
        </w:rPr>
        <w:t xml:space="preserve"> artikli</w:t>
      </w:r>
      <w:r w:rsidR="00487433" w:rsidRPr="002D34E8">
        <w:rPr>
          <w:rFonts w:cs="Times New Roman"/>
          <w:szCs w:val="24"/>
          <w:shd w:val="clear" w:color="auto" w:fill="FFFFFF"/>
        </w:rPr>
        <w:t> </w:t>
      </w:r>
      <w:r w:rsidRPr="002D34E8">
        <w:rPr>
          <w:rFonts w:cs="Times New Roman"/>
          <w:szCs w:val="24"/>
          <w:shd w:val="clear" w:color="auto" w:fill="FFFFFF"/>
        </w:rPr>
        <w:t>143 lõi</w:t>
      </w:r>
      <w:r w:rsidR="009A32CA" w:rsidRPr="002D34E8">
        <w:rPr>
          <w:rFonts w:cs="Times New Roman"/>
          <w:szCs w:val="24"/>
          <w:shd w:val="clear" w:color="auto" w:fill="FFFFFF"/>
        </w:rPr>
        <w:t>get</w:t>
      </w:r>
      <w:r w:rsidR="004428D9" w:rsidRPr="002D34E8">
        <w:rPr>
          <w:rFonts w:cs="Times New Roman"/>
          <w:szCs w:val="24"/>
          <w:shd w:val="clear" w:color="auto" w:fill="FFFFFF"/>
        </w:rPr>
        <w:t>es</w:t>
      </w:r>
      <w:r w:rsidRPr="002D34E8">
        <w:rPr>
          <w:rFonts w:cs="Times New Roman"/>
          <w:szCs w:val="24"/>
          <w:shd w:val="clear" w:color="auto" w:fill="FFFFFF"/>
        </w:rPr>
        <w:t xml:space="preserve"> </w:t>
      </w:r>
      <w:r w:rsidR="00635E15" w:rsidRPr="002D34E8">
        <w:rPr>
          <w:rFonts w:cs="Times New Roman"/>
          <w:szCs w:val="24"/>
          <w:shd w:val="clear" w:color="auto" w:fill="FFFFFF"/>
        </w:rPr>
        <w:t>4 ja 5 sätestatud üleminekusätted.</w:t>
      </w:r>
    </w:p>
    <w:p w14:paraId="16FBE01F" w14:textId="77777777" w:rsidR="007404F1" w:rsidRPr="002D34E8" w:rsidRDefault="007404F1" w:rsidP="00743FBC">
      <w:pPr>
        <w:spacing w:after="0" w:line="240" w:lineRule="auto"/>
        <w:jc w:val="both"/>
        <w:rPr>
          <w:rFonts w:cs="Times New Roman"/>
          <w:szCs w:val="24"/>
          <w:shd w:val="clear" w:color="auto" w:fill="FFFFFF"/>
        </w:rPr>
      </w:pPr>
    </w:p>
    <w:p w14:paraId="27DC9678" w14:textId="728D1994" w:rsidR="007404F1" w:rsidRPr="002D34E8" w:rsidRDefault="007404F1" w:rsidP="00743FBC">
      <w:pPr>
        <w:spacing w:after="0" w:line="240" w:lineRule="auto"/>
        <w:jc w:val="both"/>
        <w:rPr>
          <w:rFonts w:cs="Times New Roman"/>
          <w:szCs w:val="24"/>
        </w:rPr>
      </w:pPr>
      <w:r w:rsidRPr="002D34E8">
        <w:rPr>
          <w:rFonts w:cs="Times New Roman"/>
          <w:szCs w:val="24"/>
          <w:shd w:val="clear" w:color="auto" w:fill="FFFFFF"/>
        </w:rPr>
        <w:t>(3)</w:t>
      </w:r>
      <w:r w:rsidR="00487433" w:rsidRPr="002D34E8">
        <w:rPr>
          <w:rFonts w:cs="Times New Roman"/>
          <w:szCs w:val="24"/>
          <w:shd w:val="clear" w:color="auto" w:fill="FFFFFF"/>
        </w:rPr>
        <w:t> </w:t>
      </w:r>
      <w:r w:rsidRPr="002D34E8">
        <w:rPr>
          <w:rFonts w:cs="Times New Roman"/>
          <w:szCs w:val="24"/>
          <w:shd w:val="clear" w:color="auto" w:fill="FFFFFF"/>
        </w:rPr>
        <w:t xml:space="preserve">Muu krüptovara </w:t>
      </w:r>
      <w:r w:rsidR="007A2AEB" w:rsidRPr="002D34E8">
        <w:rPr>
          <w:rFonts w:cs="Times New Roman"/>
          <w:szCs w:val="24"/>
          <w:shd w:val="clear" w:color="auto" w:fill="FFFFFF"/>
        </w:rPr>
        <w:t xml:space="preserve">pakkuja või kauplemisele </w:t>
      </w:r>
      <w:r w:rsidR="004B04ED" w:rsidRPr="002D34E8">
        <w:rPr>
          <w:rFonts w:cs="Times New Roman"/>
          <w:szCs w:val="24"/>
          <w:shd w:val="clear" w:color="auto" w:fill="FFFFFF"/>
        </w:rPr>
        <w:t xml:space="preserve">võtmise </w:t>
      </w:r>
      <w:r w:rsidR="007A2AEB" w:rsidRPr="002D34E8">
        <w:rPr>
          <w:rFonts w:cs="Times New Roman"/>
          <w:szCs w:val="24"/>
          <w:shd w:val="clear" w:color="auto" w:fill="FFFFFF"/>
        </w:rPr>
        <w:t>taotle</w:t>
      </w:r>
      <w:r w:rsidR="004B04ED" w:rsidRPr="002D34E8">
        <w:rPr>
          <w:rFonts w:cs="Times New Roman"/>
          <w:szCs w:val="24"/>
          <w:shd w:val="clear" w:color="auto" w:fill="FFFFFF"/>
        </w:rPr>
        <w:t>ja</w:t>
      </w:r>
      <w:r w:rsidR="007A2AEB" w:rsidRPr="002D34E8">
        <w:rPr>
          <w:rFonts w:cs="Times New Roman"/>
          <w:szCs w:val="24"/>
          <w:shd w:val="clear" w:color="auto" w:fill="FFFFFF"/>
        </w:rPr>
        <w:t xml:space="preserve"> </w:t>
      </w:r>
      <w:r w:rsidRPr="002D34E8">
        <w:rPr>
          <w:rFonts w:cs="Times New Roman"/>
          <w:szCs w:val="24"/>
          <w:shd w:val="clear" w:color="auto" w:fill="FFFFFF"/>
        </w:rPr>
        <w:t xml:space="preserve">rakendab käesolevat seadust </w:t>
      </w:r>
      <w:r w:rsidR="001156DA" w:rsidRPr="002D34E8">
        <w:rPr>
          <w:rFonts w:cs="Times New Roman"/>
          <w:szCs w:val="24"/>
          <w:shd w:val="clear" w:color="auto" w:fill="FFFFFF"/>
        </w:rPr>
        <w:t>2024.</w:t>
      </w:r>
      <w:r w:rsidR="00487433" w:rsidRPr="002D34E8">
        <w:rPr>
          <w:rFonts w:cs="Times New Roman"/>
          <w:szCs w:val="24"/>
          <w:shd w:val="clear" w:color="auto" w:fill="FFFFFF"/>
        </w:rPr>
        <w:t> </w:t>
      </w:r>
      <w:r w:rsidR="001156DA" w:rsidRPr="002D34E8">
        <w:rPr>
          <w:rFonts w:cs="Times New Roman"/>
          <w:szCs w:val="24"/>
          <w:shd w:val="clear" w:color="auto" w:fill="FFFFFF"/>
        </w:rPr>
        <w:t>aasta 30.</w:t>
      </w:r>
      <w:r w:rsidR="00487433" w:rsidRPr="002D34E8">
        <w:rPr>
          <w:rFonts w:cs="Times New Roman"/>
          <w:szCs w:val="24"/>
          <w:shd w:val="clear" w:color="auto" w:fill="FFFFFF"/>
        </w:rPr>
        <w:t> </w:t>
      </w:r>
      <w:r w:rsidR="001156DA" w:rsidRPr="002D34E8">
        <w:rPr>
          <w:rFonts w:cs="Times New Roman"/>
          <w:szCs w:val="24"/>
          <w:shd w:val="clear" w:color="auto" w:fill="FFFFFF"/>
        </w:rPr>
        <w:t>detsembrist</w:t>
      </w:r>
      <w:r w:rsidRPr="002D34E8">
        <w:rPr>
          <w:rFonts w:cs="Times New Roman"/>
          <w:szCs w:val="24"/>
          <w:shd w:val="clear" w:color="auto" w:fill="FFFFFF"/>
        </w:rPr>
        <w:t xml:space="preserve">, arvestades </w:t>
      </w:r>
      <w:r w:rsidR="00D62A71" w:rsidRPr="002D34E8">
        <w:rPr>
          <w:rFonts w:cs="Times New Roman"/>
          <w:szCs w:val="24"/>
        </w:rPr>
        <w:t>Euroopa Parlamendi ja nõukogu määruse</w:t>
      </w:r>
      <w:r w:rsidR="00D62A71" w:rsidRPr="002D34E8">
        <w:rPr>
          <w:szCs w:val="24"/>
        </w:rPr>
        <w:t xml:space="preserve"> </w:t>
      </w:r>
      <w:r w:rsidR="00D62A71" w:rsidRPr="002D34E8">
        <w:rPr>
          <w:rFonts w:cs="Times New Roman"/>
          <w:szCs w:val="24"/>
          <w:shd w:val="clear" w:color="auto" w:fill="FFFFFF"/>
        </w:rPr>
        <w:t>(EL) 2023/</w:t>
      </w:r>
      <w:r w:rsidR="008B2386" w:rsidRPr="002D34E8">
        <w:rPr>
          <w:rFonts w:cs="Times New Roman"/>
          <w:szCs w:val="24"/>
          <w:shd w:val="clear" w:color="auto" w:fill="FFFFFF"/>
        </w:rPr>
        <w:t>1114</w:t>
      </w:r>
      <w:r w:rsidR="00D62A71" w:rsidRPr="002D34E8">
        <w:rPr>
          <w:rFonts w:cs="Times New Roman"/>
          <w:szCs w:val="24"/>
          <w:shd w:val="clear" w:color="auto" w:fill="FFFFFF"/>
        </w:rPr>
        <w:t xml:space="preserve"> </w:t>
      </w:r>
      <w:r w:rsidRPr="002D34E8">
        <w:rPr>
          <w:rFonts w:cs="Times New Roman"/>
          <w:szCs w:val="24"/>
          <w:shd w:val="clear" w:color="auto" w:fill="FFFFFF"/>
        </w:rPr>
        <w:t>artikli</w:t>
      </w:r>
      <w:r w:rsidR="00487433" w:rsidRPr="002D34E8">
        <w:rPr>
          <w:rFonts w:cs="Times New Roman"/>
          <w:szCs w:val="24"/>
          <w:shd w:val="clear" w:color="auto" w:fill="FFFFFF"/>
        </w:rPr>
        <w:t> </w:t>
      </w:r>
      <w:r w:rsidRPr="002D34E8">
        <w:rPr>
          <w:rFonts w:cs="Times New Roman"/>
          <w:szCs w:val="24"/>
          <w:shd w:val="clear" w:color="auto" w:fill="FFFFFF"/>
        </w:rPr>
        <w:t>143 lõigetes</w:t>
      </w:r>
      <w:r w:rsidR="00487433" w:rsidRPr="002D34E8">
        <w:rPr>
          <w:rFonts w:cs="Times New Roman"/>
          <w:szCs w:val="24"/>
          <w:shd w:val="clear" w:color="auto" w:fill="FFFFFF"/>
        </w:rPr>
        <w:t> </w:t>
      </w:r>
      <w:r w:rsidRPr="002D34E8">
        <w:rPr>
          <w:rFonts w:cs="Times New Roman"/>
          <w:szCs w:val="24"/>
          <w:shd w:val="clear" w:color="auto" w:fill="FFFFFF"/>
        </w:rPr>
        <w:t>1 ja 2 sätestatut.</w:t>
      </w:r>
    </w:p>
    <w:p w14:paraId="11090BD6" w14:textId="77777777" w:rsidR="00A31529" w:rsidRPr="002D34E8" w:rsidRDefault="00A31529" w:rsidP="00743FBC">
      <w:pPr>
        <w:spacing w:after="0" w:line="240" w:lineRule="auto"/>
        <w:jc w:val="both"/>
        <w:rPr>
          <w:rFonts w:cs="Times New Roman"/>
          <w:szCs w:val="24"/>
          <w:shd w:val="clear" w:color="auto" w:fill="FFFFFF"/>
        </w:rPr>
      </w:pPr>
    </w:p>
    <w:p w14:paraId="2317B9CE" w14:textId="7995C22D" w:rsidR="00A31529" w:rsidRPr="002D34E8" w:rsidRDefault="00A31529" w:rsidP="00743FBC">
      <w:pPr>
        <w:spacing w:after="0" w:line="240" w:lineRule="auto"/>
        <w:jc w:val="both"/>
        <w:rPr>
          <w:rFonts w:cs="Times New Roman"/>
          <w:szCs w:val="24"/>
        </w:rPr>
      </w:pPr>
      <w:r w:rsidRPr="002D34E8">
        <w:rPr>
          <w:rFonts w:cs="Times New Roman"/>
          <w:szCs w:val="24"/>
        </w:rPr>
        <w:t>(</w:t>
      </w:r>
      <w:r w:rsidR="003738C6" w:rsidRPr="002D34E8">
        <w:rPr>
          <w:rFonts w:cs="Times New Roman"/>
          <w:szCs w:val="24"/>
        </w:rPr>
        <w:t>4</w:t>
      </w:r>
      <w:r w:rsidRPr="002D34E8">
        <w:rPr>
          <w:rFonts w:cs="Times New Roman"/>
          <w:szCs w:val="24"/>
        </w:rPr>
        <w:t xml:space="preserve">) Virtuaalvääringu teenuse </w:t>
      </w:r>
      <w:r w:rsidR="005175EA" w:rsidRPr="002D34E8">
        <w:rPr>
          <w:rFonts w:cs="Times New Roman"/>
          <w:szCs w:val="24"/>
        </w:rPr>
        <w:t>pakkuja</w:t>
      </w:r>
      <w:r w:rsidRPr="002D34E8">
        <w:rPr>
          <w:rFonts w:cs="Times New Roman"/>
          <w:szCs w:val="24"/>
        </w:rPr>
        <w:t>,</w:t>
      </w:r>
      <w:bookmarkStart w:id="244" w:name="_Hlk103607461"/>
      <w:r w:rsidRPr="002D34E8">
        <w:rPr>
          <w:rFonts w:cs="Times New Roman"/>
          <w:szCs w:val="24"/>
        </w:rPr>
        <w:t xml:space="preserve"> kellele on enne käesoleva seaduse jõustumist väljastatud rahapesu ja terrorismi rahastamise tõkestamise seaduse alusel virtuaalvääringu teenuse pakkuja tegevusluba, </w:t>
      </w:r>
      <w:bookmarkEnd w:id="244"/>
      <w:r w:rsidRPr="002D34E8">
        <w:rPr>
          <w:rFonts w:cs="Times New Roman"/>
          <w:szCs w:val="24"/>
        </w:rPr>
        <w:t>peab oma tegevuse</w:t>
      </w:r>
      <w:r w:rsidR="00D14805" w:rsidRPr="002D34E8">
        <w:rPr>
          <w:rFonts w:cs="Times New Roman"/>
          <w:szCs w:val="24"/>
        </w:rPr>
        <w:t xml:space="preserve"> käesolevas seaduses </w:t>
      </w:r>
      <w:r w:rsidRPr="002D34E8">
        <w:rPr>
          <w:rFonts w:cs="Times New Roman"/>
          <w:szCs w:val="24"/>
        </w:rPr>
        <w:t>sätestatud nõuetega kooskõlla viima hiljemalt 202</w:t>
      </w:r>
      <w:r w:rsidR="00893DD5" w:rsidRPr="002D34E8">
        <w:rPr>
          <w:rFonts w:cs="Times New Roman"/>
          <w:szCs w:val="24"/>
        </w:rPr>
        <w:t>6</w:t>
      </w:r>
      <w:r w:rsidRPr="002D34E8">
        <w:rPr>
          <w:rFonts w:cs="Times New Roman"/>
          <w:szCs w:val="24"/>
        </w:rPr>
        <w:t>.</w:t>
      </w:r>
      <w:r w:rsidR="00BF3C7D" w:rsidRPr="002D34E8">
        <w:rPr>
          <w:rFonts w:cs="Times New Roman"/>
          <w:szCs w:val="24"/>
        </w:rPr>
        <w:t> </w:t>
      </w:r>
      <w:r w:rsidRPr="002D34E8">
        <w:rPr>
          <w:rFonts w:cs="Times New Roman"/>
          <w:szCs w:val="24"/>
        </w:rPr>
        <w:t>aasta 1.</w:t>
      </w:r>
      <w:r w:rsidR="00BF3C7D" w:rsidRPr="002D34E8">
        <w:rPr>
          <w:rFonts w:cs="Times New Roman"/>
          <w:szCs w:val="24"/>
        </w:rPr>
        <w:t> </w:t>
      </w:r>
      <w:r w:rsidR="00893DD5" w:rsidRPr="002D34E8">
        <w:rPr>
          <w:rFonts w:cs="Times New Roman"/>
          <w:szCs w:val="24"/>
        </w:rPr>
        <w:t>jaanuariks</w:t>
      </w:r>
      <w:r w:rsidR="00B61118" w:rsidRPr="002D34E8">
        <w:rPr>
          <w:rFonts w:cs="Times New Roman"/>
          <w:szCs w:val="24"/>
        </w:rPr>
        <w:t>.</w:t>
      </w:r>
      <w:r w:rsidR="00EA6D61" w:rsidRPr="002D34E8">
        <w:rPr>
          <w:rFonts w:cs="Times New Roman"/>
          <w:szCs w:val="24"/>
        </w:rPr>
        <w:t xml:space="preserve"> </w:t>
      </w:r>
    </w:p>
    <w:p w14:paraId="603FDBFE" w14:textId="77777777" w:rsidR="00A31529" w:rsidRPr="002D34E8" w:rsidRDefault="00A31529" w:rsidP="00743FBC">
      <w:pPr>
        <w:spacing w:after="0" w:line="240" w:lineRule="auto"/>
        <w:jc w:val="both"/>
        <w:rPr>
          <w:rFonts w:cs="Times New Roman"/>
          <w:szCs w:val="24"/>
        </w:rPr>
      </w:pPr>
    </w:p>
    <w:p w14:paraId="20591821" w14:textId="6DB2C1EA" w:rsidR="00A31529" w:rsidRPr="002D34E8" w:rsidRDefault="00A31529" w:rsidP="00743FBC">
      <w:pPr>
        <w:spacing w:after="0" w:line="240" w:lineRule="auto"/>
        <w:jc w:val="both"/>
        <w:rPr>
          <w:rFonts w:cs="Times New Roman"/>
          <w:szCs w:val="24"/>
        </w:rPr>
      </w:pPr>
      <w:r w:rsidRPr="002D34E8">
        <w:rPr>
          <w:rFonts w:cs="Times New Roman"/>
          <w:szCs w:val="24"/>
        </w:rPr>
        <w:t>(</w:t>
      </w:r>
      <w:r w:rsidR="001A65C1" w:rsidRPr="002D34E8">
        <w:rPr>
          <w:rFonts w:cs="Times New Roman"/>
          <w:szCs w:val="24"/>
        </w:rPr>
        <w:t>5</w:t>
      </w:r>
      <w:r w:rsidRPr="002D34E8">
        <w:rPr>
          <w:rFonts w:cs="Times New Roman"/>
          <w:szCs w:val="24"/>
        </w:rPr>
        <w:t>)</w:t>
      </w:r>
      <w:r w:rsidR="00682E0B" w:rsidRPr="002D34E8">
        <w:rPr>
          <w:rFonts w:cs="Times New Roman"/>
          <w:szCs w:val="24"/>
        </w:rPr>
        <w:t> </w:t>
      </w:r>
      <w:r w:rsidRPr="002D34E8">
        <w:rPr>
          <w:rFonts w:cs="Times New Roman"/>
          <w:szCs w:val="24"/>
        </w:rPr>
        <w:t xml:space="preserve">Kui käesoleva paragrahvi lõikes </w:t>
      </w:r>
      <w:r w:rsidR="003738C6" w:rsidRPr="002D34E8">
        <w:rPr>
          <w:rFonts w:cs="Times New Roman"/>
          <w:szCs w:val="24"/>
        </w:rPr>
        <w:t>4</w:t>
      </w:r>
      <w:r w:rsidRPr="002D34E8">
        <w:rPr>
          <w:rFonts w:cs="Times New Roman"/>
          <w:szCs w:val="24"/>
        </w:rPr>
        <w:t xml:space="preserve"> nimetatud </w:t>
      </w:r>
      <w:r w:rsidR="00D462E3" w:rsidRPr="002D34E8">
        <w:rPr>
          <w:rFonts w:cs="Times New Roman"/>
          <w:szCs w:val="24"/>
        </w:rPr>
        <w:t xml:space="preserve">virtuaalvääringu </w:t>
      </w:r>
      <w:r w:rsidRPr="002D34E8">
        <w:rPr>
          <w:rFonts w:cs="Times New Roman"/>
          <w:szCs w:val="24"/>
        </w:rPr>
        <w:t>teenuse</w:t>
      </w:r>
      <w:r w:rsidR="00D462E3" w:rsidRPr="002D34E8">
        <w:rPr>
          <w:rFonts w:cs="Times New Roman"/>
          <w:szCs w:val="24"/>
        </w:rPr>
        <w:t xml:space="preserve"> pakkuja</w:t>
      </w:r>
      <w:r w:rsidRPr="002D34E8">
        <w:rPr>
          <w:rFonts w:cs="Times New Roman"/>
          <w:szCs w:val="24"/>
        </w:rPr>
        <w:t xml:space="preserve"> on esitanud Finantsinspektsioonile tegevusloa taotluse enne 202</w:t>
      </w:r>
      <w:r w:rsidR="00893DD5" w:rsidRPr="002D34E8">
        <w:rPr>
          <w:rFonts w:cs="Times New Roman"/>
          <w:szCs w:val="24"/>
        </w:rPr>
        <w:t>6</w:t>
      </w:r>
      <w:r w:rsidRPr="002D34E8">
        <w:rPr>
          <w:rFonts w:cs="Times New Roman"/>
          <w:szCs w:val="24"/>
        </w:rPr>
        <w:t xml:space="preserve">. aasta 1. </w:t>
      </w:r>
      <w:r w:rsidR="00893DD5" w:rsidRPr="002D34E8">
        <w:rPr>
          <w:rFonts w:cs="Times New Roman"/>
          <w:szCs w:val="24"/>
        </w:rPr>
        <w:t xml:space="preserve">jaanuari </w:t>
      </w:r>
      <w:r w:rsidRPr="002D34E8">
        <w:rPr>
          <w:rFonts w:cs="Times New Roman"/>
          <w:szCs w:val="24"/>
        </w:rPr>
        <w:t xml:space="preserve">ja nimetatud tähtajaks ei ole Finantsinspektsioon tegevusloa andmist või sellest keeldumist otsustanud, ei loeta nimetatud ettevõtja tegevust tegevusloata tegevuseks karistusseadustiku </w:t>
      </w:r>
      <w:r w:rsidR="00CB7726" w:rsidRPr="002D34E8">
        <w:rPr>
          <w:rFonts w:cs="Times New Roman"/>
          <w:szCs w:val="24"/>
        </w:rPr>
        <w:t>§</w:t>
      </w:r>
      <w:r w:rsidR="00682E0B" w:rsidRPr="002D34E8">
        <w:rPr>
          <w:rFonts w:cs="Times New Roman"/>
          <w:szCs w:val="24"/>
        </w:rPr>
        <w:t> </w:t>
      </w:r>
      <w:r w:rsidR="00CB7726" w:rsidRPr="002D34E8">
        <w:rPr>
          <w:rFonts w:cs="Times New Roman"/>
          <w:szCs w:val="24"/>
        </w:rPr>
        <w:t xml:space="preserve">372 </w:t>
      </w:r>
      <w:r w:rsidRPr="002D34E8">
        <w:rPr>
          <w:rFonts w:cs="Times New Roman"/>
          <w:szCs w:val="24"/>
        </w:rPr>
        <w:t xml:space="preserve">tähenduses. Sellisel juhul ei ole </w:t>
      </w:r>
      <w:r w:rsidR="001F6734" w:rsidRPr="002D34E8">
        <w:rPr>
          <w:rFonts w:cs="Times New Roman"/>
          <w:szCs w:val="24"/>
        </w:rPr>
        <w:t>virtuaalvääringu teenuse pakkujal</w:t>
      </w:r>
      <w:r w:rsidRPr="002D34E8">
        <w:rPr>
          <w:rFonts w:cs="Times New Roman"/>
          <w:szCs w:val="24"/>
        </w:rPr>
        <w:t xml:space="preserve"> lubatud alates nimetatud kuupäevast kuni tegevusloa andmise või sellest keeldumise otsustamiseni</w:t>
      </w:r>
      <w:r w:rsidR="004D4146" w:rsidRPr="002D34E8">
        <w:rPr>
          <w:rFonts w:cs="Times New Roman"/>
          <w:szCs w:val="24"/>
        </w:rPr>
        <w:t xml:space="preserve"> sõlmida uusi kliendilepinguid</w:t>
      </w:r>
      <w:r w:rsidR="00AE5134" w:rsidRPr="002D34E8">
        <w:rPr>
          <w:rFonts w:cs="Times New Roman"/>
          <w:szCs w:val="24"/>
        </w:rPr>
        <w:t>.</w:t>
      </w:r>
    </w:p>
    <w:p w14:paraId="14FF68DB" w14:textId="77777777" w:rsidR="00A31529" w:rsidRPr="002D34E8" w:rsidRDefault="00A31529" w:rsidP="00743FBC">
      <w:pPr>
        <w:spacing w:after="0" w:line="240" w:lineRule="auto"/>
        <w:jc w:val="both"/>
        <w:rPr>
          <w:rFonts w:cs="Times New Roman"/>
          <w:szCs w:val="24"/>
        </w:rPr>
      </w:pPr>
    </w:p>
    <w:p w14:paraId="5293A5BE" w14:textId="0BD1FF02" w:rsidR="00A31529" w:rsidRPr="002D34E8" w:rsidRDefault="00A31529" w:rsidP="00743FBC">
      <w:pPr>
        <w:spacing w:after="0" w:line="240" w:lineRule="auto"/>
        <w:jc w:val="both"/>
        <w:rPr>
          <w:rFonts w:cs="Times New Roman"/>
          <w:szCs w:val="24"/>
        </w:rPr>
      </w:pPr>
      <w:r w:rsidRPr="002D34E8">
        <w:rPr>
          <w:rFonts w:cs="Times New Roman"/>
          <w:szCs w:val="24"/>
        </w:rPr>
        <w:t>(</w:t>
      </w:r>
      <w:r w:rsidR="001A65C1" w:rsidRPr="002D34E8">
        <w:rPr>
          <w:rFonts w:cs="Times New Roman"/>
          <w:szCs w:val="24"/>
        </w:rPr>
        <w:t>6</w:t>
      </w:r>
      <w:r w:rsidRPr="002D34E8">
        <w:rPr>
          <w:rFonts w:cs="Times New Roman"/>
          <w:szCs w:val="24"/>
        </w:rPr>
        <w:t>)</w:t>
      </w:r>
      <w:r w:rsidR="00682E0B" w:rsidRPr="002D34E8">
        <w:rPr>
          <w:rFonts w:cs="Times New Roman"/>
          <w:szCs w:val="24"/>
        </w:rPr>
        <w:t> </w:t>
      </w:r>
      <w:r w:rsidRPr="002D34E8">
        <w:rPr>
          <w:rFonts w:cs="Times New Roman"/>
          <w:szCs w:val="24"/>
        </w:rPr>
        <w:t xml:space="preserve">Virtuaalvääringu teenuse </w:t>
      </w:r>
      <w:r w:rsidR="005175EA" w:rsidRPr="002D34E8">
        <w:rPr>
          <w:rFonts w:cs="Times New Roman"/>
          <w:szCs w:val="24"/>
        </w:rPr>
        <w:t>pakkuja</w:t>
      </w:r>
      <w:r w:rsidRPr="002D34E8">
        <w:rPr>
          <w:rFonts w:cs="Times New Roman"/>
          <w:szCs w:val="24"/>
        </w:rPr>
        <w:t xml:space="preserve">, kes on asutatud ja tegutsenud enne </w:t>
      </w:r>
      <w:r w:rsidR="001156DA" w:rsidRPr="002D34E8">
        <w:rPr>
          <w:rFonts w:cs="Times New Roman"/>
          <w:szCs w:val="24"/>
        </w:rPr>
        <w:t>2024.</w:t>
      </w:r>
      <w:r w:rsidR="00682E0B" w:rsidRPr="002D34E8">
        <w:rPr>
          <w:rFonts w:cs="Times New Roman"/>
          <w:szCs w:val="24"/>
        </w:rPr>
        <w:t> </w:t>
      </w:r>
      <w:r w:rsidR="001156DA" w:rsidRPr="002D34E8">
        <w:rPr>
          <w:rFonts w:cs="Times New Roman"/>
          <w:szCs w:val="24"/>
        </w:rPr>
        <w:t>aasta 30.</w:t>
      </w:r>
      <w:r w:rsidR="00BF3C7D" w:rsidRPr="002D34E8">
        <w:rPr>
          <w:rFonts w:cs="Times New Roman"/>
          <w:szCs w:val="24"/>
        </w:rPr>
        <w:t> </w:t>
      </w:r>
      <w:r w:rsidR="00EB5755" w:rsidRPr="002D34E8">
        <w:rPr>
          <w:rFonts w:cs="Times New Roman"/>
          <w:szCs w:val="24"/>
        </w:rPr>
        <w:t>detsembrit</w:t>
      </w:r>
      <w:r w:rsidR="001A65C1" w:rsidRPr="002D34E8">
        <w:rPr>
          <w:rFonts w:cs="Times New Roman"/>
          <w:szCs w:val="24"/>
        </w:rPr>
        <w:t xml:space="preserve"> </w:t>
      </w:r>
      <w:r w:rsidRPr="002D34E8">
        <w:rPr>
          <w:rFonts w:cs="Times New Roman"/>
          <w:szCs w:val="24"/>
        </w:rPr>
        <w:t xml:space="preserve">ja kes alates </w:t>
      </w:r>
      <w:r w:rsidR="007C15BD" w:rsidRPr="002D34E8">
        <w:rPr>
          <w:rFonts w:cs="Times New Roman"/>
          <w:szCs w:val="24"/>
        </w:rPr>
        <w:t>202</w:t>
      </w:r>
      <w:r w:rsidR="00BB4BC6" w:rsidRPr="002D34E8">
        <w:rPr>
          <w:rFonts w:cs="Times New Roman"/>
          <w:szCs w:val="24"/>
        </w:rPr>
        <w:t>6</w:t>
      </w:r>
      <w:r w:rsidR="007C15BD" w:rsidRPr="002D34E8">
        <w:rPr>
          <w:rFonts w:cs="Times New Roman"/>
          <w:szCs w:val="24"/>
        </w:rPr>
        <w:t xml:space="preserve">. aasta 1. </w:t>
      </w:r>
      <w:r w:rsidR="00BB4BC6" w:rsidRPr="002D34E8">
        <w:rPr>
          <w:rFonts w:cs="Times New Roman"/>
          <w:szCs w:val="24"/>
        </w:rPr>
        <w:t xml:space="preserve">jaanuarist </w:t>
      </w:r>
      <w:r w:rsidRPr="002D34E8">
        <w:rPr>
          <w:rFonts w:cs="Times New Roman"/>
          <w:szCs w:val="24"/>
        </w:rPr>
        <w:t xml:space="preserve">ei osuta </w:t>
      </w:r>
      <w:r w:rsidR="001156DA" w:rsidRPr="002D34E8">
        <w:rPr>
          <w:rFonts w:cs="Times New Roman"/>
          <w:szCs w:val="24"/>
        </w:rPr>
        <w:t>krüptovara</w:t>
      </w:r>
      <w:r w:rsidRPr="002D34E8">
        <w:rPr>
          <w:rFonts w:cs="Times New Roman"/>
          <w:szCs w:val="24"/>
        </w:rPr>
        <w:t xml:space="preserve">teenust, ei pea Finantsinspektsioonilt tegevusluba taotlema. Virtuaalvääringu teenusega seotud lepingule, mille selline virtuaalvääringu teenuse </w:t>
      </w:r>
      <w:r w:rsidR="005175EA" w:rsidRPr="002D34E8">
        <w:rPr>
          <w:rFonts w:cs="Times New Roman"/>
          <w:szCs w:val="24"/>
        </w:rPr>
        <w:t xml:space="preserve">pakkuja </w:t>
      </w:r>
      <w:r w:rsidRPr="002D34E8">
        <w:rPr>
          <w:rFonts w:cs="Times New Roman"/>
          <w:szCs w:val="24"/>
        </w:rPr>
        <w:t xml:space="preserve">on sõlminud enne </w:t>
      </w:r>
      <w:r w:rsidR="001156DA" w:rsidRPr="002D34E8">
        <w:rPr>
          <w:rFonts w:cs="Times New Roman"/>
          <w:szCs w:val="24"/>
        </w:rPr>
        <w:t>2024. aasta 30.</w:t>
      </w:r>
      <w:r w:rsidR="00682E0B" w:rsidRPr="002D34E8">
        <w:rPr>
          <w:rFonts w:cs="Times New Roman"/>
          <w:szCs w:val="24"/>
        </w:rPr>
        <w:t> </w:t>
      </w:r>
      <w:r w:rsidR="00EB5755" w:rsidRPr="002D34E8">
        <w:rPr>
          <w:rFonts w:cs="Times New Roman"/>
          <w:szCs w:val="24"/>
        </w:rPr>
        <w:t>detsembrit</w:t>
      </w:r>
      <w:r w:rsidR="00394ABD" w:rsidRPr="002D34E8">
        <w:rPr>
          <w:rFonts w:cs="Times New Roman"/>
          <w:szCs w:val="24"/>
        </w:rPr>
        <w:t>,</w:t>
      </w:r>
      <w:r w:rsidR="001156DA" w:rsidRPr="002D34E8" w:rsidDel="001156DA">
        <w:rPr>
          <w:rFonts w:cs="Times New Roman"/>
          <w:szCs w:val="24"/>
        </w:rPr>
        <w:t xml:space="preserve"> </w:t>
      </w:r>
      <w:r w:rsidRPr="002D34E8">
        <w:rPr>
          <w:rFonts w:cs="Times New Roman"/>
          <w:szCs w:val="24"/>
        </w:rPr>
        <w:t>ei kohaldata käesolevas seaduses sätestatut.</w:t>
      </w:r>
      <w:r w:rsidR="00633F4E" w:rsidRPr="002D34E8">
        <w:rPr>
          <w:rFonts w:cs="Times New Roman"/>
          <w:szCs w:val="24"/>
        </w:rPr>
        <w:t xml:space="preserve"> </w:t>
      </w:r>
      <w:bookmarkStart w:id="245" w:name="_Hlk152161401"/>
      <w:r w:rsidR="00BB4BC6" w:rsidRPr="002D34E8">
        <w:rPr>
          <w:rFonts w:cs="Times New Roman"/>
          <w:szCs w:val="24"/>
        </w:rPr>
        <w:t>Virtuaalvääringu teenuse pakkuja on kohustatud teavitama klienti temale teenuse osutamise lõpetamisest ja mõistliku aja jooksul kliendi varad tema nimetatud rahakoti aadressile või maksekontole tagastama.</w:t>
      </w:r>
      <w:bookmarkEnd w:id="245"/>
    </w:p>
    <w:p w14:paraId="1B0D6968" w14:textId="77777777" w:rsidR="00F81862" w:rsidRPr="002D34E8" w:rsidRDefault="00F81862" w:rsidP="00743FBC">
      <w:pPr>
        <w:spacing w:after="0" w:line="240" w:lineRule="auto"/>
        <w:jc w:val="both"/>
        <w:rPr>
          <w:rFonts w:cs="Times New Roman"/>
          <w:szCs w:val="24"/>
        </w:rPr>
      </w:pPr>
    </w:p>
    <w:p w14:paraId="4BBE71BD" w14:textId="3349AA05" w:rsidR="00F81862" w:rsidRPr="002D34E8" w:rsidRDefault="00F81862" w:rsidP="00743FBC">
      <w:pPr>
        <w:spacing w:after="0" w:line="240" w:lineRule="auto"/>
        <w:jc w:val="both"/>
        <w:rPr>
          <w:rFonts w:cs="Times New Roman"/>
          <w:szCs w:val="24"/>
        </w:rPr>
      </w:pPr>
      <w:r w:rsidRPr="002D34E8">
        <w:rPr>
          <w:rFonts w:cs="Times New Roman"/>
          <w:szCs w:val="24"/>
        </w:rPr>
        <w:t>(7) Käesoleva paragrahvi lõikes 6 sätestatut kohaldatakse ka juhul, kui Finantsinspektsioon on teinud keelduva otsuse krüptovarateenuse osutaja tegevusloa andmise kohta.</w:t>
      </w:r>
    </w:p>
    <w:p w14:paraId="30A5844A" w14:textId="77777777" w:rsidR="007901B8" w:rsidRPr="002D34E8" w:rsidRDefault="007901B8" w:rsidP="00743FBC">
      <w:pPr>
        <w:spacing w:after="0" w:line="240" w:lineRule="auto"/>
        <w:jc w:val="both"/>
        <w:rPr>
          <w:rFonts w:cs="Times New Roman"/>
          <w:szCs w:val="24"/>
        </w:rPr>
      </w:pPr>
    </w:p>
    <w:p w14:paraId="27CD85C5" w14:textId="2142FF83" w:rsidR="00F92069" w:rsidRPr="002D34E8" w:rsidRDefault="007901B8" w:rsidP="00743FBC">
      <w:pPr>
        <w:spacing w:after="0" w:line="240" w:lineRule="auto"/>
        <w:jc w:val="both"/>
        <w:rPr>
          <w:rFonts w:cs="Times New Roman"/>
          <w:szCs w:val="24"/>
          <w:shd w:val="clear" w:color="auto" w:fill="FFFFFF"/>
        </w:rPr>
      </w:pPr>
      <w:r w:rsidRPr="002D34E8">
        <w:rPr>
          <w:rFonts w:cs="Times New Roman"/>
          <w:szCs w:val="24"/>
        </w:rPr>
        <w:t>(</w:t>
      </w:r>
      <w:r w:rsidR="00E053F7" w:rsidRPr="002D34E8">
        <w:rPr>
          <w:rFonts w:cs="Times New Roman"/>
          <w:szCs w:val="24"/>
        </w:rPr>
        <w:t>8</w:t>
      </w:r>
      <w:r w:rsidRPr="002D34E8">
        <w:rPr>
          <w:rFonts w:cs="Times New Roman"/>
          <w:szCs w:val="24"/>
        </w:rPr>
        <w:t>) Euroopa Parlamendi ja nõukogu määruse</w:t>
      </w:r>
      <w:r w:rsidRPr="002D34E8">
        <w:rPr>
          <w:szCs w:val="24"/>
        </w:rPr>
        <w:t xml:space="preserve"> </w:t>
      </w:r>
      <w:r w:rsidRPr="002D34E8">
        <w:rPr>
          <w:rFonts w:cs="Times New Roman"/>
          <w:szCs w:val="24"/>
          <w:shd w:val="clear" w:color="auto" w:fill="FFFFFF"/>
        </w:rPr>
        <w:t>(EL) 2023/</w:t>
      </w:r>
      <w:r w:rsidR="008B2386" w:rsidRPr="002D34E8">
        <w:rPr>
          <w:rFonts w:cs="Times New Roman"/>
          <w:szCs w:val="24"/>
          <w:shd w:val="clear" w:color="auto" w:fill="FFFFFF"/>
        </w:rPr>
        <w:t>1114</w:t>
      </w:r>
      <w:r w:rsidRPr="002D34E8">
        <w:rPr>
          <w:rFonts w:cs="Times New Roman"/>
          <w:szCs w:val="24"/>
          <w:shd w:val="clear" w:color="auto" w:fill="FFFFFF"/>
        </w:rPr>
        <w:t xml:space="preserve"> alusel krüptovarateenust osutada sooviv isik võib määruse artikli</w:t>
      </w:r>
      <w:r w:rsidR="00F92069" w:rsidRPr="002D34E8">
        <w:rPr>
          <w:rFonts w:cs="Times New Roman"/>
          <w:szCs w:val="24"/>
          <w:shd w:val="clear" w:color="auto" w:fill="FFFFFF"/>
        </w:rPr>
        <w:t>s</w:t>
      </w:r>
      <w:r w:rsidRPr="002D34E8">
        <w:rPr>
          <w:rFonts w:cs="Times New Roman"/>
          <w:szCs w:val="24"/>
          <w:shd w:val="clear" w:color="auto" w:fill="FFFFFF"/>
        </w:rPr>
        <w:t xml:space="preserve"> 62 sätestatud tegevusloa taotluse esitada Finantsinspektsioonile alates 2024. aasta </w:t>
      </w:r>
      <w:r w:rsidR="001156DA" w:rsidRPr="002D34E8">
        <w:rPr>
          <w:rFonts w:cs="Times New Roman"/>
          <w:szCs w:val="24"/>
          <w:shd w:val="clear" w:color="auto" w:fill="FFFFFF"/>
        </w:rPr>
        <w:t>30</w:t>
      </w:r>
      <w:r w:rsidRPr="002D34E8">
        <w:rPr>
          <w:rFonts w:cs="Times New Roman"/>
          <w:szCs w:val="24"/>
          <w:shd w:val="clear" w:color="auto" w:fill="FFFFFF"/>
        </w:rPr>
        <w:t>.</w:t>
      </w:r>
      <w:r w:rsidR="00682E0B" w:rsidRPr="002D34E8">
        <w:rPr>
          <w:rFonts w:cs="Times New Roman"/>
          <w:szCs w:val="24"/>
          <w:shd w:val="clear" w:color="auto" w:fill="FFFFFF"/>
        </w:rPr>
        <w:t> </w:t>
      </w:r>
      <w:r w:rsidR="001156DA" w:rsidRPr="002D34E8">
        <w:rPr>
          <w:rFonts w:cs="Times New Roman"/>
          <w:szCs w:val="24"/>
          <w:shd w:val="clear" w:color="auto" w:fill="FFFFFF"/>
        </w:rPr>
        <w:t>septembrist</w:t>
      </w:r>
      <w:r w:rsidRPr="002D34E8">
        <w:rPr>
          <w:rFonts w:cs="Times New Roman"/>
          <w:szCs w:val="24"/>
          <w:shd w:val="clear" w:color="auto" w:fill="FFFFFF"/>
        </w:rPr>
        <w:t xml:space="preserve">. </w:t>
      </w:r>
      <w:r w:rsidR="00F92069" w:rsidRPr="002D34E8">
        <w:rPr>
          <w:rFonts w:cs="Times New Roman"/>
          <w:szCs w:val="24"/>
          <w:shd w:val="clear" w:color="auto" w:fill="FFFFFF"/>
        </w:rPr>
        <w:t xml:space="preserve">Käesoleva lõike esimeses lauses sätestatu ei kohusta Finantsinspektsiooni menetlustoiminguid läbi viima enne </w:t>
      </w:r>
      <w:r w:rsidR="00EB5755" w:rsidRPr="002D34E8">
        <w:rPr>
          <w:rFonts w:cs="Times New Roman"/>
          <w:szCs w:val="24"/>
        </w:rPr>
        <w:t>2024.</w:t>
      </w:r>
      <w:r w:rsidR="00682E0B" w:rsidRPr="002D34E8">
        <w:rPr>
          <w:rFonts w:cs="Times New Roman"/>
          <w:szCs w:val="24"/>
        </w:rPr>
        <w:t> </w:t>
      </w:r>
      <w:r w:rsidR="00EB5755" w:rsidRPr="002D34E8">
        <w:rPr>
          <w:rFonts w:cs="Times New Roman"/>
          <w:szCs w:val="24"/>
        </w:rPr>
        <w:t>aasta 30.</w:t>
      </w:r>
      <w:r w:rsidR="00682E0B" w:rsidRPr="002D34E8">
        <w:rPr>
          <w:rFonts w:cs="Times New Roman"/>
          <w:szCs w:val="24"/>
        </w:rPr>
        <w:t> </w:t>
      </w:r>
      <w:r w:rsidR="00EB5755" w:rsidRPr="002D34E8">
        <w:rPr>
          <w:rFonts w:cs="Times New Roman"/>
          <w:szCs w:val="24"/>
        </w:rPr>
        <w:t>detsembrit</w:t>
      </w:r>
      <w:r w:rsidR="00635E15" w:rsidRPr="002D34E8">
        <w:rPr>
          <w:rFonts w:cs="Times New Roman"/>
          <w:szCs w:val="24"/>
          <w:shd w:val="clear" w:color="auto" w:fill="FFFFFF"/>
        </w:rPr>
        <w:t>.</w:t>
      </w:r>
    </w:p>
    <w:p w14:paraId="5A03C3FA" w14:textId="77777777" w:rsidR="007404F1" w:rsidRPr="002D34E8" w:rsidRDefault="007404F1" w:rsidP="00743FBC">
      <w:pPr>
        <w:spacing w:after="0" w:line="240" w:lineRule="auto"/>
        <w:jc w:val="both"/>
        <w:rPr>
          <w:rFonts w:cs="Times New Roman"/>
          <w:szCs w:val="24"/>
          <w:shd w:val="clear" w:color="auto" w:fill="FFFFFF"/>
        </w:rPr>
      </w:pPr>
    </w:p>
    <w:p w14:paraId="2D28174C" w14:textId="4D0CA126" w:rsidR="007404F1" w:rsidRPr="002D34E8" w:rsidRDefault="007404F1" w:rsidP="00743FBC">
      <w:pPr>
        <w:spacing w:after="0" w:line="240" w:lineRule="auto"/>
        <w:jc w:val="both"/>
        <w:rPr>
          <w:rFonts w:cs="Times New Roman"/>
          <w:szCs w:val="24"/>
          <w:shd w:val="clear" w:color="auto" w:fill="FFFFFF"/>
        </w:rPr>
      </w:pPr>
      <w:r w:rsidRPr="002D34E8">
        <w:rPr>
          <w:rFonts w:cs="Times New Roman"/>
          <w:szCs w:val="24"/>
          <w:shd w:val="clear" w:color="auto" w:fill="FFFFFF"/>
        </w:rPr>
        <w:t>(</w:t>
      </w:r>
      <w:r w:rsidR="00E053F7" w:rsidRPr="002D34E8">
        <w:rPr>
          <w:rFonts w:cs="Times New Roman"/>
          <w:szCs w:val="24"/>
          <w:shd w:val="clear" w:color="auto" w:fill="FFFFFF"/>
        </w:rPr>
        <w:t>9</w:t>
      </w:r>
      <w:r w:rsidRPr="002D34E8">
        <w:rPr>
          <w:rFonts w:cs="Times New Roman"/>
          <w:szCs w:val="24"/>
          <w:shd w:val="clear" w:color="auto" w:fill="FFFFFF"/>
        </w:rPr>
        <w:t>) Varapõhi</w:t>
      </w:r>
      <w:r w:rsidR="00D40952" w:rsidRPr="002D34E8">
        <w:rPr>
          <w:rFonts w:cs="Times New Roman"/>
          <w:szCs w:val="24"/>
          <w:shd w:val="clear" w:color="auto" w:fill="FFFFFF"/>
        </w:rPr>
        <w:t>s</w:t>
      </w:r>
      <w:r w:rsidRPr="002D34E8">
        <w:rPr>
          <w:rFonts w:cs="Times New Roman"/>
          <w:szCs w:val="24"/>
          <w:shd w:val="clear" w:color="auto" w:fill="FFFFFF"/>
        </w:rPr>
        <w:t xml:space="preserve">e </w:t>
      </w:r>
      <w:r w:rsidR="00D40952" w:rsidRPr="002D34E8">
        <w:rPr>
          <w:rFonts w:cs="Times New Roman"/>
          <w:szCs w:val="24"/>
          <w:shd w:val="clear" w:color="auto" w:fill="FFFFFF"/>
        </w:rPr>
        <w:t>tokeni</w:t>
      </w:r>
      <w:r w:rsidRPr="002D34E8">
        <w:rPr>
          <w:rFonts w:cs="Times New Roman"/>
          <w:szCs w:val="24"/>
          <w:shd w:val="clear" w:color="auto" w:fill="FFFFFF"/>
        </w:rPr>
        <w:t xml:space="preserve"> emitent ja krüptovarateenuse osutaja </w:t>
      </w:r>
      <w:r w:rsidR="006C371D" w:rsidRPr="002D34E8">
        <w:rPr>
          <w:rFonts w:cs="Times New Roman"/>
          <w:szCs w:val="24"/>
        </w:rPr>
        <w:t>peab vastama</w:t>
      </w:r>
      <w:r w:rsidRPr="002D34E8">
        <w:rPr>
          <w:rFonts w:cs="Times New Roman"/>
          <w:szCs w:val="24"/>
          <w:shd w:val="clear" w:color="auto" w:fill="FFFFFF"/>
        </w:rPr>
        <w:t xml:space="preserve"> </w:t>
      </w:r>
      <w:r w:rsidRPr="002D34E8">
        <w:rPr>
          <w:rFonts w:cs="Times New Roman"/>
          <w:szCs w:val="24"/>
        </w:rPr>
        <w:t xml:space="preserve">Euroopa Parlamendi ja nõukogu määruses </w:t>
      </w:r>
      <w:r w:rsidRPr="002D34E8">
        <w:rPr>
          <w:rFonts w:cs="Times New Roman"/>
          <w:szCs w:val="24"/>
          <w:shd w:val="clear" w:color="auto" w:fill="FFFFFF"/>
        </w:rPr>
        <w:t>(EL) 2022/2554 sätestatud digitaalse tegevuskerksuse nõuete</w:t>
      </w:r>
      <w:r w:rsidR="006C371D" w:rsidRPr="002D34E8">
        <w:rPr>
          <w:rFonts w:cs="Times New Roman"/>
          <w:szCs w:val="24"/>
          <w:shd w:val="clear" w:color="auto" w:fill="FFFFFF"/>
        </w:rPr>
        <w:t>le</w:t>
      </w:r>
      <w:r w:rsidRPr="002D34E8">
        <w:rPr>
          <w:rFonts w:cs="Times New Roman"/>
          <w:szCs w:val="24"/>
          <w:shd w:val="clear" w:color="auto" w:fill="FFFFFF"/>
        </w:rPr>
        <w:t xml:space="preserve"> </w:t>
      </w:r>
      <w:r w:rsidR="006C371D" w:rsidRPr="002D34E8">
        <w:rPr>
          <w:rFonts w:cs="Times New Roman"/>
          <w:szCs w:val="24"/>
          <w:shd w:val="clear" w:color="auto" w:fill="FFFFFF"/>
        </w:rPr>
        <w:t>alates</w:t>
      </w:r>
      <w:r w:rsidRPr="002D34E8">
        <w:rPr>
          <w:rFonts w:cs="Times New Roman"/>
          <w:szCs w:val="24"/>
          <w:shd w:val="clear" w:color="auto" w:fill="FFFFFF"/>
        </w:rPr>
        <w:t xml:space="preserve"> 2025.</w:t>
      </w:r>
      <w:r w:rsidR="00682E0B" w:rsidRPr="002D34E8">
        <w:rPr>
          <w:rFonts w:cs="Times New Roman"/>
          <w:szCs w:val="24"/>
          <w:shd w:val="clear" w:color="auto" w:fill="FFFFFF"/>
        </w:rPr>
        <w:t> </w:t>
      </w:r>
      <w:r w:rsidRPr="002D34E8">
        <w:rPr>
          <w:rFonts w:cs="Times New Roman"/>
          <w:szCs w:val="24"/>
          <w:shd w:val="clear" w:color="auto" w:fill="FFFFFF"/>
        </w:rPr>
        <w:t>aasta 17. jaanuari</w:t>
      </w:r>
      <w:r w:rsidR="006C371D" w:rsidRPr="002D34E8">
        <w:rPr>
          <w:rFonts w:cs="Times New Roman"/>
          <w:szCs w:val="24"/>
          <w:shd w:val="clear" w:color="auto" w:fill="FFFFFF"/>
        </w:rPr>
        <w:t>st</w:t>
      </w:r>
      <w:r w:rsidRPr="002D34E8">
        <w:rPr>
          <w:rFonts w:cs="Times New Roman"/>
          <w:szCs w:val="24"/>
          <w:shd w:val="clear" w:color="auto" w:fill="FFFFFF"/>
        </w:rPr>
        <w:t>.</w:t>
      </w:r>
    </w:p>
    <w:p w14:paraId="38E7D085" w14:textId="77777777" w:rsidR="008B20EF" w:rsidRPr="002D34E8" w:rsidRDefault="008B20EF" w:rsidP="00743FBC">
      <w:pPr>
        <w:pStyle w:val="Pealkiri1"/>
        <w:spacing w:before="0" w:line="240" w:lineRule="auto"/>
        <w:rPr>
          <w:rFonts w:cs="Times New Roman"/>
          <w:sz w:val="24"/>
          <w:szCs w:val="24"/>
        </w:rPr>
      </w:pPr>
      <w:bookmarkStart w:id="246" w:name="_Hlk134690579"/>
      <w:r w:rsidRPr="002D34E8">
        <w:rPr>
          <w:rFonts w:cs="Times New Roman"/>
          <w:sz w:val="24"/>
          <w:szCs w:val="24"/>
        </w:rPr>
        <w:t>2. jagu</w:t>
      </w:r>
      <w:bookmarkEnd w:id="242"/>
    </w:p>
    <w:p w14:paraId="30374AF8" w14:textId="77777777" w:rsidR="008B20EF" w:rsidRPr="002D34E8" w:rsidRDefault="008B20EF" w:rsidP="00743FBC">
      <w:pPr>
        <w:pStyle w:val="Pealkiri1"/>
        <w:spacing w:before="0" w:line="240" w:lineRule="auto"/>
        <w:rPr>
          <w:rFonts w:cs="Times New Roman"/>
          <w:sz w:val="24"/>
          <w:szCs w:val="24"/>
        </w:rPr>
      </w:pPr>
      <w:bookmarkStart w:id="247" w:name="_Toc48637212"/>
      <w:r w:rsidRPr="002D34E8">
        <w:rPr>
          <w:rFonts w:cs="Times New Roman"/>
          <w:sz w:val="24"/>
          <w:szCs w:val="24"/>
        </w:rPr>
        <w:t>Muudatused kehtivates seadustes</w:t>
      </w:r>
      <w:bookmarkStart w:id="248" w:name="jg2"/>
      <w:bookmarkEnd w:id="247"/>
      <w:bookmarkEnd w:id="248"/>
    </w:p>
    <w:bookmarkEnd w:id="246"/>
    <w:p w14:paraId="5443DEF7" w14:textId="77777777" w:rsidR="008B20EF" w:rsidRPr="002D34E8" w:rsidRDefault="008B20EF" w:rsidP="00743FBC">
      <w:pPr>
        <w:spacing w:after="0" w:line="240" w:lineRule="auto"/>
        <w:jc w:val="both"/>
        <w:rPr>
          <w:rFonts w:cs="Times New Roman"/>
          <w:b/>
          <w:bCs/>
          <w:szCs w:val="24"/>
        </w:rPr>
      </w:pPr>
    </w:p>
    <w:p w14:paraId="524C7BB3" w14:textId="00BB78A4" w:rsidR="00F03184" w:rsidRPr="002D34E8" w:rsidRDefault="00F03184" w:rsidP="00743FBC">
      <w:pPr>
        <w:pStyle w:val="Pealkiri2"/>
        <w:spacing w:before="0" w:line="240" w:lineRule="auto"/>
        <w:jc w:val="both"/>
        <w:rPr>
          <w:rFonts w:cs="Times New Roman"/>
          <w:szCs w:val="24"/>
        </w:rPr>
      </w:pPr>
      <w:bookmarkStart w:id="249" w:name="_Toc48637213"/>
      <w:bookmarkStart w:id="250" w:name="_Hlk134690591"/>
      <w:r w:rsidRPr="002D34E8">
        <w:rPr>
          <w:rFonts w:cs="Times New Roman"/>
          <w:szCs w:val="24"/>
        </w:rPr>
        <w:t>§ 4</w:t>
      </w:r>
      <w:r w:rsidR="00652486" w:rsidRPr="002D34E8">
        <w:rPr>
          <w:rFonts w:cs="Times New Roman"/>
          <w:szCs w:val="24"/>
        </w:rPr>
        <w:t>9</w:t>
      </w:r>
      <w:r w:rsidRPr="002D34E8">
        <w:rPr>
          <w:rFonts w:cs="Times New Roman"/>
          <w:szCs w:val="24"/>
        </w:rPr>
        <w:t xml:space="preserve">. </w:t>
      </w:r>
      <w:bookmarkStart w:id="251" w:name="_Hlk140067885"/>
      <w:r w:rsidRPr="002D34E8">
        <w:rPr>
          <w:rFonts w:cs="Times New Roman"/>
          <w:szCs w:val="24"/>
        </w:rPr>
        <w:t>Finantsinspektsiooni seaduse muutmine</w:t>
      </w:r>
      <w:bookmarkEnd w:id="249"/>
      <w:bookmarkEnd w:id="251"/>
    </w:p>
    <w:bookmarkEnd w:id="250"/>
    <w:p w14:paraId="5B3252B9" w14:textId="77777777" w:rsidR="00F03184" w:rsidRPr="002D34E8" w:rsidRDefault="00F03184" w:rsidP="00743FBC">
      <w:pPr>
        <w:spacing w:after="0" w:line="240" w:lineRule="auto"/>
        <w:jc w:val="both"/>
        <w:rPr>
          <w:rFonts w:cs="Times New Roman"/>
          <w:bCs/>
          <w:szCs w:val="24"/>
        </w:rPr>
      </w:pPr>
    </w:p>
    <w:p w14:paraId="349C7519" w14:textId="451AA5F2" w:rsidR="00F03184" w:rsidRPr="002D34E8" w:rsidRDefault="00F03184" w:rsidP="00743FBC">
      <w:pPr>
        <w:spacing w:after="0" w:line="240" w:lineRule="auto"/>
        <w:jc w:val="both"/>
        <w:rPr>
          <w:rFonts w:cs="Times New Roman"/>
          <w:bCs/>
          <w:szCs w:val="24"/>
        </w:rPr>
      </w:pPr>
      <w:r w:rsidRPr="002D34E8">
        <w:rPr>
          <w:rFonts w:cs="Times New Roman"/>
          <w:bCs/>
          <w:szCs w:val="24"/>
        </w:rPr>
        <w:t>Finantsinspektsiooni seaduses tehakse järgmised muudatused:</w:t>
      </w:r>
    </w:p>
    <w:p w14:paraId="71451D84" w14:textId="77777777" w:rsidR="00F03184" w:rsidRPr="002D34E8" w:rsidRDefault="00F03184" w:rsidP="00743FBC">
      <w:pPr>
        <w:spacing w:after="0" w:line="240" w:lineRule="auto"/>
        <w:jc w:val="both"/>
        <w:rPr>
          <w:rFonts w:cs="Times New Roman"/>
          <w:bCs/>
          <w:szCs w:val="24"/>
        </w:rPr>
      </w:pPr>
    </w:p>
    <w:p w14:paraId="038A3E34" w14:textId="77777777" w:rsidR="00F03184" w:rsidRPr="002D34E8" w:rsidRDefault="00F03184" w:rsidP="00743FBC">
      <w:pPr>
        <w:spacing w:after="0" w:line="240" w:lineRule="auto"/>
        <w:jc w:val="both"/>
        <w:rPr>
          <w:rFonts w:eastAsia="Times New Roman" w:cs="Times New Roman"/>
          <w:szCs w:val="24"/>
          <w:lang w:eastAsia="et-EE"/>
        </w:rPr>
      </w:pPr>
      <w:r w:rsidRPr="002D34E8">
        <w:rPr>
          <w:rFonts w:cs="Times New Roman"/>
          <w:b/>
          <w:bCs/>
          <w:szCs w:val="24"/>
        </w:rPr>
        <w:t xml:space="preserve">1) </w:t>
      </w:r>
      <w:r w:rsidRPr="002D34E8">
        <w:rPr>
          <w:rFonts w:cs="Times New Roman"/>
          <w:bCs/>
          <w:szCs w:val="24"/>
        </w:rPr>
        <w:t>paragrahvi 2 lõikes 1 asendatakse tekstiosa „ja väärtpaberite registri pidamise seaduses“ tekstiosaga „, väärtpaberite registri pidamise seaduses</w:t>
      </w:r>
      <w:r w:rsidRPr="002D34E8">
        <w:rPr>
          <w:rFonts w:eastAsia="Times New Roman" w:cs="Times New Roman"/>
          <w:szCs w:val="24"/>
          <w:lang w:eastAsia="et-EE"/>
        </w:rPr>
        <w:t xml:space="preserve"> ja krüptovaraturu seaduses“; </w:t>
      </w:r>
    </w:p>
    <w:p w14:paraId="6980FE12" w14:textId="77777777" w:rsidR="00F03184" w:rsidRPr="002D34E8" w:rsidRDefault="00F03184" w:rsidP="00743FBC">
      <w:pPr>
        <w:spacing w:after="0" w:line="240" w:lineRule="auto"/>
        <w:jc w:val="both"/>
        <w:rPr>
          <w:rFonts w:cs="Times New Roman"/>
          <w:bCs/>
          <w:szCs w:val="24"/>
        </w:rPr>
      </w:pPr>
    </w:p>
    <w:p w14:paraId="0F920D94" w14:textId="3B39E319" w:rsidR="0036591A" w:rsidRPr="002D34E8" w:rsidRDefault="00F03184" w:rsidP="00743FBC">
      <w:pPr>
        <w:spacing w:after="0" w:line="240" w:lineRule="auto"/>
        <w:jc w:val="both"/>
        <w:rPr>
          <w:rFonts w:eastAsia="Times New Roman" w:cs="Times New Roman"/>
          <w:szCs w:val="24"/>
          <w:lang w:eastAsia="et-EE"/>
        </w:rPr>
      </w:pPr>
      <w:r w:rsidRPr="002D34E8">
        <w:rPr>
          <w:rFonts w:cs="Times New Roman"/>
          <w:b/>
          <w:szCs w:val="24"/>
        </w:rPr>
        <w:t>2</w:t>
      </w:r>
      <w:r w:rsidRPr="002D34E8">
        <w:rPr>
          <w:rFonts w:eastAsia="Times New Roman" w:cs="Times New Roman"/>
          <w:b/>
          <w:szCs w:val="24"/>
          <w:lang w:eastAsia="et-EE"/>
        </w:rPr>
        <w:t>)</w:t>
      </w:r>
      <w:r w:rsidRPr="002D34E8">
        <w:rPr>
          <w:rFonts w:eastAsia="Times New Roman" w:cs="Times New Roman"/>
          <w:szCs w:val="24"/>
          <w:lang w:eastAsia="et-EE"/>
        </w:rPr>
        <w:t xml:space="preserve"> paragrahvi 38 lõi</w:t>
      </w:r>
      <w:r w:rsidR="0036591A" w:rsidRPr="002D34E8">
        <w:rPr>
          <w:rFonts w:eastAsia="Times New Roman" w:cs="Times New Roman"/>
          <w:szCs w:val="24"/>
          <w:lang w:eastAsia="et-EE"/>
        </w:rPr>
        <w:t>g</w:t>
      </w:r>
      <w:r w:rsidRPr="002D34E8">
        <w:rPr>
          <w:rFonts w:eastAsia="Times New Roman" w:cs="Times New Roman"/>
          <w:szCs w:val="24"/>
          <w:lang w:eastAsia="et-EE"/>
        </w:rPr>
        <w:t>e 2</w:t>
      </w:r>
      <w:r w:rsidR="0036591A" w:rsidRPr="002D34E8">
        <w:rPr>
          <w:rFonts w:eastAsia="Times New Roman" w:cs="Times New Roman"/>
          <w:szCs w:val="24"/>
          <w:lang w:eastAsia="et-EE"/>
        </w:rPr>
        <w:t xml:space="preserve"> muudetakse ja sõnastatakse järgmiselt:</w:t>
      </w:r>
    </w:p>
    <w:p w14:paraId="149FE6B0" w14:textId="0E825AE7" w:rsidR="00F03184" w:rsidRPr="002D34E8" w:rsidRDefault="0036591A" w:rsidP="00743FBC">
      <w:pPr>
        <w:spacing w:after="0" w:line="240" w:lineRule="auto"/>
        <w:jc w:val="both"/>
        <w:rPr>
          <w:rFonts w:eastAsia="Times New Roman" w:cs="Times New Roman"/>
          <w:szCs w:val="24"/>
          <w:lang w:eastAsia="et-EE"/>
        </w:rPr>
      </w:pPr>
      <w:r w:rsidRPr="002D34E8">
        <w:rPr>
          <w:rFonts w:eastAsia="Times New Roman" w:cs="Times New Roman"/>
          <w:szCs w:val="24"/>
          <w:lang w:eastAsia="et-EE"/>
        </w:rPr>
        <w:t>„(2) Investeerimisühing, väärtpaberite keskdepositoorium ja pensioniregistri pidaja, väärtpaberiarveldussüsteemi korraldaja, reguleeritud väärtpaberituru korraldaja, kindlustusandja, krediidiasutus, makseasutus, e-raha asutus, krediidiandja, fondivalitseja, määratud väljamaksetega tööand</w:t>
      </w:r>
      <w:del w:id="252" w:author="Toimetaja" w:date="2024-01-08T11:29:00Z">
        <w:r w:rsidRPr="002D34E8" w:rsidDel="00682E0B">
          <w:rPr>
            <w:rFonts w:eastAsia="Times New Roman" w:cs="Times New Roman"/>
            <w:szCs w:val="24"/>
            <w:lang w:eastAsia="et-EE"/>
          </w:rPr>
          <w:delText>a</w:delText>
        </w:r>
      </w:del>
      <w:r w:rsidRPr="002D34E8">
        <w:rPr>
          <w:rFonts w:eastAsia="Times New Roman" w:cs="Times New Roman"/>
          <w:szCs w:val="24"/>
          <w:lang w:eastAsia="et-EE"/>
        </w:rPr>
        <w:t xml:space="preserve">ja pensionifond, </w:t>
      </w:r>
      <w:r w:rsidR="00F03184" w:rsidRPr="002D34E8">
        <w:rPr>
          <w:rFonts w:eastAsia="Times New Roman" w:cs="Times New Roman"/>
          <w:szCs w:val="24"/>
          <w:lang w:eastAsia="et-EE"/>
        </w:rPr>
        <w:t>ühisrahastusteenuse osutaja</w:t>
      </w:r>
      <w:r w:rsidR="001747C8" w:rsidRPr="002D34E8">
        <w:rPr>
          <w:rFonts w:eastAsia="Times New Roman" w:cs="Times New Roman"/>
          <w:szCs w:val="24"/>
          <w:lang w:eastAsia="et-EE"/>
        </w:rPr>
        <w:t xml:space="preserve">, </w:t>
      </w:r>
      <w:r w:rsidR="001747C8" w:rsidRPr="002D34E8">
        <w:rPr>
          <w:rFonts w:eastAsia="Times New Roman" w:cs="Times New Roman"/>
          <w:szCs w:val="24"/>
          <w:lang w:eastAsia="et-EE"/>
        </w:rPr>
        <w:lastRenderedPageBreak/>
        <w:t>krüptovarateenuse osutaja ja</w:t>
      </w:r>
      <w:r w:rsidR="00F03184" w:rsidRPr="002D34E8">
        <w:rPr>
          <w:rFonts w:eastAsia="Times New Roman" w:cs="Times New Roman"/>
          <w:szCs w:val="24"/>
          <w:lang w:eastAsia="et-EE"/>
        </w:rPr>
        <w:t xml:space="preserve"> </w:t>
      </w:r>
      <w:r w:rsidR="006A724B" w:rsidRPr="002D34E8">
        <w:rPr>
          <w:rFonts w:eastAsia="Times New Roman" w:cs="Times New Roman"/>
          <w:szCs w:val="24"/>
          <w:lang w:eastAsia="et-EE"/>
        </w:rPr>
        <w:t>varapõhise tokeni</w:t>
      </w:r>
      <w:r w:rsidR="001747C8" w:rsidRPr="002D34E8">
        <w:rPr>
          <w:rFonts w:eastAsia="Times New Roman" w:cs="Times New Roman"/>
          <w:szCs w:val="24"/>
          <w:lang w:eastAsia="et-EE"/>
        </w:rPr>
        <w:t xml:space="preserve"> emitent</w:t>
      </w:r>
      <w:r w:rsidRPr="002D34E8">
        <w:rPr>
          <w:rFonts w:eastAsia="Times New Roman" w:cs="Times New Roman"/>
          <w:szCs w:val="24"/>
          <w:lang w:eastAsia="et-EE"/>
        </w:rPr>
        <w:t xml:space="preserve"> maksavad järelevalvetasu kapitali- ja mahuosa, välja arvatud käesoleva seaduse § 43 lõigetes 5–8 sätestatud juhtudel. Makseasutus ja e-raha asutus, kelle suhtes kohaldatakse makseasutuste ja e-raha asutuste seaduse §</w:t>
      </w:r>
      <w:r w:rsidR="004C48AA" w:rsidRPr="002D34E8">
        <w:rPr>
          <w:rFonts w:eastAsia="Times New Roman" w:cs="Times New Roman"/>
          <w:szCs w:val="24"/>
          <w:lang w:eastAsia="et-EE"/>
        </w:rPr>
        <w:t> </w:t>
      </w:r>
      <w:r w:rsidRPr="002D34E8">
        <w:rPr>
          <w:rFonts w:eastAsia="Times New Roman" w:cs="Times New Roman"/>
          <w:szCs w:val="24"/>
          <w:lang w:eastAsia="et-EE"/>
        </w:rPr>
        <w:t>11 lõigetes 1–3 või §</w:t>
      </w:r>
      <w:r w:rsidR="004C48AA" w:rsidRPr="002D34E8">
        <w:rPr>
          <w:rFonts w:eastAsia="Times New Roman" w:cs="Times New Roman"/>
          <w:szCs w:val="24"/>
          <w:lang w:eastAsia="et-EE"/>
        </w:rPr>
        <w:t> </w:t>
      </w:r>
      <w:r w:rsidRPr="002D34E8">
        <w:rPr>
          <w:rFonts w:eastAsia="Times New Roman" w:cs="Times New Roman"/>
          <w:szCs w:val="24"/>
          <w:lang w:eastAsia="et-EE"/>
        </w:rPr>
        <w:t>12 lõikes</w:t>
      </w:r>
      <w:r w:rsidR="004C48AA" w:rsidRPr="002D34E8">
        <w:rPr>
          <w:rFonts w:eastAsia="Times New Roman" w:cs="Times New Roman"/>
          <w:szCs w:val="24"/>
          <w:lang w:eastAsia="et-EE"/>
        </w:rPr>
        <w:t> </w:t>
      </w:r>
      <w:r w:rsidRPr="002D34E8">
        <w:rPr>
          <w:rFonts w:eastAsia="Times New Roman" w:cs="Times New Roman"/>
          <w:szCs w:val="24"/>
          <w:lang w:eastAsia="et-EE"/>
        </w:rPr>
        <w:t>1 sätestatud erandit, ning erandi alusel tegutsev aruandlusteenuse osutaja maksavad üksnes järelevalvetasu mahuosa.</w:t>
      </w:r>
      <w:r w:rsidR="00E44D86" w:rsidRPr="002D34E8">
        <w:rPr>
          <w:rFonts w:eastAsia="Times New Roman" w:cs="Times New Roman"/>
          <w:szCs w:val="24"/>
          <w:lang w:eastAsia="et-EE"/>
        </w:rPr>
        <w:t xml:space="preserve"> Investeerimisfondide seaduse §-s 453 nimetatud väikefondi valitseja maksab üksnes järelevalvetasu kapitaliosa.</w:t>
      </w:r>
      <w:r w:rsidR="00F03184" w:rsidRPr="002D34E8">
        <w:rPr>
          <w:rFonts w:eastAsia="Times New Roman" w:cs="Times New Roman"/>
          <w:szCs w:val="24"/>
          <w:lang w:eastAsia="et-EE"/>
        </w:rPr>
        <w:t xml:space="preserve">“; </w:t>
      </w:r>
    </w:p>
    <w:p w14:paraId="5561A1DD" w14:textId="77777777" w:rsidR="00F03184" w:rsidRPr="002D34E8" w:rsidRDefault="00F03184" w:rsidP="00743FBC">
      <w:pPr>
        <w:spacing w:after="0" w:line="240" w:lineRule="auto"/>
        <w:jc w:val="both"/>
        <w:rPr>
          <w:rFonts w:eastAsia="Times New Roman" w:cs="Times New Roman"/>
          <w:szCs w:val="24"/>
          <w:lang w:eastAsia="et-EE"/>
        </w:rPr>
      </w:pPr>
    </w:p>
    <w:p w14:paraId="1D8B7068" w14:textId="45A2B837" w:rsidR="00F03184" w:rsidRPr="002D34E8" w:rsidRDefault="00F03184" w:rsidP="00743FBC">
      <w:pPr>
        <w:spacing w:after="0" w:line="240" w:lineRule="auto"/>
        <w:jc w:val="both"/>
        <w:rPr>
          <w:rFonts w:cs="Times New Roman"/>
          <w:szCs w:val="24"/>
          <w:shd w:val="clear" w:color="auto" w:fill="FFFFFF"/>
        </w:rPr>
      </w:pPr>
      <w:r w:rsidRPr="002D34E8">
        <w:rPr>
          <w:rFonts w:eastAsia="Times New Roman" w:cs="Times New Roman"/>
          <w:b/>
          <w:bCs/>
          <w:szCs w:val="24"/>
          <w:lang w:eastAsia="et-EE"/>
        </w:rPr>
        <w:t>3)</w:t>
      </w:r>
      <w:r w:rsidR="004C48AA" w:rsidRPr="002D34E8">
        <w:rPr>
          <w:rFonts w:eastAsia="Times New Roman" w:cs="Times New Roman"/>
          <w:b/>
          <w:bCs/>
          <w:szCs w:val="24"/>
          <w:lang w:eastAsia="et-EE"/>
        </w:rPr>
        <w:t> </w:t>
      </w:r>
      <w:r w:rsidRPr="002D34E8">
        <w:rPr>
          <w:rFonts w:eastAsia="Times New Roman" w:cs="Times New Roman"/>
          <w:szCs w:val="24"/>
          <w:lang w:eastAsia="et-EE"/>
        </w:rPr>
        <w:t>paragrahvi 38 lõikes</w:t>
      </w:r>
      <w:r w:rsidR="004C48AA" w:rsidRPr="002D34E8">
        <w:rPr>
          <w:rFonts w:eastAsia="Times New Roman" w:cs="Times New Roman"/>
          <w:szCs w:val="24"/>
          <w:lang w:eastAsia="et-EE"/>
        </w:rPr>
        <w:t> </w:t>
      </w:r>
      <w:r w:rsidRPr="002D34E8">
        <w:rPr>
          <w:rFonts w:eastAsia="Times New Roman" w:cs="Times New Roman"/>
          <w:szCs w:val="24"/>
          <w:lang w:eastAsia="et-EE"/>
        </w:rPr>
        <w:t>3 asendatakse tekstiosa „</w:t>
      </w:r>
      <w:r w:rsidRPr="002D34E8">
        <w:rPr>
          <w:rFonts w:cs="Times New Roman"/>
          <w:szCs w:val="24"/>
          <w:shd w:val="clear" w:color="auto" w:fill="FFFFFF"/>
        </w:rPr>
        <w:t>või fondivalitseja“ tekstiosaga „,</w:t>
      </w:r>
      <w:r w:rsidR="00236C83" w:rsidRPr="002D34E8">
        <w:rPr>
          <w:rFonts w:cs="Times New Roman"/>
          <w:szCs w:val="24"/>
          <w:shd w:val="clear" w:color="auto" w:fill="FFFFFF"/>
        </w:rPr>
        <w:t> </w:t>
      </w:r>
      <w:r w:rsidRPr="002D34E8">
        <w:rPr>
          <w:rFonts w:cs="Times New Roman"/>
          <w:szCs w:val="24"/>
          <w:shd w:val="clear" w:color="auto" w:fill="FFFFFF"/>
        </w:rPr>
        <w:t xml:space="preserve">fondivalitseja, ühisrahastusteenuse </w:t>
      </w:r>
      <w:r w:rsidR="00442B82" w:rsidRPr="002D34E8">
        <w:rPr>
          <w:rFonts w:cs="Times New Roman"/>
          <w:szCs w:val="24"/>
          <w:shd w:val="clear" w:color="auto" w:fill="FFFFFF"/>
        </w:rPr>
        <w:t xml:space="preserve">osutaja, krüptovarateenuse osutaja </w:t>
      </w:r>
      <w:r w:rsidRPr="002D34E8">
        <w:rPr>
          <w:rFonts w:cs="Times New Roman"/>
          <w:szCs w:val="24"/>
          <w:shd w:val="clear" w:color="auto" w:fill="FFFFFF"/>
        </w:rPr>
        <w:t xml:space="preserve">või </w:t>
      </w:r>
      <w:r w:rsidR="00E716F2" w:rsidRPr="002D34E8">
        <w:rPr>
          <w:rFonts w:cs="Times New Roman"/>
          <w:szCs w:val="24"/>
          <w:shd w:val="clear" w:color="auto" w:fill="FFFFFF"/>
        </w:rPr>
        <w:t xml:space="preserve">varapõhise tokeni </w:t>
      </w:r>
      <w:r w:rsidR="00442B82" w:rsidRPr="002D34E8">
        <w:rPr>
          <w:shd w:val="clear" w:color="auto" w:fill="FFFFFF"/>
        </w:rPr>
        <w:t>emitendi</w:t>
      </w:r>
      <w:r w:rsidRPr="002D34E8">
        <w:rPr>
          <w:rFonts w:cs="Times New Roman"/>
          <w:szCs w:val="24"/>
          <w:shd w:val="clear" w:color="auto" w:fill="FFFFFF"/>
        </w:rPr>
        <w:t>“; </w:t>
      </w:r>
    </w:p>
    <w:p w14:paraId="09640673" w14:textId="77777777" w:rsidR="00F03184" w:rsidRPr="002D34E8" w:rsidRDefault="00F03184" w:rsidP="00743FBC">
      <w:pPr>
        <w:spacing w:after="0" w:line="240" w:lineRule="auto"/>
        <w:jc w:val="both"/>
        <w:rPr>
          <w:rFonts w:cs="Times New Roman"/>
          <w:szCs w:val="24"/>
          <w:shd w:val="clear" w:color="auto" w:fill="FFFFFF"/>
        </w:rPr>
      </w:pPr>
    </w:p>
    <w:p w14:paraId="5D5813E3" w14:textId="77777777" w:rsidR="00F03184" w:rsidRPr="002D34E8" w:rsidRDefault="00F03184" w:rsidP="00743FBC">
      <w:pPr>
        <w:spacing w:after="0" w:line="240" w:lineRule="auto"/>
        <w:jc w:val="both"/>
        <w:rPr>
          <w:rFonts w:cs="Times New Roman"/>
          <w:szCs w:val="24"/>
        </w:rPr>
      </w:pPr>
      <w:r w:rsidRPr="002D34E8">
        <w:rPr>
          <w:rFonts w:cs="Times New Roman"/>
          <w:b/>
          <w:bCs/>
          <w:szCs w:val="24"/>
        </w:rPr>
        <w:t>4)</w:t>
      </w:r>
      <w:r w:rsidRPr="002D34E8">
        <w:rPr>
          <w:rFonts w:cs="Times New Roman"/>
          <w:szCs w:val="24"/>
        </w:rPr>
        <w:t xml:space="preserve"> paragrahvi 38 lõiget 7 täiendatakse teise lausega järgmises sõnastuses:</w:t>
      </w:r>
    </w:p>
    <w:p w14:paraId="16FFC874" w14:textId="67A15E21" w:rsidR="00F03184" w:rsidRPr="002D34E8" w:rsidRDefault="00F03184" w:rsidP="00743FBC">
      <w:pPr>
        <w:spacing w:after="0" w:line="240" w:lineRule="auto"/>
        <w:jc w:val="both"/>
        <w:rPr>
          <w:rFonts w:cs="Times New Roman"/>
          <w:szCs w:val="24"/>
        </w:rPr>
      </w:pPr>
      <w:r w:rsidRPr="002D34E8">
        <w:rPr>
          <w:rFonts w:cs="Times New Roman"/>
          <w:szCs w:val="24"/>
        </w:rPr>
        <w:t>„Kui käesolevas paragrahvis ei ole sätestatud teisiti, maksab järelevalvesubjekt järelevalvetasu selle järelevalvesubjektina või arvestusaluse alusel, millest tulenev järelevalvetasu on suurem.“;</w:t>
      </w:r>
    </w:p>
    <w:p w14:paraId="34A513EC" w14:textId="3BFA08D8" w:rsidR="00DE100D" w:rsidRPr="002D34E8" w:rsidRDefault="00DE100D" w:rsidP="00743FBC">
      <w:pPr>
        <w:spacing w:after="0" w:line="240" w:lineRule="auto"/>
        <w:jc w:val="both"/>
        <w:rPr>
          <w:rFonts w:cs="Times New Roman"/>
          <w:szCs w:val="24"/>
        </w:rPr>
      </w:pPr>
    </w:p>
    <w:p w14:paraId="38BF9EDE" w14:textId="43309D4D" w:rsidR="00B94D9C" w:rsidRPr="002D34E8" w:rsidRDefault="00B94D9C" w:rsidP="00743FBC">
      <w:pPr>
        <w:spacing w:after="0" w:line="240" w:lineRule="auto"/>
        <w:jc w:val="both"/>
        <w:rPr>
          <w:rFonts w:cs="Times New Roman"/>
          <w:szCs w:val="24"/>
        </w:rPr>
      </w:pPr>
      <w:r w:rsidRPr="002D34E8">
        <w:rPr>
          <w:rFonts w:cs="Times New Roman"/>
          <w:b/>
          <w:bCs/>
          <w:szCs w:val="24"/>
        </w:rPr>
        <w:t>5)</w:t>
      </w:r>
      <w:r w:rsidRPr="002D34E8">
        <w:rPr>
          <w:rFonts w:cs="Times New Roman"/>
          <w:szCs w:val="24"/>
        </w:rPr>
        <w:t xml:space="preserve"> paragrahvi 39 lõiget 1 täiendatakse punktidega </w:t>
      </w:r>
      <w:r w:rsidR="009713AB" w:rsidRPr="002D34E8">
        <w:rPr>
          <w:rFonts w:cs="Times New Roman"/>
          <w:szCs w:val="24"/>
        </w:rPr>
        <w:t>7–</w:t>
      </w:r>
      <w:r w:rsidR="00606E9E" w:rsidRPr="002D34E8">
        <w:rPr>
          <w:rFonts w:cs="Times New Roman"/>
          <w:szCs w:val="24"/>
        </w:rPr>
        <w:t xml:space="preserve">9 </w:t>
      </w:r>
      <w:r w:rsidRPr="002D34E8">
        <w:rPr>
          <w:rFonts w:cs="Times New Roman"/>
          <w:szCs w:val="24"/>
        </w:rPr>
        <w:t>järgmises sõnastuses:</w:t>
      </w:r>
    </w:p>
    <w:p w14:paraId="2A3E89BC" w14:textId="2857AB60" w:rsidR="00B94D9C" w:rsidRPr="002D34E8" w:rsidRDefault="00B94D9C" w:rsidP="00743FBC">
      <w:pPr>
        <w:spacing w:after="0" w:line="240" w:lineRule="auto"/>
        <w:jc w:val="both"/>
        <w:rPr>
          <w:rFonts w:cs="Times New Roman"/>
          <w:szCs w:val="24"/>
          <w:shd w:val="clear" w:color="auto" w:fill="FFFFFF"/>
        </w:rPr>
      </w:pPr>
      <w:r w:rsidRPr="002D34E8">
        <w:rPr>
          <w:rFonts w:cs="Times New Roman"/>
          <w:szCs w:val="24"/>
        </w:rPr>
        <w:t xml:space="preserve">„7) krüptovarateenuse osutaja korral </w:t>
      </w:r>
      <w:r w:rsidRPr="002D34E8">
        <w:rPr>
          <w:rFonts w:cs="Times New Roman"/>
          <w:szCs w:val="24"/>
          <w:shd w:val="clear" w:color="auto" w:fill="FFFFFF"/>
        </w:rPr>
        <w:t xml:space="preserve">vastavalt tegevusloa ulatusele Euroopa Parlamendi ja nõukogu määruse (EL) 2023/1114, mis käsitleb krüptovaraturge ning millega muudetakse määrusi (EL) nr 1093/2010 ja (EL) nr 1095/2010 ning direktiive 2013/36/EL ja (EL) 2019/1937 (ELT L </w:t>
      </w:r>
      <w:r w:rsidRPr="002D34E8">
        <w:rPr>
          <w:rFonts w:cs="Times New Roman"/>
          <w:szCs w:val="24"/>
        </w:rPr>
        <w:t xml:space="preserve">150, </w:t>
      </w:r>
      <w:ins w:id="253" w:author="Iivika Sale" w:date="2024-01-18T16:21:00Z">
        <w:r w:rsidR="00E76624">
          <w:rPr>
            <w:rFonts w:cs="Times New Roman"/>
            <w:szCs w:val="24"/>
          </w:rPr>
          <w:t>0</w:t>
        </w:r>
      </w:ins>
      <w:r w:rsidRPr="002D34E8">
        <w:rPr>
          <w:rFonts w:cs="Times New Roman"/>
          <w:szCs w:val="24"/>
        </w:rPr>
        <w:t>9.</w:t>
      </w:r>
      <w:ins w:id="254" w:author="Iivika Sale" w:date="2024-01-18T16:21:00Z">
        <w:r w:rsidR="00E76624">
          <w:rPr>
            <w:rFonts w:cs="Times New Roman"/>
            <w:szCs w:val="24"/>
          </w:rPr>
          <w:t>0</w:t>
        </w:r>
      </w:ins>
      <w:r w:rsidRPr="002D34E8">
        <w:rPr>
          <w:rFonts w:cs="Times New Roman"/>
          <w:szCs w:val="24"/>
        </w:rPr>
        <w:t>6.2023, lk 40–205</w:t>
      </w:r>
      <w:r w:rsidRPr="002D34E8">
        <w:rPr>
          <w:rFonts w:cs="Times New Roman"/>
          <w:szCs w:val="24"/>
          <w:shd w:val="clear" w:color="auto" w:fill="FFFFFF"/>
        </w:rPr>
        <w:t>), IV lisas nimetatud summast;</w:t>
      </w:r>
    </w:p>
    <w:p w14:paraId="3C36B808" w14:textId="41EF0942" w:rsidR="00B94D9C" w:rsidRPr="002D34E8" w:rsidRDefault="00B94D9C" w:rsidP="00743FBC">
      <w:pPr>
        <w:spacing w:after="0" w:line="240" w:lineRule="auto"/>
        <w:jc w:val="both"/>
        <w:rPr>
          <w:rFonts w:cs="Times New Roman"/>
          <w:szCs w:val="24"/>
          <w:shd w:val="clear" w:color="auto" w:fill="FFFFFF"/>
        </w:rPr>
      </w:pPr>
      <w:r w:rsidRPr="002D34E8">
        <w:rPr>
          <w:rFonts w:cs="Times New Roman"/>
          <w:szCs w:val="24"/>
          <w:shd w:val="clear" w:color="auto" w:fill="FFFFFF"/>
        </w:rPr>
        <w:t>8) varapõhise tokeni emitendi, välja arvatud krediidiasutuse</w:t>
      </w:r>
      <w:r w:rsidR="00A605F3" w:rsidRPr="002D34E8">
        <w:rPr>
          <w:rFonts w:cs="Times New Roman"/>
          <w:szCs w:val="24"/>
          <w:shd w:val="clear" w:color="auto" w:fill="FFFFFF"/>
        </w:rPr>
        <w:t>,</w:t>
      </w:r>
      <w:r w:rsidRPr="002D34E8">
        <w:rPr>
          <w:rFonts w:cs="Times New Roman"/>
          <w:szCs w:val="24"/>
          <w:shd w:val="clear" w:color="auto" w:fill="FFFFFF"/>
        </w:rPr>
        <w:t xml:space="preserve"> korral Euroopa Parlamendi ja nõukogu määruse (EL) 2023/1114 artikli 35 lõike 1 punktis a nimetatud summast</w:t>
      </w:r>
      <w:r w:rsidR="005D56C8" w:rsidRPr="002D34E8">
        <w:rPr>
          <w:rFonts w:cs="Times New Roman"/>
          <w:szCs w:val="24"/>
          <w:shd w:val="clear" w:color="auto" w:fill="FFFFFF"/>
        </w:rPr>
        <w:t>;</w:t>
      </w:r>
    </w:p>
    <w:p w14:paraId="46A9F313" w14:textId="0E850C80" w:rsidR="00B94D9C" w:rsidRPr="002D34E8" w:rsidRDefault="00606E9E" w:rsidP="00743FBC">
      <w:pPr>
        <w:spacing w:after="0" w:line="240" w:lineRule="auto"/>
        <w:jc w:val="both"/>
        <w:rPr>
          <w:rFonts w:cs="Times New Roman"/>
          <w:b/>
          <w:bCs/>
          <w:szCs w:val="24"/>
        </w:rPr>
      </w:pPr>
      <w:r w:rsidRPr="002D34E8">
        <w:rPr>
          <w:rFonts w:cs="Times New Roman"/>
          <w:szCs w:val="24"/>
          <w:shd w:val="clear" w:color="auto" w:fill="FFFFFF"/>
        </w:rPr>
        <w:t>9) investeerimisfondide seaduse §-s 453 nimetatud väikefondi valitseja korral õigusakti kohaselt nõutavast kahekordsest minimaalsest aktsia- või osakapitali summast</w:t>
      </w:r>
      <w:r w:rsidR="005D56C8" w:rsidRPr="002D34E8">
        <w:rPr>
          <w:rFonts w:cs="Times New Roman"/>
          <w:szCs w:val="24"/>
          <w:shd w:val="clear" w:color="auto" w:fill="FFFFFF"/>
        </w:rPr>
        <w:t>.“;</w:t>
      </w:r>
    </w:p>
    <w:p w14:paraId="041AFB7F" w14:textId="77777777" w:rsidR="009713AB" w:rsidRPr="002D34E8" w:rsidRDefault="009713AB" w:rsidP="00743FBC">
      <w:pPr>
        <w:spacing w:after="0" w:line="240" w:lineRule="auto"/>
        <w:jc w:val="both"/>
        <w:rPr>
          <w:rFonts w:cs="Times New Roman"/>
          <w:b/>
          <w:bCs/>
          <w:szCs w:val="24"/>
        </w:rPr>
      </w:pPr>
    </w:p>
    <w:p w14:paraId="74F90D7B" w14:textId="35557261" w:rsidR="00E44D86" w:rsidRPr="002D34E8" w:rsidRDefault="00E44D86" w:rsidP="00743FBC">
      <w:pPr>
        <w:spacing w:after="0" w:line="240" w:lineRule="auto"/>
        <w:jc w:val="both"/>
        <w:rPr>
          <w:rFonts w:eastAsia="Times New Roman" w:cs="Times New Roman"/>
          <w:b/>
          <w:bCs/>
          <w:szCs w:val="24"/>
          <w:lang w:eastAsia="et-EE"/>
        </w:rPr>
      </w:pPr>
      <w:r w:rsidRPr="002D34E8">
        <w:rPr>
          <w:rFonts w:cs="Times New Roman"/>
          <w:b/>
          <w:bCs/>
          <w:szCs w:val="24"/>
        </w:rPr>
        <w:t>6</w:t>
      </w:r>
      <w:r w:rsidRPr="002D34E8">
        <w:rPr>
          <w:rFonts w:cs="Times New Roman"/>
          <w:szCs w:val="24"/>
        </w:rPr>
        <w:t>)</w:t>
      </w:r>
      <w:r w:rsidR="00813752" w:rsidRPr="002D34E8">
        <w:rPr>
          <w:rFonts w:cs="Times New Roman"/>
          <w:szCs w:val="24"/>
        </w:rPr>
        <w:t> </w:t>
      </w:r>
      <w:r w:rsidRPr="002D34E8">
        <w:rPr>
          <w:rFonts w:cs="Times New Roman"/>
          <w:szCs w:val="24"/>
        </w:rPr>
        <w:t>paragrahvi 39 lõike 2 punktis 2</w:t>
      </w:r>
      <w:r w:rsidRPr="002D34E8">
        <w:rPr>
          <w:rFonts w:cs="Times New Roman"/>
          <w:szCs w:val="24"/>
          <w:vertAlign w:val="superscript"/>
        </w:rPr>
        <w:t>1</w:t>
      </w:r>
      <w:r w:rsidRPr="002D34E8">
        <w:rPr>
          <w:rFonts w:cs="Times New Roman"/>
          <w:szCs w:val="24"/>
        </w:rPr>
        <w:t xml:space="preserve"> asendatakse tekstiosa „ühisrahastusteenuse osutaja“ tekstiosaga „ühisrahastusteenuse osutaja või välisriigi ühisrahastusteenuse osutaja Eesti filiaali“; </w:t>
      </w:r>
    </w:p>
    <w:p w14:paraId="2AA2A5DF" w14:textId="77777777" w:rsidR="00BA73C7" w:rsidRPr="002D34E8" w:rsidRDefault="00BA73C7" w:rsidP="00743FBC">
      <w:pPr>
        <w:spacing w:after="0" w:line="240" w:lineRule="auto"/>
        <w:jc w:val="both"/>
        <w:rPr>
          <w:rFonts w:eastAsia="Times New Roman" w:cs="Times New Roman"/>
          <w:szCs w:val="24"/>
          <w:lang w:eastAsia="et-EE"/>
        </w:rPr>
      </w:pPr>
    </w:p>
    <w:p w14:paraId="351C4A54" w14:textId="1D1756F0" w:rsidR="00F03184" w:rsidRPr="002D34E8" w:rsidRDefault="00797F21" w:rsidP="00743FBC">
      <w:pPr>
        <w:spacing w:after="0" w:line="240" w:lineRule="auto"/>
        <w:jc w:val="both"/>
        <w:rPr>
          <w:rFonts w:cs="Times New Roman"/>
          <w:szCs w:val="24"/>
        </w:rPr>
      </w:pPr>
      <w:r w:rsidRPr="002D34E8">
        <w:rPr>
          <w:rFonts w:cs="Times New Roman"/>
          <w:b/>
          <w:szCs w:val="24"/>
        </w:rPr>
        <w:t>7</w:t>
      </w:r>
      <w:r w:rsidR="00F03184" w:rsidRPr="002D34E8">
        <w:rPr>
          <w:rFonts w:cs="Times New Roman"/>
          <w:b/>
          <w:szCs w:val="24"/>
        </w:rPr>
        <w:t xml:space="preserve">) </w:t>
      </w:r>
      <w:r w:rsidR="00F03184" w:rsidRPr="002D34E8">
        <w:rPr>
          <w:rFonts w:cs="Times New Roman"/>
          <w:szCs w:val="24"/>
        </w:rPr>
        <w:t>paragrahvi 39 lõiget 2 täiendatakse punktidega 2</w:t>
      </w:r>
      <w:r w:rsidR="00F03184" w:rsidRPr="002D34E8">
        <w:rPr>
          <w:rFonts w:cs="Times New Roman"/>
          <w:szCs w:val="24"/>
          <w:vertAlign w:val="superscript"/>
        </w:rPr>
        <w:t>2</w:t>
      </w:r>
      <w:r w:rsidR="00F03184" w:rsidRPr="002D34E8">
        <w:rPr>
          <w:rFonts w:cs="Times New Roman"/>
          <w:szCs w:val="24"/>
        </w:rPr>
        <w:t>–2</w:t>
      </w:r>
      <w:r w:rsidR="00800BDA" w:rsidRPr="002D34E8">
        <w:rPr>
          <w:rFonts w:cs="Times New Roman"/>
          <w:szCs w:val="24"/>
          <w:vertAlign w:val="superscript"/>
        </w:rPr>
        <w:t>5</w:t>
      </w:r>
      <w:r w:rsidR="00F03184" w:rsidRPr="002D34E8">
        <w:rPr>
          <w:rFonts w:cs="Times New Roman"/>
          <w:szCs w:val="24"/>
        </w:rPr>
        <w:t xml:space="preserve"> järgmises sõnastuses:</w:t>
      </w:r>
    </w:p>
    <w:p w14:paraId="195C434C" w14:textId="6D6269F7" w:rsidR="00F03184" w:rsidRPr="002D34E8" w:rsidRDefault="00F03184" w:rsidP="00743FBC">
      <w:pPr>
        <w:spacing w:after="0" w:line="240" w:lineRule="auto"/>
        <w:jc w:val="both"/>
        <w:rPr>
          <w:rFonts w:cs="Times New Roman"/>
          <w:bCs/>
          <w:szCs w:val="24"/>
        </w:rPr>
      </w:pPr>
      <w:r w:rsidRPr="002D34E8">
        <w:rPr>
          <w:rFonts w:cs="Times New Roman"/>
          <w:bCs/>
          <w:szCs w:val="24"/>
        </w:rPr>
        <w:t>„2</w:t>
      </w:r>
      <w:r w:rsidRPr="002D34E8">
        <w:rPr>
          <w:rFonts w:cs="Times New Roman"/>
          <w:bCs/>
          <w:szCs w:val="24"/>
          <w:vertAlign w:val="superscript"/>
        </w:rPr>
        <w:t>2</w:t>
      </w:r>
      <w:r w:rsidRPr="002D34E8">
        <w:rPr>
          <w:rFonts w:cs="Times New Roman"/>
          <w:bCs/>
          <w:szCs w:val="24"/>
        </w:rPr>
        <w:t xml:space="preserve">) </w:t>
      </w:r>
      <w:r w:rsidRPr="002D34E8">
        <w:rPr>
          <w:rFonts w:cs="Times New Roman"/>
          <w:szCs w:val="24"/>
          <w:shd w:val="clear" w:color="auto" w:fill="FFFFFF"/>
        </w:rPr>
        <w:t>Euroopa Parlamendi ja nõukogu määruse (EL) 2023/</w:t>
      </w:r>
      <w:r w:rsidR="008B2386" w:rsidRPr="002D34E8">
        <w:rPr>
          <w:rFonts w:cs="Times New Roman"/>
          <w:szCs w:val="24"/>
          <w:shd w:val="clear" w:color="auto" w:fill="FFFFFF"/>
        </w:rPr>
        <w:t>1114</w:t>
      </w:r>
      <w:r w:rsidRPr="002D34E8">
        <w:rPr>
          <w:rFonts w:cs="Times New Roman"/>
          <w:bCs/>
          <w:szCs w:val="24"/>
        </w:rPr>
        <w:t xml:space="preserve"> artikli 3 lõike 1 punkti</w:t>
      </w:r>
      <w:r w:rsidR="00510724" w:rsidRPr="002D34E8">
        <w:rPr>
          <w:rFonts w:cs="Times New Roman"/>
          <w:bCs/>
          <w:szCs w:val="24"/>
        </w:rPr>
        <w:t> </w:t>
      </w:r>
      <w:r w:rsidR="005D0836" w:rsidRPr="002D34E8">
        <w:rPr>
          <w:rFonts w:cs="Times New Roman"/>
          <w:bCs/>
          <w:szCs w:val="24"/>
        </w:rPr>
        <w:t xml:space="preserve">16 </w:t>
      </w:r>
      <w:r w:rsidRPr="002D34E8">
        <w:rPr>
          <w:rFonts w:cs="Times New Roman"/>
          <w:bCs/>
          <w:szCs w:val="24"/>
        </w:rPr>
        <w:t>ala</w:t>
      </w:r>
      <w:del w:id="255" w:author="Iivika Sale" w:date="2024-01-18T16:04:00Z">
        <w:r w:rsidRPr="002D34E8" w:rsidDel="00691F85">
          <w:rPr>
            <w:rFonts w:cs="Times New Roman"/>
            <w:bCs/>
            <w:szCs w:val="24"/>
          </w:rPr>
          <w:delText>m</w:delText>
        </w:r>
      </w:del>
      <w:r w:rsidRPr="002D34E8">
        <w:rPr>
          <w:rFonts w:cs="Times New Roman"/>
          <w:bCs/>
          <w:szCs w:val="24"/>
        </w:rPr>
        <w:t>punkti</w:t>
      </w:r>
      <w:r w:rsidR="00474CAD" w:rsidRPr="002D34E8">
        <w:rPr>
          <w:rFonts w:cs="Times New Roman"/>
          <w:bCs/>
          <w:szCs w:val="24"/>
        </w:rPr>
        <w:t>s</w:t>
      </w:r>
      <w:r w:rsidRPr="002D34E8">
        <w:rPr>
          <w:rFonts w:cs="Times New Roman"/>
          <w:bCs/>
          <w:szCs w:val="24"/>
        </w:rPr>
        <w:t xml:space="preserve"> </w:t>
      </w:r>
      <w:r w:rsidR="00ED1597" w:rsidRPr="002D34E8">
        <w:rPr>
          <w:rFonts w:cs="Times New Roman"/>
          <w:bCs/>
          <w:szCs w:val="24"/>
        </w:rPr>
        <w:t xml:space="preserve">c, d, </w:t>
      </w:r>
      <w:r w:rsidR="00181DD7" w:rsidRPr="002D34E8">
        <w:rPr>
          <w:rFonts w:cs="Times New Roman"/>
          <w:bCs/>
          <w:szCs w:val="24"/>
        </w:rPr>
        <w:t xml:space="preserve">e </w:t>
      </w:r>
      <w:r w:rsidR="00ED1597" w:rsidRPr="002D34E8">
        <w:rPr>
          <w:rFonts w:cs="Times New Roman"/>
          <w:bCs/>
          <w:szCs w:val="24"/>
        </w:rPr>
        <w:t xml:space="preserve">või </w:t>
      </w:r>
      <w:r w:rsidR="00181DD7" w:rsidRPr="002D34E8">
        <w:rPr>
          <w:rFonts w:cs="Times New Roman"/>
          <w:bCs/>
          <w:szCs w:val="24"/>
        </w:rPr>
        <w:t xml:space="preserve">g </w:t>
      </w:r>
      <w:r w:rsidRPr="002D34E8">
        <w:rPr>
          <w:rFonts w:cs="Times New Roman"/>
          <w:bCs/>
          <w:szCs w:val="24"/>
        </w:rPr>
        <w:t xml:space="preserve">nimetatud </w:t>
      </w:r>
      <w:r w:rsidR="00E90F0A" w:rsidRPr="002D34E8">
        <w:rPr>
          <w:rFonts w:cs="Times New Roman"/>
          <w:bCs/>
          <w:szCs w:val="24"/>
        </w:rPr>
        <w:t xml:space="preserve">teenust </w:t>
      </w:r>
      <w:r w:rsidRPr="002D34E8">
        <w:rPr>
          <w:rFonts w:cs="Times New Roman"/>
          <w:bCs/>
          <w:szCs w:val="24"/>
        </w:rPr>
        <w:t xml:space="preserve">osutava krüptovarateenuse osutaja </w:t>
      </w:r>
      <w:r w:rsidR="00E90F0A" w:rsidRPr="002D34E8">
        <w:rPr>
          <w:rFonts w:cs="Times New Roman"/>
          <w:bCs/>
          <w:szCs w:val="24"/>
        </w:rPr>
        <w:t xml:space="preserve">või </w:t>
      </w:r>
      <w:r w:rsidR="004252D3" w:rsidRPr="002D34E8">
        <w:rPr>
          <w:rFonts w:cs="Times New Roman"/>
          <w:bCs/>
          <w:szCs w:val="24"/>
        </w:rPr>
        <w:t xml:space="preserve">välisriigi krüptovarateenuse osutaja Eesti filiaali </w:t>
      </w:r>
      <w:r w:rsidRPr="002D34E8">
        <w:rPr>
          <w:rFonts w:cs="Times New Roman"/>
          <w:bCs/>
          <w:szCs w:val="24"/>
        </w:rPr>
        <w:t>korral 0,</w:t>
      </w:r>
      <w:r w:rsidR="004C022C" w:rsidRPr="002D34E8">
        <w:rPr>
          <w:rFonts w:cs="Times New Roman"/>
          <w:bCs/>
          <w:szCs w:val="24"/>
        </w:rPr>
        <w:t>005</w:t>
      </w:r>
      <w:r w:rsidRPr="002D34E8">
        <w:rPr>
          <w:rFonts w:cs="Times New Roman"/>
          <w:bCs/>
          <w:szCs w:val="24"/>
        </w:rPr>
        <w:t>–0,</w:t>
      </w:r>
      <w:r w:rsidR="004C022C" w:rsidRPr="002D34E8">
        <w:rPr>
          <w:rFonts w:cs="Times New Roman"/>
          <w:bCs/>
          <w:szCs w:val="24"/>
        </w:rPr>
        <w:t xml:space="preserve">5 </w:t>
      </w:r>
      <w:r w:rsidRPr="002D34E8">
        <w:rPr>
          <w:rFonts w:cs="Times New Roman"/>
          <w:bCs/>
          <w:szCs w:val="24"/>
        </w:rPr>
        <w:t xml:space="preserve">protsendiga </w:t>
      </w:r>
      <w:r w:rsidR="00B96BC2" w:rsidRPr="002D34E8">
        <w:rPr>
          <w:rFonts w:cs="Times New Roman"/>
          <w:bCs/>
          <w:szCs w:val="24"/>
        </w:rPr>
        <w:t>krüptovara</w:t>
      </w:r>
      <w:r w:rsidRPr="002D34E8">
        <w:rPr>
          <w:rFonts w:cs="Times New Roman"/>
          <w:bCs/>
          <w:szCs w:val="24"/>
        </w:rPr>
        <w:t>teenuse</w:t>
      </w:r>
      <w:r w:rsidR="00B96BC2" w:rsidRPr="002D34E8">
        <w:rPr>
          <w:rFonts w:cs="Times New Roman"/>
          <w:bCs/>
          <w:szCs w:val="24"/>
        </w:rPr>
        <w:t xml:space="preserve"> </w:t>
      </w:r>
      <w:r w:rsidRPr="002D34E8">
        <w:rPr>
          <w:rFonts w:cs="Times New Roman"/>
          <w:bCs/>
          <w:szCs w:val="24"/>
        </w:rPr>
        <w:t xml:space="preserve">osutaja </w:t>
      </w:r>
      <w:r w:rsidR="00AF08CB" w:rsidRPr="002D34E8">
        <w:rPr>
          <w:rFonts w:cs="Times New Roman"/>
          <w:bCs/>
          <w:szCs w:val="24"/>
        </w:rPr>
        <w:t>algatatud või vastu võetud tehingute kogusummast</w:t>
      </w:r>
      <w:r w:rsidRPr="002D34E8">
        <w:rPr>
          <w:rFonts w:cs="Times New Roman"/>
          <w:bCs/>
          <w:szCs w:val="24"/>
        </w:rPr>
        <w:t>;</w:t>
      </w:r>
    </w:p>
    <w:p w14:paraId="038E78BB" w14:textId="49077109" w:rsidR="00F03184" w:rsidRPr="002D34E8" w:rsidRDefault="00F03184" w:rsidP="00743FBC">
      <w:pPr>
        <w:spacing w:after="0" w:line="240" w:lineRule="auto"/>
        <w:jc w:val="both"/>
        <w:rPr>
          <w:rFonts w:cs="Times New Roman"/>
          <w:bCs/>
          <w:szCs w:val="24"/>
        </w:rPr>
      </w:pPr>
      <w:r w:rsidRPr="002D34E8">
        <w:rPr>
          <w:rFonts w:cs="Times New Roman"/>
          <w:bCs/>
          <w:szCs w:val="24"/>
        </w:rPr>
        <w:t>2</w:t>
      </w:r>
      <w:r w:rsidRPr="002D34E8">
        <w:rPr>
          <w:rFonts w:cs="Times New Roman"/>
          <w:bCs/>
          <w:szCs w:val="24"/>
          <w:vertAlign w:val="superscript"/>
        </w:rPr>
        <w:t>3</w:t>
      </w:r>
      <w:r w:rsidRPr="002D34E8">
        <w:rPr>
          <w:rFonts w:cs="Times New Roman"/>
          <w:bCs/>
          <w:szCs w:val="24"/>
        </w:rPr>
        <w:t xml:space="preserve">) </w:t>
      </w:r>
      <w:r w:rsidRPr="002D34E8">
        <w:rPr>
          <w:rFonts w:cs="Times New Roman"/>
          <w:szCs w:val="24"/>
          <w:shd w:val="clear" w:color="auto" w:fill="FFFFFF"/>
        </w:rPr>
        <w:t>Euroopa Parlamendi ja nõukogu määruse (EL) 2023/</w:t>
      </w:r>
      <w:r w:rsidR="008B2386" w:rsidRPr="002D34E8">
        <w:rPr>
          <w:rFonts w:cs="Times New Roman"/>
          <w:szCs w:val="24"/>
          <w:shd w:val="clear" w:color="auto" w:fill="FFFFFF"/>
        </w:rPr>
        <w:t>1114</w:t>
      </w:r>
      <w:r w:rsidRPr="002D34E8">
        <w:rPr>
          <w:rFonts w:cs="Times New Roman"/>
          <w:bCs/>
          <w:szCs w:val="24"/>
        </w:rPr>
        <w:t xml:space="preserve"> artikli 3 lõike 1 punkti</w:t>
      </w:r>
      <w:r w:rsidR="00510724" w:rsidRPr="002D34E8">
        <w:rPr>
          <w:rFonts w:cs="Times New Roman"/>
          <w:bCs/>
          <w:szCs w:val="24"/>
        </w:rPr>
        <w:t> </w:t>
      </w:r>
      <w:r w:rsidR="005D0836" w:rsidRPr="002D34E8">
        <w:rPr>
          <w:rFonts w:cs="Times New Roman"/>
          <w:bCs/>
          <w:szCs w:val="24"/>
        </w:rPr>
        <w:t xml:space="preserve">16 </w:t>
      </w:r>
      <w:r w:rsidR="00E90F0A" w:rsidRPr="002D34E8">
        <w:rPr>
          <w:rFonts w:cs="Times New Roman"/>
          <w:bCs/>
          <w:szCs w:val="24"/>
        </w:rPr>
        <w:t>ala</w:t>
      </w:r>
      <w:del w:id="256" w:author="Iivika Sale" w:date="2024-01-18T16:04:00Z">
        <w:r w:rsidR="00E90F0A" w:rsidRPr="002D34E8" w:rsidDel="00691F85">
          <w:rPr>
            <w:rFonts w:cs="Times New Roman"/>
            <w:bCs/>
            <w:szCs w:val="24"/>
          </w:rPr>
          <w:delText>m</w:delText>
        </w:r>
      </w:del>
      <w:r w:rsidR="00E90F0A" w:rsidRPr="002D34E8">
        <w:rPr>
          <w:rFonts w:cs="Times New Roman"/>
          <w:bCs/>
          <w:szCs w:val="24"/>
        </w:rPr>
        <w:t>punkti</w:t>
      </w:r>
      <w:r w:rsidR="00474CAD" w:rsidRPr="002D34E8">
        <w:rPr>
          <w:rFonts w:cs="Times New Roman"/>
          <w:bCs/>
          <w:szCs w:val="24"/>
        </w:rPr>
        <w:t>s</w:t>
      </w:r>
      <w:r w:rsidR="00E90F0A" w:rsidRPr="002D34E8">
        <w:rPr>
          <w:rFonts w:cs="Times New Roman"/>
          <w:bCs/>
          <w:szCs w:val="24"/>
        </w:rPr>
        <w:t xml:space="preserve"> </w:t>
      </w:r>
      <w:r w:rsidR="00800BDA" w:rsidRPr="002D34E8">
        <w:rPr>
          <w:rFonts w:cs="Times New Roman"/>
          <w:bCs/>
          <w:szCs w:val="24"/>
        </w:rPr>
        <w:t>a</w:t>
      </w:r>
      <w:r w:rsidR="001A61A2" w:rsidRPr="002D34E8">
        <w:rPr>
          <w:rFonts w:cs="Times New Roman"/>
          <w:bCs/>
          <w:szCs w:val="24"/>
        </w:rPr>
        <w:t xml:space="preserve"> või </w:t>
      </w:r>
      <w:r w:rsidR="00ED1597" w:rsidRPr="002D34E8">
        <w:rPr>
          <w:rFonts w:cs="Times New Roman"/>
          <w:bCs/>
          <w:szCs w:val="24"/>
        </w:rPr>
        <w:t xml:space="preserve">i </w:t>
      </w:r>
      <w:r w:rsidRPr="002D34E8">
        <w:rPr>
          <w:rFonts w:cs="Times New Roman"/>
          <w:bCs/>
          <w:szCs w:val="24"/>
        </w:rPr>
        <w:t xml:space="preserve">nimetatud </w:t>
      </w:r>
      <w:r w:rsidR="00E90F0A" w:rsidRPr="002D34E8">
        <w:rPr>
          <w:rFonts w:cs="Times New Roman"/>
          <w:bCs/>
          <w:szCs w:val="24"/>
        </w:rPr>
        <w:t xml:space="preserve">teenust </w:t>
      </w:r>
      <w:r w:rsidRPr="002D34E8">
        <w:rPr>
          <w:rFonts w:cs="Times New Roman"/>
          <w:bCs/>
          <w:szCs w:val="24"/>
        </w:rPr>
        <w:t xml:space="preserve">osutava krüptovarateenuse osutaja </w:t>
      </w:r>
      <w:r w:rsidR="004252D3" w:rsidRPr="002D34E8">
        <w:rPr>
          <w:rFonts w:cs="Times New Roman"/>
          <w:bCs/>
          <w:szCs w:val="24"/>
        </w:rPr>
        <w:t xml:space="preserve">või välisriigi krüptovarateenuse osutaja Eesti filiaali </w:t>
      </w:r>
      <w:r w:rsidRPr="002D34E8">
        <w:rPr>
          <w:rFonts w:cs="Times New Roman"/>
          <w:bCs/>
          <w:szCs w:val="24"/>
        </w:rPr>
        <w:t>korral 0,</w:t>
      </w:r>
      <w:r w:rsidR="004C022C" w:rsidRPr="002D34E8">
        <w:rPr>
          <w:rFonts w:cs="Times New Roman"/>
          <w:bCs/>
          <w:szCs w:val="24"/>
        </w:rPr>
        <w:t>005</w:t>
      </w:r>
      <w:r w:rsidRPr="002D34E8">
        <w:rPr>
          <w:rFonts w:cs="Times New Roman"/>
          <w:bCs/>
          <w:szCs w:val="24"/>
        </w:rPr>
        <w:t>–0,</w:t>
      </w:r>
      <w:r w:rsidR="004C022C" w:rsidRPr="002D34E8">
        <w:rPr>
          <w:rFonts w:cs="Times New Roman"/>
          <w:bCs/>
          <w:szCs w:val="24"/>
        </w:rPr>
        <w:t xml:space="preserve">5 </w:t>
      </w:r>
      <w:r w:rsidRPr="002D34E8">
        <w:rPr>
          <w:rFonts w:cs="Times New Roman"/>
          <w:bCs/>
          <w:szCs w:val="24"/>
        </w:rPr>
        <w:t>protsendiga klientide jaoks hoitavate vahendite summast;</w:t>
      </w:r>
    </w:p>
    <w:p w14:paraId="48F66C67" w14:textId="4ED944ED" w:rsidR="00800BDA" w:rsidRPr="002D34E8" w:rsidRDefault="00F03184" w:rsidP="00743FBC">
      <w:pPr>
        <w:spacing w:after="0" w:line="240" w:lineRule="auto"/>
        <w:jc w:val="both"/>
        <w:rPr>
          <w:rFonts w:cs="Times New Roman"/>
          <w:bCs/>
          <w:szCs w:val="24"/>
        </w:rPr>
      </w:pPr>
      <w:r w:rsidRPr="002D34E8">
        <w:rPr>
          <w:rFonts w:cs="Times New Roman"/>
          <w:bCs/>
          <w:szCs w:val="24"/>
        </w:rPr>
        <w:t>2</w:t>
      </w:r>
      <w:r w:rsidRPr="002D34E8">
        <w:rPr>
          <w:rFonts w:cs="Times New Roman"/>
          <w:bCs/>
          <w:szCs w:val="24"/>
          <w:vertAlign w:val="superscript"/>
        </w:rPr>
        <w:t>4</w:t>
      </w:r>
      <w:r w:rsidRPr="002D34E8">
        <w:rPr>
          <w:rFonts w:cs="Times New Roman"/>
          <w:bCs/>
          <w:szCs w:val="24"/>
        </w:rPr>
        <w:t xml:space="preserve">) </w:t>
      </w:r>
      <w:r w:rsidR="009A715B" w:rsidRPr="002D34E8">
        <w:rPr>
          <w:rFonts w:cs="Times New Roman"/>
          <w:szCs w:val="24"/>
          <w:shd w:val="clear" w:color="auto" w:fill="FFFFFF"/>
        </w:rPr>
        <w:t>Euroopa Parlamendi ja nõukogu määruse (EL) 2023/</w:t>
      </w:r>
      <w:r w:rsidR="008B2386" w:rsidRPr="002D34E8">
        <w:rPr>
          <w:rFonts w:cs="Times New Roman"/>
          <w:szCs w:val="24"/>
          <w:shd w:val="clear" w:color="auto" w:fill="FFFFFF"/>
        </w:rPr>
        <w:t>1114</w:t>
      </w:r>
      <w:r w:rsidR="009A715B" w:rsidRPr="002D34E8">
        <w:rPr>
          <w:rFonts w:cs="Times New Roman"/>
          <w:bCs/>
          <w:szCs w:val="24"/>
        </w:rPr>
        <w:t xml:space="preserve"> artikli 3 lõike 1 punkti</w:t>
      </w:r>
      <w:r w:rsidR="00510724" w:rsidRPr="002D34E8">
        <w:rPr>
          <w:rFonts w:cs="Times New Roman"/>
          <w:bCs/>
          <w:szCs w:val="24"/>
        </w:rPr>
        <w:t> </w:t>
      </w:r>
      <w:r w:rsidR="009A715B" w:rsidRPr="002D34E8">
        <w:rPr>
          <w:rFonts w:cs="Times New Roman"/>
          <w:bCs/>
          <w:szCs w:val="24"/>
        </w:rPr>
        <w:t>16 ala</w:t>
      </w:r>
      <w:del w:id="257" w:author="Iivika Sale" w:date="2024-01-18T16:04:00Z">
        <w:r w:rsidR="009A715B" w:rsidRPr="002D34E8" w:rsidDel="00691F85">
          <w:rPr>
            <w:rFonts w:cs="Times New Roman"/>
            <w:bCs/>
            <w:szCs w:val="24"/>
          </w:rPr>
          <w:delText>m</w:delText>
        </w:r>
      </w:del>
      <w:r w:rsidR="009A715B" w:rsidRPr="002D34E8">
        <w:rPr>
          <w:rFonts w:cs="Times New Roman"/>
          <w:bCs/>
          <w:szCs w:val="24"/>
        </w:rPr>
        <w:t xml:space="preserve">punktis b, </w:t>
      </w:r>
      <w:r w:rsidR="00BA73C7" w:rsidRPr="002D34E8">
        <w:rPr>
          <w:rFonts w:cs="Times New Roman"/>
          <w:bCs/>
          <w:szCs w:val="24"/>
        </w:rPr>
        <w:t>f</w:t>
      </w:r>
      <w:r w:rsidR="001A61A2" w:rsidRPr="002D34E8">
        <w:rPr>
          <w:rFonts w:cs="Times New Roman"/>
          <w:bCs/>
          <w:szCs w:val="24"/>
        </w:rPr>
        <w:t>,</w:t>
      </w:r>
      <w:r w:rsidR="009A715B" w:rsidRPr="002D34E8">
        <w:rPr>
          <w:rFonts w:cs="Times New Roman"/>
          <w:bCs/>
          <w:szCs w:val="24"/>
        </w:rPr>
        <w:t xml:space="preserve"> h </w:t>
      </w:r>
      <w:r w:rsidR="001A61A2" w:rsidRPr="002D34E8">
        <w:rPr>
          <w:rFonts w:cs="Times New Roman"/>
          <w:bCs/>
          <w:szCs w:val="24"/>
        </w:rPr>
        <w:t xml:space="preserve">või j </w:t>
      </w:r>
      <w:r w:rsidR="009A715B" w:rsidRPr="002D34E8">
        <w:rPr>
          <w:rFonts w:cs="Times New Roman"/>
          <w:bCs/>
          <w:szCs w:val="24"/>
        </w:rPr>
        <w:t xml:space="preserve">nimetatud teenust osutava </w:t>
      </w:r>
      <w:r w:rsidRPr="002D34E8">
        <w:rPr>
          <w:rFonts w:cs="Times New Roman"/>
          <w:bCs/>
          <w:szCs w:val="24"/>
        </w:rPr>
        <w:t xml:space="preserve">krüptovarateenuse osutaja </w:t>
      </w:r>
      <w:r w:rsidR="004252D3" w:rsidRPr="002D34E8">
        <w:rPr>
          <w:rFonts w:cs="Times New Roman"/>
          <w:bCs/>
          <w:szCs w:val="24"/>
        </w:rPr>
        <w:t xml:space="preserve">või välisriigi krüptovarateenuse osutaja Eesti filiaali </w:t>
      </w:r>
      <w:r w:rsidRPr="002D34E8">
        <w:rPr>
          <w:rFonts w:cs="Times New Roman"/>
          <w:bCs/>
          <w:szCs w:val="24"/>
        </w:rPr>
        <w:t>korral 0,</w:t>
      </w:r>
      <w:r w:rsidR="004C022C" w:rsidRPr="002D34E8">
        <w:rPr>
          <w:rFonts w:cs="Times New Roman"/>
          <w:bCs/>
          <w:szCs w:val="24"/>
        </w:rPr>
        <w:t>005</w:t>
      </w:r>
      <w:r w:rsidRPr="002D34E8">
        <w:rPr>
          <w:rFonts w:cs="Times New Roman"/>
          <w:bCs/>
          <w:szCs w:val="24"/>
        </w:rPr>
        <w:t>–0,</w:t>
      </w:r>
      <w:r w:rsidR="004C022C" w:rsidRPr="002D34E8">
        <w:rPr>
          <w:rFonts w:cs="Times New Roman"/>
          <w:bCs/>
          <w:szCs w:val="24"/>
        </w:rPr>
        <w:t>5</w:t>
      </w:r>
      <w:r w:rsidR="00114A0C" w:rsidRPr="002D34E8">
        <w:rPr>
          <w:rFonts w:cs="Times New Roman"/>
          <w:bCs/>
          <w:szCs w:val="24"/>
        </w:rPr>
        <w:t> </w:t>
      </w:r>
      <w:r w:rsidRPr="002D34E8">
        <w:rPr>
          <w:rFonts w:cs="Times New Roman"/>
          <w:bCs/>
          <w:szCs w:val="24"/>
        </w:rPr>
        <w:t xml:space="preserve">protsendiga </w:t>
      </w:r>
      <w:r w:rsidR="00B96BC2" w:rsidRPr="002D34E8">
        <w:rPr>
          <w:rFonts w:cs="Times New Roman"/>
          <w:bCs/>
          <w:szCs w:val="24"/>
        </w:rPr>
        <w:t>krüptovara</w:t>
      </w:r>
      <w:r w:rsidRPr="002D34E8">
        <w:rPr>
          <w:rFonts w:cs="Times New Roman"/>
          <w:bCs/>
          <w:szCs w:val="24"/>
        </w:rPr>
        <w:t>teenuse</w:t>
      </w:r>
      <w:r w:rsidR="00B96BC2" w:rsidRPr="002D34E8">
        <w:rPr>
          <w:rFonts w:cs="Times New Roman"/>
          <w:bCs/>
          <w:szCs w:val="24"/>
        </w:rPr>
        <w:t xml:space="preserve"> </w:t>
      </w:r>
      <w:r w:rsidRPr="002D34E8">
        <w:rPr>
          <w:rFonts w:cs="Times New Roman"/>
          <w:bCs/>
          <w:szCs w:val="24"/>
        </w:rPr>
        <w:t>osutaja osutatava teenuse aastasest äritulust</w:t>
      </w:r>
      <w:r w:rsidR="00800BDA" w:rsidRPr="002D34E8">
        <w:rPr>
          <w:rFonts w:cs="Times New Roman"/>
          <w:bCs/>
          <w:szCs w:val="24"/>
        </w:rPr>
        <w:t>;</w:t>
      </w:r>
    </w:p>
    <w:p w14:paraId="0BBA414E" w14:textId="37DF7484" w:rsidR="00F03184" w:rsidRPr="002D34E8" w:rsidRDefault="00800BDA" w:rsidP="00743FBC">
      <w:pPr>
        <w:spacing w:after="0" w:line="240" w:lineRule="auto"/>
        <w:jc w:val="both"/>
        <w:rPr>
          <w:rFonts w:cs="Times New Roman"/>
          <w:bCs/>
          <w:szCs w:val="24"/>
        </w:rPr>
      </w:pPr>
      <w:r w:rsidRPr="002D34E8">
        <w:rPr>
          <w:rFonts w:cs="Times New Roman"/>
          <w:bCs/>
          <w:szCs w:val="24"/>
        </w:rPr>
        <w:t>2</w:t>
      </w:r>
      <w:r w:rsidR="00E90F0A" w:rsidRPr="002D34E8">
        <w:rPr>
          <w:rFonts w:cs="Times New Roman"/>
          <w:bCs/>
          <w:szCs w:val="24"/>
          <w:vertAlign w:val="superscript"/>
        </w:rPr>
        <w:t>5</w:t>
      </w:r>
      <w:r w:rsidR="00E90F0A" w:rsidRPr="002D34E8">
        <w:rPr>
          <w:rFonts w:cs="Times New Roman"/>
          <w:bCs/>
          <w:szCs w:val="24"/>
        </w:rPr>
        <w:t xml:space="preserve">) </w:t>
      </w:r>
      <w:r w:rsidR="00B94D9C" w:rsidRPr="002D34E8">
        <w:rPr>
          <w:rFonts w:cs="Times New Roman"/>
          <w:bCs/>
          <w:szCs w:val="24"/>
        </w:rPr>
        <w:t>varapõhise tokeni</w:t>
      </w:r>
      <w:r w:rsidR="00E90F0A" w:rsidRPr="002D34E8">
        <w:rPr>
          <w:rFonts w:cs="Times New Roman"/>
          <w:bCs/>
          <w:szCs w:val="24"/>
        </w:rPr>
        <w:t xml:space="preserve"> emitendi </w:t>
      </w:r>
      <w:r w:rsidR="004252D3" w:rsidRPr="002D34E8">
        <w:rPr>
          <w:rFonts w:cs="Times New Roman"/>
          <w:bCs/>
          <w:szCs w:val="24"/>
        </w:rPr>
        <w:t xml:space="preserve">või välisriigi </w:t>
      </w:r>
      <w:r w:rsidR="00B94D9C" w:rsidRPr="002D34E8">
        <w:rPr>
          <w:rFonts w:cs="Times New Roman"/>
          <w:bCs/>
          <w:szCs w:val="24"/>
        </w:rPr>
        <w:t xml:space="preserve">varapõhise tokeni </w:t>
      </w:r>
      <w:r w:rsidR="004252D3" w:rsidRPr="002D34E8">
        <w:rPr>
          <w:rFonts w:cs="Times New Roman"/>
          <w:bCs/>
          <w:szCs w:val="24"/>
        </w:rPr>
        <w:t xml:space="preserve">emitendi Eesti filiaali </w:t>
      </w:r>
      <w:r w:rsidR="00E90F0A" w:rsidRPr="002D34E8">
        <w:rPr>
          <w:rFonts w:cs="Times New Roman"/>
          <w:bCs/>
          <w:szCs w:val="24"/>
        </w:rPr>
        <w:t xml:space="preserve">korral </w:t>
      </w:r>
      <w:r w:rsidR="00E42E79" w:rsidRPr="002D34E8">
        <w:rPr>
          <w:rFonts w:cs="Times New Roman"/>
          <w:bCs/>
          <w:szCs w:val="24"/>
        </w:rPr>
        <w:t>0,</w:t>
      </w:r>
      <w:r w:rsidR="004C022C" w:rsidRPr="002D34E8">
        <w:rPr>
          <w:rFonts w:cs="Times New Roman"/>
          <w:bCs/>
          <w:szCs w:val="24"/>
        </w:rPr>
        <w:t>005</w:t>
      </w:r>
      <w:r w:rsidR="00E42E79" w:rsidRPr="002D34E8">
        <w:rPr>
          <w:rFonts w:cs="Times New Roman"/>
          <w:bCs/>
          <w:szCs w:val="24"/>
        </w:rPr>
        <w:t>–0,</w:t>
      </w:r>
      <w:r w:rsidR="004C022C" w:rsidRPr="002D34E8">
        <w:rPr>
          <w:rFonts w:cs="Times New Roman"/>
          <w:bCs/>
          <w:szCs w:val="24"/>
        </w:rPr>
        <w:t>5</w:t>
      </w:r>
      <w:r w:rsidR="00510724" w:rsidRPr="002D34E8">
        <w:rPr>
          <w:rFonts w:cs="Times New Roman"/>
          <w:bCs/>
          <w:szCs w:val="24"/>
        </w:rPr>
        <w:t> </w:t>
      </w:r>
      <w:r w:rsidR="00E42E79" w:rsidRPr="002D34E8">
        <w:rPr>
          <w:rFonts w:cs="Times New Roman"/>
          <w:bCs/>
          <w:szCs w:val="24"/>
        </w:rPr>
        <w:t>protsendiga emiteeritud krüptovara</w:t>
      </w:r>
      <w:r w:rsidR="001B2E2F" w:rsidRPr="002D34E8">
        <w:rPr>
          <w:rFonts w:cs="Times New Roman"/>
          <w:bCs/>
          <w:szCs w:val="24"/>
        </w:rPr>
        <w:t xml:space="preserve"> väärtusest</w:t>
      </w:r>
      <w:r w:rsidR="007A5BF2" w:rsidRPr="002D34E8">
        <w:rPr>
          <w:rFonts w:cs="Times New Roman"/>
          <w:bCs/>
          <w:szCs w:val="24"/>
        </w:rPr>
        <w:t>;</w:t>
      </w:r>
      <w:r w:rsidR="00F03184" w:rsidRPr="002D34E8">
        <w:rPr>
          <w:rFonts w:cs="Times New Roman"/>
          <w:bCs/>
          <w:szCs w:val="24"/>
        </w:rPr>
        <w:t>“;</w:t>
      </w:r>
    </w:p>
    <w:p w14:paraId="0367F6A0" w14:textId="77777777" w:rsidR="00F03184" w:rsidRPr="002D34E8" w:rsidRDefault="00F03184" w:rsidP="00743FBC">
      <w:pPr>
        <w:spacing w:after="0" w:line="240" w:lineRule="auto"/>
        <w:jc w:val="both"/>
        <w:rPr>
          <w:rFonts w:eastAsia="Times New Roman" w:cs="Times New Roman"/>
          <w:szCs w:val="24"/>
          <w:lang w:eastAsia="et-EE"/>
        </w:rPr>
      </w:pPr>
    </w:p>
    <w:p w14:paraId="466D0ED3" w14:textId="7219E555" w:rsidR="00F03184" w:rsidRPr="002D34E8" w:rsidRDefault="00797F21" w:rsidP="00743FBC">
      <w:pPr>
        <w:spacing w:after="0" w:line="240" w:lineRule="auto"/>
        <w:jc w:val="both"/>
        <w:rPr>
          <w:rFonts w:eastAsia="Times New Roman" w:cs="Times New Roman"/>
          <w:szCs w:val="24"/>
          <w:lang w:eastAsia="et-EE"/>
        </w:rPr>
      </w:pPr>
      <w:r w:rsidRPr="002D34E8">
        <w:rPr>
          <w:rFonts w:cs="Times New Roman"/>
          <w:b/>
          <w:szCs w:val="24"/>
        </w:rPr>
        <w:t>8</w:t>
      </w:r>
      <w:r w:rsidR="00F03184" w:rsidRPr="002D34E8">
        <w:rPr>
          <w:rFonts w:cs="Times New Roman"/>
          <w:b/>
          <w:szCs w:val="24"/>
        </w:rPr>
        <w:t>)</w:t>
      </w:r>
      <w:r w:rsidR="00F03184" w:rsidRPr="002D34E8">
        <w:rPr>
          <w:rFonts w:cs="Times New Roman"/>
          <w:szCs w:val="24"/>
        </w:rPr>
        <w:t xml:space="preserve"> paragrahvi 41 täiendatakse lõigetega 5</w:t>
      </w:r>
      <w:r w:rsidR="00F03184" w:rsidRPr="002D34E8">
        <w:rPr>
          <w:rFonts w:cs="Times New Roman"/>
          <w:szCs w:val="24"/>
          <w:vertAlign w:val="superscript"/>
        </w:rPr>
        <w:t>4</w:t>
      </w:r>
      <w:r w:rsidR="00F03184" w:rsidRPr="002D34E8">
        <w:rPr>
          <w:rFonts w:cs="Times New Roman"/>
          <w:szCs w:val="24"/>
        </w:rPr>
        <w:t>–5</w:t>
      </w:r>
      <w:r w:rsidR="00E90F0A" w:rsidRPr="002D34E8">
        <w:rPr>
          <w:rFonts w:cs="Times New Roman"/>
          <w:szCs w:val="24"/>
          <w:vertAlign w:val="superscript"/>
        </w:rPr>
        <w:t>7</w:t>
      </w:r>
      <w:r w:rsidR="00F03184" w:rsidRPr="002D34E8">
        <w:rPr>
          <w:rFonts w:cs="Times New Roman"/>
          <w:szCs w:val="24"/>
        </w:rPr>
        <w:t xml:space="preserve"> järgmises sõnastuses:</w:t>
      </w:r>
      <w:r w:rsidR="00F03184" w:rsidRPr="002D34E8">
        <w:rPr>
          <w:rFonts w:eastAsia="Times New Roman" w:cs="Times New Roman"/>
          <w:szCs w:val="24"/>
          <w:lang w:eastAsia="et-EE"/>
        </w:rPr>
        <w:t xml:space="preserve"> </w:t>
      </w:r>
    </w:p>
    <w:p w14:paraId="52BD2416" w14:textId="58469BE3" w:rsidR="00F03184" w:rsidRPr="002D34E8" w:rsidRDefault="00F03184" w:rsidP="00743FBC">
      <w:pPr>
        <w:spacing w:after="0" w:line="240" w:lineRule="auto"/>
        <w:jc w:val="both"/>
        <w:rPr>
          <w:rFonts w:cs="Times New Roman"/>
          <w:bCs/>
          <w:szCs w:val="24"/>
        </w:rPr>
      </w:pPr>
      <w:r w:rsidRPr="002D34E8">
        <w:rPr>
          <w:rFonts w:cs="Times New Roman"/>
          <w:szCs w:val="24"/>
        </w:rPr>
        <w:t>„(5</w:t>
      </w:r>
      <w:r w:rsidRPr="002D34E8">
        <w:rPr>
          <w:rFonts w:cs="Times New Roman"/>
          <w:szCs w:val="24"/>
          <w:vertAlign w:val="superscript"/>
        </w:rPr>
        <w:t>4</w:t>
      </w:r>
      <w:r w:rsidRPr="002D34E8">
        <w:rPr>
          <w:rFonts w:cs="Times New Roman"/>
          <w:szCs w:val="24"/>
        </w:rPr>
        <w:t>)</w:t>
      </w:r>
      <w:r w:rsidR="006F229A" w:rsidRPr="002D34E8">
        <w:rPr>
          <w:rFonts w:cs="Times New Roman"/>
          <w:szCs w:val="24"/>
        </w:rPr>
        <w:t> </w:t>
      </w:r>
      <w:r w:rsidRPr="002D34E8">
        <w:rPr>
          <w:rFonts w:cs="Times New Roman"/>
          <w:szCs w:val="24"/>
          <w:shd w:val="clear" w:color="auto" w:fill="FFFFFF"/>
        </w:rPr>
        <w:t>Euroopa Parlamendi ja nõukogu määruse (EL) 2023/</w:t>
      </w:r>
      <w:r w:rsidR="008B2386" w:rsidRPr="002D34E8">
        <w:rPr>
          <w:rFonts w:cs="Times New Roman"/>
          <w:szCs w:val="24"/>
          <w:shd w:val="clear" w:color="auto" w:fill="FFFFFF"/>
        </w:rPr>
        <w:t>1114</w:t>
      </w:r>
      <w:r w:rsidRPr="002D34E8">
        <w:rPr>
          <w:rFonts w:cs="Times New Roman"/>
          <w:bCs/>
          <w:szCs w:val="24"/>
        </w:rPr>
        <w:t xml:space="preserve"> artikli 3 lõike 1 punkti</w:t>
      </w:r>
      <w:r w:rsidR="00510724" w:rsidRPr="002D34E8">
        <w:rPr>
          <w:rFonts w:cs="Times New Roman"/>
          <w:bCs/>
          <w:szCs w:val="24"/>
        </w:rPr>
        <w:t> </w:t>
      </w:r>
      <w:r w:rsidR="005D0836" w:rsidRPr="002D34E8">
        <w:rPr>
          <w:rFonts w:cs="Times New Roman"/>
          <w:bCs/>
          <w:szCs w:val="24"/>
        </w:rPr>
        <w:t xml:space="preserve">16 </w:t>
      </w:r>
      <w:r w:rsidRPr="002D34E8">
        <w:rPr>
          <w:rFonts w:cs="Times New Roman"/>
          <w:bCs/>
          <w:szCs w:val="24"/>
        </w:rPr>
        <w:t>ala</w:t>
      </w:r>
      <w:del w:id="258" w:author="Iivika Sale" w:date="2024-01-18T16:04:00Z">
        <w:r w:rsidRPr="002D34E8" w:rsidDel="00691F85">
          <w:rPr>
            <w:rFonts w:cs="Times New Roman"/>
            <w:bCs/>
            <w:szCs w:val="24"/>
          </w:rPr>
          <w:delText>m</w:delText>
        </w:r>
      </w:del>
      <w:r w:rsidRPr="002D34E8">
        <w:rPr>
          <w:rFonts w:cs="Times New Roman"/>
          <w:bCs/>
          <w:szCs w:val="24"/>
        </w:rPr>
        <w:t>punkti</w:t>
      </w:r>
      <w:r w:rsidR="00474CAD" w:rsidRPr="002D34E8">
        <w:rPr>
          <w:rFonts w:cs="Times New Roman"/>
          <w:bCs/>
          <w:szCs w:val="24"/>
        </w:rPr>
        <w:t>s</w:t>
      </w:r>
      <w:r w:rsidR="006F229A" w:rsidRPr="002D34E8">
        <w:rPr>
          <w:rFonts w:cs="Times New Roman"/>
          <w:bCs/>
          <w:szCs w:val="24"/>
        </w:rPr>
        <w:t> </w:t>
      </w:r>
      <w:r w:rsidR="005D0836" w:rsidRPr="002D34E8">
        <w:rPr>
          <w:rFonts w:cs="Times New Roman"/>
          <w:bCs/>
          <w:szCs w:val="24"/>
        </w:rPr>
        <w:t xml:space="preserve">c, d, </w:t>
      </w:r>
      <w:r w:rsidR="001027D5" w:rsidRPr="002D34E8">
        <w:rPr>
          <w:rFonts w:cs="Times New Roman"/>
          <w:bCs/>
          <w:szCs w:val="24"/>
        </w:rPr>
        <w:t>e</w:t>
      </w:r>
      <w:r w:rsidR="005D0836" w:rsidRPr="002D34E8">
        <w:rPr>
          <w:rFonts w:cs="Times New Roman"/>
          <w:bCs/>
          <w:szCs w:val="24"/>
        </w:rPr>
        <w:t xml:space="preserve"> või </w:t>
      </w:r>
      <w:r w:rsidR="001027D5" w:rsidRPr="002D34E8">
        <w:rPr>
          <w:rFonts w:cs="Times New Roman"/>
          <w:bCs/>
          <w:szCs w:val="24"/>
        </w:rPr>
        <w:t>g</w:t>
      </w:r>
      <w:r w:rsidRPr="002D34E8">
        <w:rPr>
          <w:rFonts w:cs="Times New Roman"/>
          <w:bCs/>
          <w:szCs w:val="24"/>
        </w:rPr>
        <w:t xml:space="preserve"> nimetatud teenus</w:t>
      </w:r>
      <w:r w:rsidR="00474CAD" w:rsidRPr="002D34E8">
        <w:rPr>
          <w:rFonts w:cs="Times New Roman"/>
          <w:bCs/>
          <w:szCs w:val="24"/>
        </w:rPr>
        <w:t>t</w:t>
      </w:r>
      <w:r w:rsidRPr="002D34E8">
        <w:rPr>
          <w:rFonts w:cs="Times New Roman"/>
          <w:bCs/>
          <w:szCs w:val="24"/>
        </w:rPr>
        <w:t xml:space="preserve"> osutava krüptovarateenuse osutaja </w:t>
      </w:r>
      <w:r w:rsidR="00DE2178" w:rsidRPr="002D34E8">
        <w:rPr>
          <w:rFonts w:cs="Times New Roman"/>
          <w:bCs/>
          <w:szCs w:val="24"/>
        </w:rPr>
        <w:t xml:space="preserve">või välisriigi krüptovarateenuse osutaja Eesti filiaali </w:t>
      </w:r>
      <w:r w:rsidRPr="002D34E8">
        <w:rPr>
          <w:rFonts w:cs="Times New Roman"/>
          <w:szCs w:val="24"/>
        </w:rPr>
        <w:t xml:space="preserve">järelevalvetasu mahuosa </w:t>
      </w:r>
      <w:r w:rsidRPr="002D34E8">
        <w:rPr>
          <w:rFonts w:cs="Times New Roman"/>
          <w:szCs w:val="24"/>
          <w:shd w:val="clear" w:color="auto" w:fill="FFFFFF"/>
        </w:rPr>
        <w:t xml:space="preserve">ettemakse arvutamisel võetakse aluseks </w:t>
      </w:r>
      <w:r w:rsidR="00B96BC2" w:rsidRPr="002D34E8">
        <w:rPr>
          <w:rFonts w:cs="Times New Roman"/>
          <w:szCs w:val="24"/>
          <w:shd w:val="clear" w:color="auto" w:fill="FFFFFF"/>
        </w:rPr>
        <w:t>krüptovara</w:t>
      </w:r>
      <w:r w:rsidRPr="002D34E8">
        <w:rPr>
          <w:rFonts w:cs="Times New Roman"/>
          <w:szCs w:val="24"/>
          <w:shd w:val="clear" w:color="auto" w:fill="FFFFFF"/>
        </w:rPr>
        <w:t>teenuse</w:t>
      </w:r>
      <w:r w:rsidR="00B96BC2" w:rsidRPr="002D34E8">
        <w:rPr>
          <w:rFonts w:cs="Times New Roman"/>
          <w:szCs w:val="24"/>
          <w:shd w:val="clear" w:color="auto" w:fill="FFFFFF"/>
        </w:rPr>
        <w:t xml:space="preserve"> </w:t>
      </w:r>
      <w:r w:rsidRPr="002D34E8">
        <w:rPr>
          <w:rFonts w:cs="Times New Roman"/>
          <w:szCs w:val="24"/>
          <w:shd w:val="clear" w:color="auto" w:fill="FFFFFF"/>
        </w:rPr>
        <w:t xml:space="preserve">osutaja </w:t>
      </w:r>
      <w:r w:rsidR="00AF08CB" w:rsidRPr="002D34E8">
        <w:rPr>
          <w:rFonts w:cs="Times New Roman"/>
          <w:bCs/>
          <w:szCs w:val="24"/>
        </w:rPr>
        <w:t>algatatud või vastu võetud tehingute kogusumma</w:t>
      </w:r>
      <w:r w:rsidRPr="002D34E8">
        <w:rPr>
          <w:rFonts w:cs="Times New Roman"/>
          <w:bCs/>
          <w:szCs w:val="24"/>
        </w:rPr>
        <w:t xml:space="preserve">, </w:t>
      </w:r>
      <w:r w:rsidRPr="002D34E8">
        <w:rPr>
          <w:rFonts w:cs="Times New Roman"/>
          <w:szCs w:val="24"/>
          <w:shd w:val="clear" w:color="auto" w:fill="FFFFFF"/>
        </w:rPr>
        <w:t>mis on kajastatud Inspektsioonile eelmise aasta kohta esitatud aruannetes.</w:t>
      </w:r>
    </w:p>
    <w:p w14:paraId="778A2936" w14:textId="77777777" w:rsidR="00782EAA" w:rsidRPr="002D34E8" w:rsidRDefault="00782EAA" w:rsidP="00743FBC">
      <w:pPr>
        <w:spacing w:after="0" w:line="240" w:lineRule="auto"/>
        <w:jc w:val="both"/>
        <w:rPr>
          <w:rFonts w:cs="Times New Roman"/>
          <w:bCs/>
          <w:szCs w:val="24"/>
        </w:rPr>
      </w:pPr>
    </w:p>
    <w:p w14:paraId="4C49EA4A" w14:textId="41D3CF81" w:rsidR="00F03184" w:rsidRPr="002D34E8" w:rsidRDefault="00F03184" w:rsidP="00743FBC">
      <w:pPr>
        <w:spacing w:after="0" w:line="240" w:lineRule="auto"/>
        <w:jc w:val="both"/>
        <w:rPr>
          <w:rFonts w:cs="Times New Roman"/>
          <w:szCs w:val="24"/>
          <w:shd w:val="clear" w:color="auto" w:fill="FFFFFF"/>
        </w:rPr>
      </w:pPr>
      <w:r w:rsidRPr="002D34E8">
        <w:rPr>
          <w:rFonts w:cs="Times New Roman"/>
          <w:szCs w:val="24"/>
          <w:shd w:val="clear" w:color="auto" w:fill="FFFFFF"/>
        </w:rPr>
        <w:lastRenderedPageBreak/>
        <w:t>(5</w:t>
      </w:r>
      <w:r w:rsidRPr="002D34E8">
        <w:rPr>
          <w:rFonts w:cs="Times New Roman"/>
          <w:szCs w:val="24"/>
          <w:shd w:val="clear" w:color="auto" w:fill="FFFFFF"/>
          <w:vertAlign w:val="superscript"/>
        </w:rPr>
        <w:t>5</w:t>
      </w:r>
      <w:r w:rsidRPr="002D34E8">
        <w:rPr>
          <w:rFonts w:cs="Times New Roman"/>
          <w:szCs w:val="24"/>
          <w:shd w:val="clear" w:color="auto" w:fill="FFFFFF"/>
        </w:rPr>
        <w:t>)</w:t>
      </w:r>
      <w:r w:rsidR="0095177B" w:rsidRPr="002D34E8">
        <w:rPr>
          <w:rFonts w:cs="Times New Roman"/>
          <w:szCs w:val="24"/>
          <w:shd w:val="clear" w:color="auto" w:fill="FFFFFF"/>
        </w:rPr>
        <w:t> </w:t>
      </w:r>
      <w:r w:rsidRPr="002D34E8">
        <w:rPr>
          <w:rFonts w:cs="Times New Roman"/>
          <w:szCs w:val="24"/>
          <w:shd w:val="clear" w:color="auto" w:fill="FFFFFF"/>
        </w:rPr>
        <w:t>Euroopa Parlamendi ja nõukogu määruse (EL) 2023/</w:t>
      </w:r>
      <w:r w:rsidR="008B2386" w:rsidRPr="002D34E8">
        <w:rPr>
          <w:rFonts w:cs="Times New Roman"/>
          <w:szCs w:val="24"/>
          <w:shd w:val="clear" w:color="auto" w:fill="FFFFFF"/>
        </w:rPr>
        <w:t>1114</w:t>
      </w:r>
      <w:r w:rsidRPr="002D34E8">
        <w:rPr>
          <w:rFonts w:cs="Times New Roman"/>
          <w:bCs/>
          <w:szCs w:val="24"/>
        </w:rPr>
        <w:t xml:space="preserve"> artikli 3 lõike 1 punkti</w:t>
      </w:r>
      <w:r w:rsidR="00114A0C" w:rsidRPr="002D34E8">
        <w:rPr>
          <w:rFonts w:cs="Times New Roman"/>
          <w:bCs/>
          <w:szCs w:val="24"/>
        </w:rPr>
        <w:t> </w:t>
      </w:r>
      <w:r w:rsidR="005D0836" w:rsidRPr="002D34E8">
        <w:rPr>
          <w:rFonts w:cs="Times New Roman"/>
          <w:bCs/>
          <w:szCs w:val="24"/>
        </w:rPr>
        <w:t xml:space="preserve">16 </w:t>
      </w:r>
      <w:r w:rsidRPr="002D34E8">
        <w:rPr>
          <w:rFonts w:cs="Times New Roman"/>
          <w:bCs/>
          <w:szCs w:val="24"/>
        </w:rPr>
        <w:t>ala</w:t>
      </w:r>
      <w:del w:id="259" w:author="Iivika Sale" w:date="2024-01-18T16:04:00Z">
        <w:r w:rsidRPr="002D34E8" w:rsidDel="00691F85">
          <w:rPr>
            <w:rFonts w:cs="Times New Roman"/>
            <w:bCs/>
            <w:szCs w:val="24"/>
          </w:rPr>
          <w:delText>m</w:delText>
        </w:r>
      </w:del>
      <w:r w:rsidRPr="002D34E8">
        <w:rPr>
          <w:rFonts w:cs="Times New Roman"/>
          <w:bCs/>
          <w:szCs w:val="24"/>
        </w:rPr>
        <w:t xml:space="preserve">punktis </w:t>
      </w:r>
      <w:r w:rsidR="005D0836" w:rsidRPr="002D34E8">
        <w:rPr>
          <w:rFonts w:cs="Times New Roman"/>
          <w:bCs/>
          <w:szCs w:val="24"/>
        </w:rPr>
        <w:t xml:space="preserve">a </w:t>
      </w:r>
      <w:r w:rsidR="001027D5" w:rsidRPr="002D34E8">
        <w:rPr>
          <w:rFonts w:cs="Times New Roman"/>
          <w:bCs/>
          <w:szCs w:val="24"/>
        </w:rPr>
        <w:t xml:space="preserve">või </w:t>
      </w:r>
      <w:r w:rsidR="005D0836" w:rsidRPr="002D34E8">
        <w:rPr>
          <w:rFonts w:cs="Times New Roman"/>
          <w:bCs/>
          <w:szCs w:val="24"/>
        </w:rPr>
        <w:t xml:space="preserve">i </w:t>
      </w:r>
      <w:r w:rsidRPr="002D34E8">
        <w:rPr>
          <w:rFonts w:cs="Times New Roman"/>
          <w:bCs/>
          <w:szCs w:val="24"/>
        </w:rPr>
        <w:t>nimetatud teenus</w:t>
      </w:r>
      <w:r w:rsidR="00474CAD" w:rsidRPr="002D34E8">
        <w:rPr>
          <w:rFonts w:cs="Times New Roman"/>
          <w:bCs/>
          <w:szCs w:val="24"/>
        </w:rPr>
        <w:t>t</w:t>
      </w:r>
      <w:r w:rsidRPr="002D34E8">
        <w:rPr>
          <w:rFonts w:cs="Times New Roman"/>
          <w:bCs/>
          <w:szCs w:val="24"/>
        </w:rPr>
        <w:t xml:space="preserve"> osutava krüptovarateenuse osutaja </w:t>
      </w:r>
      <w:r w:rsidR="00DE2178" w:rsidRPr="002D34E8">
        <w:rPr>
          <w:rFonts w:cs="Times New Roman"/>
          <w:bCs/>
          <w:szCs w:val="24"/>
        </w:rPr>
        <w:t xml:space="preserve">või välisriigi krüptovarateenuse osutaja Eesti filiaali </w:t>
      </w:r>
      <w:r w:rsidRPr="002D34E8">
        <w:rPr>
          <w:rFonts w:cs="Times New Roman"/>
          <w:szCs w:val="24"/>
        </w:rPr>
        <w:t xml:space="preserve">järelevalvetasu mahuosa </w:t>
      </w:r>
      <w:r w:rsidRPr="002D34E8">
        <w:rPr>
          <w:rFonts w:cs="Times New Roman"/>
          <w:szCs w:val="24"/>
          <w:shd w:val="clear" w:color="auto" w:fill="FFFFFF"/>
        </w:rPr>
        <w:t xml:space="preserve">ettemakse arvutamisel võetakse aluseks </w:t>
      </w:r>
      <w:r w:rsidR="00B96BC2" w:rsidRPr="002D34E8">
        <w:rPr>
          <w:rFonts w:cs="Times New Roman"/>
          <w:szCs w:val="24"/>
          <w:shd w:val="clear" w:color="auto" w:fill="FFFFFF"/>
        </w:rPr>
        <w:t>krüptovara</w:t>
      </w:r>
      <w:r w:rsidRPr="002D34E8">
        <w:rPr>
          <w:rFonts w:cs="Times New Roman"/>
          <w:szCs w:val="24"/>
          <w:shd w:val="clear" w:color="auto" w:fill="FFFFFF"/>
        </w:rPr>
        <w:t>teenuse</w:t>
      </w:r>
      <w:r w:rsidR="00B96BC2" w:rsidRPr="002D34E8">
        <w:rPr>
          <w:rFonts w:cs="Times New Roman"/>
          <w:szCs w:val="24"/>
          <w:shd w:val="clear" w:color="auto" w:fill="FFFFFF"/>
        </w:rPr>
        <w:t xml:space="preserve"> </w:t>
      </w:r>
      <w:r w:rsidRPr="002D34E8">
        <w:rPr>
          <w:rFonts w:cs="Times New Roman"/>
          <w:szCs w:val="24"/>
          <w:shd w:val="clear" w:color="auto" w:fill="FFFFFF"/>
        </w:rPr>
        <w:t xml:space="preserve">osutaja </w:t>
      </w:r>
      <w:r w:rsidRPr="002D34E8">
        <w:rPr>
          <w:rFonts w:cs="Times New Roman"/>
          <w:bCs/>
          <w:szCs w:val="24"/>
        </w:rPr>
        <w:t xml:space="preserve">klientide jaoks hoitavate vahendite summa, </w:t>
      </w:r>
      <w:r w:rsidRPr="002D34E8">
        <w:rPr>
          <w:rFonts w:cs="Times New Roman"/>
          <w:szCs w:val="24"/>
          <w:shd w:val="clear" w:color="auto" w:fill="FFFFFF"/>
        </w:rPr>
        <w:t>mis on kajastatud Inspektsioonile eelmise aasta kohta esitatud aruannetes.</w:t>
      </w:r>
    </w:p>
    <w:p w14:paraId="4AAE078D" w14:textId="77777777" w:rsidR="00F03184" w:rsidRPr="002D34E8" w:rsidRDefault="00F03184" w:rsidP="00743FBC">
      <w:pPr>
        <w:spacing w:after="0" w:line="240" w:lineRule="auto"/>
        <w:jc w:val="both"/>
        <w:rPr>
          <w:rFonts w:cs="Times New Roman"/>
          <w:szCs w:val="24"/>
          <w:shd w:val="clear" w:color="auto" w:fill="FFFFFF"/>
        </w:rPr>
      </w:pPr>
    </w:p>
    <w:p w14:paraId="3DDE1A48" w14:textId="3AD31ED3" w:rsidR="00E90F0A" w:rsidRPr="002D34E8" w:rsidRDefault="00F03184" w:rsidP="00743FBC">
      <w:pPr>
        <w:spacing w:after="0" w:line="240" w:lineRule="auto"/>
        <w:jc w:val="both"/>
        <w:rPr>
          <w:rFonts w:cs="Times New Roman"/>
          <w:szCs w:val="24"/>
          <w:shd w:val="clear" w:color="auto" w:fill="FFFFFF"/>
        </w:rPr>
      </w:pPr>
      <w:r w:rsidRPr="002D34E8">
        <w:rPr>
          <w:rFonts w:cs="Times New Roman"/>
          <w:szCs w:val="24"/>
          <w:shd w:val="clear" w:color="auto" w:fill="FFFFFF"/>
        </w:rPr>
        <w:t>(5</w:t>
      </w:r>
      <w:r w:rsidRPr="002D34E8">
        <w:rPr>
          <w:rFonts w:cs="Times New Roman"/>
          <w:szCs w:val="24"/>
          <w:shd w:val="clear" w:color="auto" w:fill="FFFFFF"/>
          <w:vertAlign w:val="superscript"/>
        </w:rPr>
        <w:t>6</w:t>
      </w:r>
      <w:r w:rsidRPr="002D34E8">
        <w:rPr>
          <w:rFonts w:cs="Times New Roman"/>
          <w:szCs w:val="24"/>
          <w:shd w:val="clear" w:color="auto" w:fill="FFFFFF"/>
        </w:rPr>
        <w:t>)</w:t>
      </w:r>
      <w:r w:rsidR="0095177B" w:rsidRPr="002D34E8">
        <w:rPr>
          <w:rFonts w:cs="Times New Roman"/>
          <w:szCs w:val="24"/>
          <w:shd w:val="clear" w:color="auto" w:fill="FFFFFF"/>
        </w:rPr>
        <w:t> </w:t>
      </w:r>
      <w:r w:rsidR="00961CF8" w:rsidRPr="002D34E8">
        <w:rPr>
          <w:rFonts w:cs="Times New Roman"/>
          <w:szCs w:val="24"/>
          <w:shd w:val="clear" w:color="auto" w:fill="FFFFFF"/>
        </w:rPr>
        <w:t>Euroopa Parlamendi ja nõukogu määruse (EL) 2023/</w:t>
      </w:r>
      <w:r w:rsidR="008B2386" w:rsidRPr="002D34E8">
        <w:rPr>
          <w:rFonts w:cs="Times New Roman"/>
          <w:szCs w:val="24"/>
          <w:shd w:val="clear" w:color="auto" w:fill="FFFFFF"/>
        </w:rPr>
        <w:t>1114</w:t>
      </w:r>
      <w:r w:rsidR="00961CF8" w:rsidRPr="002D34E8">
        <w:rPr>
          <w:rFonts w:cs="Times New Roman"/>
          <w:bCs/>
          <w:szCs w:val="24"/>
        </w:rPr>
        <w:t xml:space="preserve"> artikli 3 lõike 1 punkti</w:t>
      </w:r>
      <w:r w:rsidR="00114A0C" w:rsidRPr="002D34E8">
        <w:rPr>
          <w:rFonts w:cs="Times New Roman"/>
          <w:bCs/>
          <w:szCs w:val="24"/>
        </w:rPr>
        <w:t> </w:t>
      </w:r>
      <w:r w:rsidR="00961CF8" w:rsidRPr="002D34E8">
        <w:rPr>
          <w:rFonts w:cs="Times New Roman"/>
          <w:bCs/>
          <w:szCs w:val="24"/>
        </w:rPr>
        <w:t>16 ala</w:t>
      </w:r>
      <w:del w:id="260" w:author="Iivika Sale" w:date="2024-01-18T16:04:00Z">
        <w:r w:rsidR="00961CF8" w:rsidRPr="002D34E8" w:rsidDel="00691F85">
          <w:rPr>
            <w:rFonts w:cs="Times New Roman"/>
            <w:bCs/>
            <w:szCs w:val="24"/>
          </w:rPr>
          <w:delText>m</w:delText>
        </w:r>
      </w:del>
      <w:r w:rsidR="00961CF8" w:rsidRPr="002D34E8">
        <w:rPr>
          <w:rFonts w:cs="Times New Roman"/>
          <w:bCs/>
          <w:szCs w:val="24"/>
        </w:rPr>
        <w:t>punktis b, f</w:t>
      </w:r>
      <w:r w:rsidR="001027D5" w:rsidRPr="002D34E8">
        <w:rPr>
          <w:rFonts w:cs="Times New Roman"/>
          <w:bCs/>
          <w:szCs w:val="24"/>
        </w:rPr>
        <w:t>,</w:t>
      </w:r>
      <w:r w:rsidR="00961CF8" w:rsidRPr="002D34E8">
        <w:rPr>
          <w:rFonts w:cs="Times New Roman"/>
          <w:bCs/>
          <w:szCs w:val="24"/>
        </w:rPr>
        <w:t xml:space="preserve"> h</w:t>
      </w:r>
      <w:r w:rsidR="001027D5" w:rsidRPr="002D34E8">
        <w:rPr>
          <w:rFonts w:cs="Times New Roman"/>
          <w:bCs/>
          <w:szCs w:val="24"/>
        </w:rPr>
        <w:t xml:space="preserve"> või j</w:t>
      </w:r>
      <w:r w:rsidR="00961CF8" w:rsidRPr="002D34E8">
        <w:rPr>
          <w:rFonts w:cs="Times New Roman"/>
          <w:bCs/>
          <w:szCs w:val="24"/>
        </w:rPr>
        <w:t xml:space="preserve"> nimetatud teenust osutava </w:t>
      </w:r>
      <w:r w:rsidRPr="002D34E8">
        <w:rPr>
          <w:rFonts w:cs="Times New Roman"/>
          <w:bCs/>
          <w:szCs w:val="24"/>
        </w:rPr>
        <w:t xml:space="preserve">krüptovarateenuse osutaja </w:t>
      </w:r>
      <w:r w:rsidR="00DE2178" w:rsidRPr="002D34E8">
        <w:rPr>
          <w:rFonts w:cs="Times New Roman"/>
          <w:bCs/>
          <w:szCs w:val="24"/>
        </w:rPr>
        <w:t xml:space="preserve">või välisriigi krüptovarateenuse osutaja Eesti filiaali </w:t>
      </w:r>
      <w:r w:rsidRPr="002D34E8">
        <w:rPr>
          <w:rFonts w:cs="Times New Roman"/>
          <w:szCs w:val="24"/>
        </w:rPr>
        <w:t xml:space="preserve">järelevalvetasu mahuosa </w:t>
      </w:r>
      <w:r w:rsidRPr="002D34E8">
        <w:rPr>
          <w:rFonts w:cs="Times New Roman"/>
          <w:szCs w:val="24"/>
          <w:shd w:val="clear" w:color="auto" w:fill="FFFFFF"/>
        </w:rPr>
        <w:t xml:space="preserve">ettemakse arvutamisel võetakse aluseks </w:t>
      </w:r>
      <w:r w:rsidR="00B96BC2" w:rsidRPr="002D34E8">
        <w:rPr>
          <w:rFonts w:cs="Times New Roman"/>
          <w:szCs w:val="24"/>
          <w:shd w:val="clear" w:color="auto" w:fill="FFFFFF"/>
        </w:rPr>
        <w:t>krüptovara</w:t>
      </w:r>
      <w:r w:rsidRPr="002D34E8">
        <w:rPr>
          <w:rFonts w:cs="Times New Roman"/>
          <w:szCs w:val="24"/>
          <w:shd w:val="clear" w:color="auto" w:fill="FFFFFF"/>
        </w:rPr>
        <w:t>teenuse</w:t>
      </w:r>
      <w:r w:rsidR="00B96BC2" w:rsidRPr="002D34E8">
        <w:rPr>
          <w:rFonts w:cs="Times New Roman"/>
          <w:szCs w:val="24"/>
          <w:shd w:val="clear" w:color="auto" w:fill="FFFFFF"/>
        </w:rPr>
        <w:t xml:space="preserve"> </w:t>
      </w:r>
      <w:r w:rsidRPr="002D34E8">
        <w:rPr>
          <w:rFonts w:cs="Times New Roman"/>
          <w:szCs w:val="24"/>
          <w:shd w:val="clear" w:color="auto" w:fill="FFFFFF"/>
        </w:rPr>
        <w:t xml:space="preserve">osutaja </w:t>
      </w:r>
      <w:r w:rsidR="00D63441" w:rsidRPr="002D34E8">
        <w:rPr>
          <w:rFonts w:cs="Times New Roman"/>
          <w:szCs w:val="24"/>
          <w:shd w:val="clear" w:color="auto" w:fill="FFFFFF"/>
        </w:rPr>
        <w:t xml:space="preserve">osutatava teenuse </w:t>
      </w:r>
      <w:r w:rsidRPr="002D34E8">
        <w:rPr>
          <w:rFonts w:cs="Times New Roman"/>
          <w:szCs w:val="24"/>
          <w:shd w:val="clear" w:color="auto" w:fill="FFFFFF"/>
        </w:rPr>
        <w:t>aastane äritulu, mis on kajastatud Inspektsioonile eelmise aasta kohta esitatud aruan</w:t>
      </w:r>
      <w:r w:rsidR="00AF08CB" w:rsidRPr="002D34E8">
        <w:rPr>
          <w:rFonts w:cs="Times New Roman"/>
          <w:szCs w:val="24"/>
          <w:shd w:val="clear" w:color="auto" w:fill="FFFFFF"/>
        </w:rPr>
        <w:t>des.</w:t>
      </w:r>
    </w:p>
    <w:p w14:paraId="0C1157EB" w14:textId="77777777" w:rsidR="00E90F0A" w:rsidRPr="002D34E8" w:rsidRDefault="00E90F0A" w:rsidP="00743FBC">
      <w:pPr>
        <w:spacing w:after="0" w:line="240" w:lineRule="auto"/>
        <w:jc w:val="both"/>
        <w:rPr>
          <w:rFonts w:cs="Times New Roman"/>
          <w:szCs w:val="24"/>
          <w:shd w:val="clear" w:color="auto" w:fill="FFFFFF"/>
        </w:rPr>
      </w:pPr>
    </w:p>
    <w:p w14:paraId="116490EE" w14:textId="1EDA0CB9" w:rsidR="00F03184" w:rsidRPr="002D34E8" w:rsidRDefault="00E90F0A" w:rsidP="00743FBC">
      <w:pPr>
        <w:spacing w:after="0" w:line="240" w:lineRule="auto"/>
        <w:jc w:val="both"/>
        <w:rPr>
          <w:rFonts w:cs="Times New Roman"/>
          <w:szCs w:val="24"/>
          <w:shd w:val="clear" w:color="auto" w:fill="FFFFFF"/>
        </w:rPr>
      </w:pPr>
      <w:r w:rsidRPr="002D34E8">
        <w:rPr>
          <w:rFonts w:cs="Times New Roman"/>
          <w:szCs w:val="24"/>
          <w:shd w:val="clear" w:color="auto" w:fill="FFFFFF"/>
        </w:rPr>
        <w:t>(5</w:t>
      </w:r>
      <w:r w:rsidRPr="002D34E8">
        <w:rPr>
          <w:rFonts w:cs="Times New Roman"/>
          <w:szCs w:val="24"/>
          <w:shd w:val="clear" w:color="auto" w:fill="FFFFFF"/>
          <w:vertAlign w:val="superscript"/>
        </w:rPr>
        <w:t>7</w:t>
      </w:r>
      <w:r w:rsidRPr="002D34E8">
        <w:rPr>
          <w:rFonts w:cs="Times New Roman"/>
          <w:szCs w:val="24"/>
          <w:shd w:val="clear" w:color="auto" w:fill="FFFFFF"/>
        </w:rPr>
        <w:t>)</w:t>
      </w:r>
      <w:r w:rsidR="00961CF8" w:rsidRPr="002D34E8">
        <w:rPr>
          <w:rFonts w:cs="Times New Roman"/>
          <w:szCs w:val="24"/>
          <w:shd w:val="clear" w:color="auto" w:fill="FFFFFF"/>
        </w:rPr>
        <w:t xml:space="preserve"> </w:t>
      </w:r>
      <w:r w:rsidR="00B94D9C" w:rsidRPr="002D34E8">
        <w:rPr>
          <w:rFonts w:cs="Times New Roman"/>
          <w:szCs w:val="24"/>
          <w:shd w:val="clear" w:color="auto" w:fill="FFFFFF"/>
        </w:rPr>
        <w:t>Varapõhise tokeni</w:t>
      </w:r>
      <w:r w:rsidRPr="002D34E8">
        <w:rPr>
          <w:rFonts w:cs="Times New Roman"/>
          <w:szCs w:val="24"/>
          <w:shd w:val="clear" w:color="auto" w:fill="FFFFFF"/>
        </w:rPr>
        <w:t xml:space="preserve"> emitendi</w:t>
      </w:r>
      <w:r w:rsidR="00474CAD" w:rsidRPr="002D34E8">
        <w:rPr>
          <w:rFonts w:cs="Times New Roman"/>
          <w:szCs w:val="24"/>
          <w:shd w:val="clear" w:color="auto" w:fill="FFFFFF"/>
        </w:rPr>
        <w:t xml:space="preserve"> </w:t>
      </w:r>
      <w:bookmarkStart w:id="261" w:name="_Hlk130541555"/>
      <w:r w:rsidR="004B02EE" w:rsidRPr="002D34E8">
        <w:rPr>
          <w:rFonts w:cs="Times New Roman"/>
          <w:szCs w:val="24"/>
          <w:shd w:val="clear" w:color="auto" w:fill="FFFFFF"/>
        </w:rPr>
        <w:t xml:space="preserve">või vastava </w:t>
      </w:r>
      <w:r w:rsidR="004B02EE" w:rsidRPr="002D34E8">
        <w:rPr>
          <w:rFonts w:cs="Times New Roman"/>
          <w:bCs/>
          <w:szCs w:val="24"/>
        </w:rPr>
        <w:t xml:space="preserve">välisriigi </w:t>
      </w:r>
      <w:r w:rsidR="00B94D9C" w:rsidRPr="002D34E8">
        <w:rPr>
          <w:rFonts w:cs="Times New Roman"/>
          <w:bCs/>
          <w:szCs w:val="24"/>
        </w:rPr>
        <w:t>varapõhise tokeni</w:t>
      </w:r>
      <w:r w:rsidR="004B02EE" w:rsidRPr="002D34E8">
        <w:rPr>
          <w:rFonts w:cs="Times New Roman"/>
          <w:bCs/>
          <w:szCs w:val="24"/>
        </w:rPr>
        <w:t xml:space="preserve"> emitendi Eesti filiaali </w:t>
      </w:r>
      <w:r w:rsidR="00474CAD" w:rsidRPr="002D34E8">
        <w:rPr>
          <w:rFonts w:cs="Times New Roman"/>
          <w:szCs w:val="24"/>
        </w:rPr>
        <w:t xml:space="preserve">järelevalvetasu mahuosa </w:t>
      </w:r>
      <w:r w:rsidR="00474CAD" w:rsidRPr="002D34E8">
        <w:rPr>
          <w:rFonts w:cs="Times New Roman"/>
          <w:szCs w:val="24"/>
          <w:shd w:val="clear" w:color="auto" w:fill="FFFFFF"/>
        </w:rPr>
        <w:t xml:space="preserve">ettemakse arvutamisel võetakse aluseks </w:t>
      </w:r>
      <w:r w:rsidR="00474CAD" w:rsidRPr="002D34E8">
        <w:rPr>
          <w:rFonts w:cs="Times New Roman"/>
          <w:bCs/>
          <w:szCs w:val="24"/>
        </w:rPr>
        <w:t>emiteeritud krüptovara väärtus</w:t>
      </w:r>
      <w:r w:rsidR="00AF08CB" w:rsidRPr="002D34E8">
        <w:rPr>
          <w:rFonts w:cs="Times New Roman"/>
          <w:bCs/>
          <w:szCs w:val="24"/>
        </w:rPr>
        <w:t xml:space="preserve"> kokku</w:t>
      </w:r>
      <w:r w:rsidR="00474CAD" w:rsidRPr="002D34E8">
        <w:rPr>
          <w:rFonts w:cs="Times New Roman"/>
          <w:bCs/>
          <w:szCs w:val="24"/>
        </w:rPr>
        <w:t xml:space="preserve">, </w:t>
      </w:r>
      <w:r w:rsidR="00474CAD" w:rsidRPr="002D34E8">
        <w:rPr>
          <w:rFonts w:cs="Times New Roman"/>
          <w:szCs w:val="24"/>
          <w:shd w:val="clear" w:color="auto" w:fill="FFFFFF"/>
        </w:rPr>
        <w:t xml:space="preserve">mis on kajastatud Inspektsioonile eelmise aasta kohta esitatud </w:t>
      </w:r>
      <w:r w:rsidR="00143BF0" w:rsidRPr="002D34E8">
        <w:rPr>
          <w:rFonts w:cs="Times New Roman"/>
          <w:szCs w:val="24"/>
          <w:shd w:val="clear" w:color="auto" w:fill="FFFFFF"/>
        </w:rPr>
        <w:t>aruan</w:t>
      </w:r>
      <w:r w:rsidR="00AF08CB" w:rsidRPr="002D34E8">
        <w:rPr>
          <w:rFonts w:cs="Times New Roman"/>
          <w:szCs w:val="24"/>
          <w:shd w:val="clear" w:color="auto" w:fill="FFFFFF"/>
        </w:rPr>
        <w:t>netes</w:t>
      </w:r>
      <w:r w:rsidR="00474CAD" w:rsidRPr="002D34E8">
        <w:rPr>
          <w:rFonts w:cs="Times New Roman"/>
          <w:szCs w:val="24"/>
          <w:shd w:val="clear" w:color="auto" w:fill="FFFFFF"/>
        </w:rPr>
        <w:t>.</w:t>
      </w:r>
      <w:r w:rsidR="00F03184" w:rsidRPr="002D34E8">
        <w:rPr>
          <w:rFonts w:cs="Times New Roman"/>
          <w:szCs w:val="24"/>
          <w:shd w:val="clear" w:color="auto" w:fill="FFFFFF"/>
        </w:rPr>
        <w:t>“;</w:t>
      </w:r>
      <w:bookmarkEnd w:id="261"/>
    </w:p>
    <w:p w14:paraId="5A18B2BB" w14:textId="77777777" w:rsidR="00F03184" w:rsidRPr="002D34E8" w:rsidRDefault="00F03184" w:rsidP="00743FBC">
      <w:pPr>
        <w:spacing w:after="0" w:line="240" w:lineRule="auto"/>
        <w:jc w:val="both"/>
        <w:rPr>
          <w:rFonts w:cs="Times New Roman"/>
          <w:b/>
          <w:szCs w:val="24"/>
        </w:rPr>
      </w:pPr>
    </w:p>
    <w:p w14:paraId="008D9996" w14:textId="50B8BD2C" w:rsidR="00F03184" w:rsidRPr="002D34E8" w:rsidRDefault="00797F21" w:rsidP="00743FBC">
      <w:pPr>
        <w:spacing w:after="0" w:line="240" w:lineRule="auto"/>
        <w:jc w:val="both"/>
        <w:rPr>
          <w:rFonts w:cs="Times New Roman"/>
          <w:szCs w:val="24"/>
        </w:rPr>
      </w:pPr>
      <w:r w:rsidRPr="002D34E8">
        <w:rPr>
          <w:rFonts w:cs="Times New Roman"/>
          <w:b/>
          <w:szCs w:val="24"/>
        </w:rPr>
        <w:t>9</w:t>
      </w:r>
      <w:r w:rsidR="00F03184" w:rsidRPr="002D34E8">
        <w:rPr>
          <w:rFonts w:cs="Times New Roman"/>
          <w:b/>
          <w:szCs w:val="24"/>
        </w:rPr>
        <w:t xml:space="preserve">) </w:t>
      </w:r>
      <w:r w:rsidR="00F03184" w:rsidRPr="002D34E8">
        <w:rPr>
          <w:rFonts w:cs="Times New Roman"/>
          <w:szCs w:val="24"/>
        </w:rPr>
        <w:t>paragrahvi 42 täiendatakse lõigetega 5</w:t>
      </w:r>
      <w:r w:rsidR="00F03184" w:rsidRPr="002D34E8">
        <w:rPr>
          <w:rFonts w:cs="Times New Roman"/>
          <w:szCs w:val="24"/>
          <w:vertAlign w:val="superscript"/>
        </w:rPr>
        <w:t>4</w:t>
      </w:r>
      <w:r w:rsidR="00F03184" w:rsidRPr="002D34E8">
        <w:rPr>
          <w:rFonts w:cs="Times New Roman"/>
          <w:szCs w:val="24"/>
        </w:rPr>
        <w:t>–5</w:t>
      </w:r>
      <w:r w:rsidR="00E90F0A" w:rsidRPr="002D34E8">
        <w:rPr>
          <w:rFonts w:cs="Times New Roman"/>
          <w:szCs w:val="24"/>
          <w:vertAlign w:val="superscript"/>
        </w:rPr>
        <w:t>7</w:t>
      </w:r>
      <w:r w:rsidR="00F03184" w:rsidRPr="002D34E8">
        <w:rPr>
          <w:rFonts w:cs="Times New Roman"/>
          <w:szCs w:val="24"/>
        </w:rPr>
        <w:t xml:space="preserve"> järgmises sõnastuses:</w:t>
      </w:r>
    </w:p>
    <w:p w14:paraId="5349C750" w14:textId="026A602D" w:rsidR="00F03184" w:rsidRPr="002D34E8" w:rsidRDefault="00F03184" w:rsidP="00743FBC">
      <w:pPr>
        <w:spacing w:after="0" w:line="240" w:lineRule="auto"/>
        <w:jc w:val="both"/>
        <w:rPr>
          <w:rFonts w:cs="Times New Roman"/>
          <w:bCs/>
          <w:szCs w:val="24"/>
        </w:rPr>
      </w:pPr>
      <w:r w:rsidRPr="002D34E8">
        <w:rPr>
          <w:rFonts w:cs="Times New Roman"/>
          <w:szCs w:val="24"/>
        </w:rPr>
        <w:t>„(5</w:t>
      </w:r>
      <w:r w:rsidRPr="002D34E8">
        <w:rPr>
          <w:rFonts w:cs="Times New Roman"/>
          <w:szCs w:val="24"/>
          <w:vertAlign w:val="superscript"/>
        </w:rPr>
        <w:t>4</w:t>
      </w:r>
      <w:r w:rsidRPr="002D34E8">
        <w:rPr>
          <w:rFonts w:cs="Times New Roman"/>
          <w:szCs w:val="24"/>
        </w:rPr>
        <w:t xml:space="preserve">) </w:t>
      </w:r>
      <w:r w:rsidRPr="002D34E8">
        <w:rPr>
          <w:rFonts w:cs="Times New Roman"/>
          <w:szCs w:val="24"/>
          <w:shd w:val="clear" w:color="auto" w:fill="FFFFFF"/>
        </w:rPr>
        <w:t>Euroopa Parlamendi ja nõukogu määruse (EL) 2023/</w:t>
      </w:r>
      <w:r w:rsidR="008B2386" w:rsidRPr="002D34E8">
        <w:rPr>
          <w:rFonts w:cs="Times New Roman"/>
          <w:szCs w:val="24"/>
          <w:shd w:val="clear" w:color="auto" w:fill="FFFFFF"/>
        </w:rPr>
        <w:t>1114</w:t>
      </w:r>
      <w:r w:rsidRPr="002D34E8">
        <w:rPr>
          <w:rFonts w:cs="Times New Roman"/>
          <w:bCs/>
          <w:szCs w:val="24"/>
        </w:rPr>
        <w:t xml:space="preserve"> artikli 3 lõike 1 punkti</w:t>
      </w:r>
      <w:r w:rsidR="0095177B" w:rsidRPr="002D34E8">
        <w:rPr>
          <w:rFonts w:cs="Times New Roman"/>
          <w:bCs/>
          <w:szCs w:val="24"/>
        </w:rPr>
        <w:t> </w:t>
      </w:r>
      <w:r w:rsidR="005D0836" w:rsidRPr="002D34E8">
        <w:rPr>
          <w:rFonts w:cs="Times New Roman"/>
          <w:bCs/>
          <w:szCs w:val="24"/>
        </w:rPr>
        <w:t xml:space="preserve">16 </w:t>
      </w:r>
      <w:r w:rsidRPr="002D34E8">
        <w:rPr>
          <w:rFonts w:cs="Times New Roman"/>
          <w:bCs/>
          <w:szCs w:val="24"/>
        </w:rPr>
        <w:t>ala</w:t>
      </w:r>
      <w:del w:id="262" w:author="Iivika Sale" w:date="2024-01-18T16:04:00Z">
        <w:r w:rsidRPr="002D34E8" w:rsidDel="00691F85">
          <w:rPr>
            <w:rFonts w:cs="Times New Roman"/>
            <w:bCs/>
            <w:szCs w:val="24"/>
          </w:rPr>
          <w:delText>m</w:delText>
        </w:r>
      </w:del>
      <w:r w:rsidRPr="002D34E8">
        <w:rPr>
          <w:rFonts w:cs="Times New Roman"/>
          <w:bCs/>
          <w:szCs w:val="24"/>
        </w:rPr>
        <w:t xml:space="preserve">punktis </w:t>
      </w:r>
      <w:r w:rsidR="005D0836" w:rsidRPr="002D34E8">
        <w:rPr>
          <w:rFonts w:cs="Times New Roman"/>
          <w:bCs/>
          <w:szCs w:val="24"/>
        </w:rPr>
        <w:t xml:space="preserve">c, d, </w:t>
      </w:r>
      <w:r w:rsidR="001027D5" w:rsidRPr="002D34E8">
        <w:rPr>
          <w:rFonts w:cs="Times New Roman"/>
          <w:bCs/>
          <w:szCs w:val="24"/>
        </w:rPr>
        <w:t xml:space="preserve">e </w:t>
      </w:r>
      <w:r w:rsidR="005D0836" w:rsidRPr="002D34E8">
        <w:rPr>
          <w:rFonts w:cs="Times New Roman"/>
          <w:bCs/>
          <w:szCs w:val="24"/>
        </w:rPr>
        <w:t xml:space="preserve">või </w:t>
      </w:r>
      <w:r w:rsidR="001027D5" w:rsidRPr="002D34E8">
        <w:rPr>
          <w:rFonts w:cs="Times New Roman"/>
          <w:bCs/>
          <w:szCs w:val="24"/>
        </w:rPr>
        <w:t xml:space="preserve">g </w:t>
      </w:r>
      <w:r w:rsidRPr="002D34E8">
        <w:rPr>
          <w:rFonts w:cs="Times New Roman"/>
          <w:bCs/>
          <w:szCs w:val="24"/>
        </w:rPr>
        <w:t>nimetatud teenus</w:t>
      </w:r>
      <w:r w:rsidR="00474CAD" w:rsidRPr="002D34E8">
        <w:rPr>
          <w:rFonts w:cs="Times New Roman"/>
          <w:bCs/>
          <w:szCs w:val="24"/>
        </w:rPr>
        <w:t>t</w:t>
      </w:r>
      <w:r w:rsidRPr="002D34E8">
        <w:rPr>
          <w:rFonts w:cs="Times New Roman"/>
          <w:bCs/>
          <w:szCs w:val="24"/>
        </w:rPr>
        <w:t xml:space="preserve"> osutava krüptovarateenuse osutaja</w:t>
      </w:r>
      <w:r w:rsidR="00DE2178" w:rsidRPr="002D34E8">
        <w:rPr>
          <w:rFonts w:cs="Times New Roman"/>
          <w:bCs/>
          <w:szCs w:val="24"/>
        </w:rPr>
        <w:t xml:space="preserve"> või välisriigi krüptovarateenuse osutaja Eesti filiaali</w:t>
      </w:r>
      <w:r w:rsidRPr="002D34E8">
        <w:rPr>
          <w:rFonts w:cs="Times New Roman"/>
          <w:bCs/>
          <w:szCs w:val="24"/>
          <w:u w:val="single"/>
        </w:rPr>
        <w:t xml:space="preserve"> </w:t>
      </w:r>
      <w:r w:rsidRPr="002D34E8">
        <w:rPr>
          <w:rFonts w:cs="Times New Roman"/>
          <w:szCs w:val="24"/>
        </w:rPr>
        <w:t xml:space="preserve">järelevalvetasu mahuosa </w:t>
      </w:r>
      <w:r w:rsidRPr="002D34E8">
        <w:rPr>
          <w:rFonts w:cs="Times New Roman"/>
          <w:szCs w:val="24"/>
          <w:shd w:val="clear" w:color="auto" w:fill="FFFFFF"/>
        </w:rPr>
        <w:t xml:space="preserve">lõppmakse arvutamisel võetakse aluseks </w:t>
      </w:r>
      <w:r w:rsidR="00B96BC2" w:rsidRPr="002D34E8">
        <w:rPr>
          <w:rFonts w:cs="Times New Roman"/>
          <w:szCs w:val="24"/>
          <w:shd w:val="clear" w:color="auto" w:fill="FFFFFF"/>
        </w:rPr>
        <w:t>krüptovara</w:t>
      </w:r>
      <w:r w:rsidRPr="002D34E8">
        <w:rPr>
          <w:rFonts w:cs="Times New Roman"/>
          <w:szCs w:val="24"/>
          <w:shd w:val="clear" w:color="auto" w:fill="FFFFFF"/>
        </w:rPr>
        <w:t>teenuse</w:t>
      </w:r>
      <w:r w:rsidR="00B96BC2" w:rsidRPr="002D34E8">
        <w:rPr>
          <w:rFonts w:cs="Times New Roman"/>
          <w:szCs w:val="24"/>
          <w:shd w:val="clear" w:color="auto" w:fill="FFFFFF"/>
        </w:rPr>
        <w:t xml:space="preserve"> </w:t>
      </w:r>
      <w:r w:rsidRPr="002D34E8">
        <w:rPr>
          <w:rFonts w:cs="Times New Roman"/>
          <w:szCs w:val="24"/>
          <w:shd w:val="clear" w:color="auto" w:fill="FFFFFF"/>
        </w:rPr>
        <w:t xml:space="preserve">osutaja </w:t>
      </w:r>
      <w:bookmarkStart w:id="263" w:name="_Hlk141261381"/>
      <w:r w:rsidRPr="002D34E8">
        <w:rPr>
          <w:rFonts w:cs="Times New Roman"/>
          <w:bCs/>
          <w:szCs w:val="24"/>
        </w:rPr>
        <w:t>algatatud või vastu võetud tehingute kogusumm</w:t>
      </w:r>
      <w:bookmarkEnd w:id="263"/>
      <w:r w:rsidR="000F2167" w:rsidRPr="002D34E8">
        <w:rPr>
          <w:rFonts w:cs="Times New Roman"/>
          <w:bCs/>
          <w:szCs w:val="24"/>
        </w:rPr>
        <w:t>a</w:t>
      </w:r>
      <w:r w:rsidRPr="002D34E8">
        <w:rPr>
          <w:rFonts w:cs="Times New Roman"/>
          <w:bCs/>
          <w:szCs w:val="24"/>
        </w:rPr>
        <w:t xml:space="preserve">, </w:t>
      </w:r>
      <w:r w:rsidRPr="002D34E8">
        <w:rPr>
          <w:rFonts w:cs="Times New Roman"/>
          <w:szCs w:val="24"/>
          <w:shd w:val="clear" w:color="auto" w:fill="FFFFFF"/>
        </w:rPr>
        <w:t>mis on kajastatud Inspektsioonile eelmise aasta kohta esitatud aruannetes.</w:t>
      </w:r>
    </w:p>
    <w:p w14:paraId="50702E44" w14:textId="77777777" w:rsidR="00F03184" w:rsidRPr="002D34E8" w:rsidRDefault="00F03184" w:rsidP="00743FBC">
      <w:pPr>
        <w:spacing w:after="0" w:line="240" w:lineRule="auto"/>
        <w:jc w:val="both"/>
        <w:rPr>
          <w:rFonts w:cs="Times New Roman"/>
          <w:bCs/>
          <w:szCs w:val="24"/>
        </w:rPr>
      </w:pPr>
    </w:p>
    <w:p w14:paraId="7AABC2B6" w14:textId="5457FBE7" w:rsidR="00F03184" w:rsidRPr="002D34E8" w:rsidRDefault="00F03184" w:rsidP="00743FBC">
      <w:pPr>
        <w:spacing w:after="0" w:line="240" w:lineRule="auto"/>
        <w:jc w:val="both"/>
        <w:rPr>
          <w:rFonts w:cs="Times New Roman"/>
          <w:szCs w:val="24"/>
          <w:shd w:val="clear" w:color="auto" w:fill="FFFFFF"/>
        </w:rPr>
      </w:pPr>
      <w:r w:rsidRPr="002D34E8">
        <w:rPr>
          <w:rFonts w:cs="Times New Roman"/>
          <w:szCs w:val="24"/>
          <w:shd w:val="clear" w:color="auto" w:fill="FFFFFF"/>
        </w:rPr>
        <w:t>(5</w:t>
      </w:r>
      <w:r w:rsidRPr="002D34E8">
        <w:rPr>
          <w:rFonts w:cs="Times New Roman"/>
          <w:szCs w:val="24"/>
          <w:shd w:val="clear" w:color="auto" w:fill="FFFFFF"/>
          <w:vertAlign w:val="superscript"/>
        </w:rPr>
        <w:t>5</w:t>
      </w:r>
      <w:r w:rsidRPr="002D34E8">
        <w:rPr>
          <w:rFonts w:cs="Times New Roman"/>
          <w:szCs w:val="24"/>
          <w:shd w:val="clear" w:color="auto" w:fill="FFFFFF"/>
        </w:rPr>
        <w:t>)</w:t>
      </w:r>
      <w:r w:rsidR="0095177B" w:rsidRPr="002D34E8">
        <w:rPr>
          <w:rFonts w:cs="Times New Roman"/>
          <w:szCs w:val="24"/>
          <w:shd w:val="clear" w:color="auto" w:fill="FFFFFF"/>
        </w:rPr>
        <w:t> </w:t>
      </w:r>
      <w:r w:rsidRPr="002D34E8">
        <w:rPr>
          <w:rFonts w:cs="Times New Roman"/>
          <w:szCs w:val="24"/>
          <w:shd w:val="clear" w:color="auto" w:fill="FFFFFF"/>
        </w:rPr>
        <w:t>Euroopa Parlamendi ja nõukogu määruse (EL) 2023/</w:t>
      </w:r>
      <w:r w:rsidR="008B2386" w:rsidRPr="002D34E8">
        <w:rPr>
          <w:rFonts w:cs="Times New Roman"/>
          <w:szCs w:val="24"/>
          <w:shd w:val="clear" w:color="auto" w:fill="FFFFFF"/>
        </w:rPr>
        <w:t>1114</w:t>
      </w:r>
      <w:r w:rsidRPr="002D34E8">
        <w:rPr>
          <w:rFonts w:cs="Times New Roman"/>
          <w:bCs/>
          <w:szCs w:val="24"/>
        </w:rPr>
        <w:t xml:space="preserve"> artikli 3 lõike 1 punkti</w:t>
      </w:r>
      <w:r w:rsidR="0095177B" w:rsidRPr="002D34E8">
        <w:rPr>
          <w:rFonts w:cs="Times New Roman"/>
          <w:bCs/>
          <w:szCs w:val="24"/>
        </w:rPr>
        <w:t> </w:t>
      </w:r>
      <w:r w:rsidR="005D0836" w:rsidRPr="002D34E8">
        <w:rPr>
          <w:rFonts w:cs="Times New Roman"/>
          <w:bCs/>
          <w:szCs w:val="24"/>
        </w:rPr>
        <w:t xml:space="preserve">16 </w:t>
      </w:r>
      <w:r w:rsidRPr="002D34E8">
        <w:rPr>
          <w:rFonts w:cs="Times New Roman"/>
          <w:bCs/>
          <w:szCs w:val="24"/>
        </w:rPr>
        <w:t>ala</w:t>
      </w:r>
      <w:del w:id="264" w:author="Iivika Sale" w:date="2024-01-18T16:04:00Z">
        <w:r w:rsidRPr="002D34E8" w:rsidDel="00691F85">
          <w:rPr>
            <w:rFonts w:cs="Times New Roman"/>
            <w:bCs/>
            <w:szCs w:val="24"/>
          </w:rPr>
          <w:delText>m</w:delText>
        </w:r>
      </w:del>
      <w:r w:rsidRPr="002D34E8">
        <w:rPr>
          <w:rFonts w:cs="Times New Roman"/>
          <w:bCs/>
          <w:szCs w:val="24"/>
        </w:rPr>
        <w:t xml:space="preserve">punktis </w:t>
      </w:r>
      <w:r w:rsidR="005D0836" w:rsidRPr="002D34E8">
        <w:rPr>
          <w:rFonts w:cs="Times New Roman"/>
          <w:bCs/>
          <w:szCs w:val="24"/>
        </w:rPr>
        <w:t xml:space="preserve">a </w:t>
      </w:r>
      <w:r w:rsidR="001027D5" w:rsidRPr="002D34E8">
        <w:rPr>
          <w:rFonts w:cs="Times New Roman"/>
          <w:bCs/>
          <w:szCs w:val="24"/>
        </w:rPr>
        <w:t xml:space="preserve">või </w:t>
      </w:r>
      <w:r w:rsidR="005D0836" w:rsidRPr="002D34E8">
        <w:rPr>
          <w:rFonts w:cs="Times New Roman"/>
          <w:bCs/>
          <w:szCs w:val="24"/>
        </w:rPr>
        <w:t xml:space="preserve">i </w:t>
      </w:r>
      <w:r w:rsidRPr="002D34E8">
        <w:rPr>
          <w:rFonts w:cs="Times New Roman"/>
          <w:bCs/>
          <w:szCs w:val="24"/>
        </w:rPr>
        <w:t>nimetatud teenus</w:t>
      </w:r>
      <w:r w:rsidR="00474CAD" w:rsidRPr="002D34E8">
        <w:rPr>
          <w:rFonts w:cs="Times New Roman"/>
          <w:bCs/>
          <w:szCs w:val="24"/>
        </w:rPr>
        <w:t>t</w:t>
      </w:r>
      <w:r w:rsidRPr="002D34E8">
        <w:rPr>
          <w:rFonts w:cs="Times New Roman"/>
          <w:bCs/>
          <w:szCs w:val="24"/>
        </w:rPr>
        <w:t xml:space="preserve"> osutava krüptovarateenuse osutaja </w:t>
      </w:r>
      <w:r w:rsidR="00DE2178" w:rsidRPr="002D34E8">
        <w:rPr>
          <w:rFonts w:cs="Times New Roman"/>
          <w:bCs/>
          <w:szCs w:val="24"/>
        </w:rPr>
        <w:t xml:space="preserve">või välisriigi krüptovarateenuse osutaja Eesti filiaali </w:t>
      </w:r>
      <w:r w:rsidRPr="002D34E8">
        <w:rPr>
          <w:rFonts w:cs="Times New Roman"/>
          <w:szCs w:val="24"/>
        </w:rPr>
        <w:t xml:space="preserve">järelevalvetasu mahuosa </w:t>
      </w:r>
      <w:r w:rsidRPr="002D34E8">
        <w:rPr>
          <w:rFonts w:cs="Times New Roman"/>
          <w:szCs w:val="24"/>
          <w:shd w:val="clear" w:color="auto" w:fill="FFFFFF"/>
        </w:rPr>
        <w:t xml:space="preserve">lõppmakse arvutamisel võetakse aluseks </w:t>
      </w:r>
      <w:r w:rsidR="00B96BC2" w:rsidRPr="002D34E8">
        <w:rPr>
          <w:rFonts w:cs="Times New Roman"/>
          <w:szCs w:val="24"/>
          <w:shd w:val="clear" w:color="auto" w:fill="FFFFFF"/>
        </w:rPr>
        <w:t>krüptovara</w:t>
      </w:r>
      <w:r w:rsidRPr="002D34E8">
        <w:rPr>
          <w:rFonts w:cs="Times New Roman"/>
          <w:szCs w:val="24"/>
          <w:shd w:val="clear" w:color="auto" w:fill="FFFFFF"/>
        </w:rPr>
        <w:t>teenuse</w:t>
      </w:r>
      <w:r w:rsidR="00B96BC2" w:rsidRPr="002D34E8">
        <w:rPr>
          <w:rFonts w:cs="Times New Roman"/>
          <w:szCs w:val="24"/>
          <w:shd w:val="clear" w:color="auto" w:fill="FFFFFF"/>
        </w:rPr>
        <w:t xml:space="preserve"> </w:t>
      </w:r>
      <w:r w:rsidRPr="002D34E8">
        <w:rPr>
          <w:rFonts w:cs="Times New Roman"/>
          <w:szCs w:val="24"/>
          <w:shd w:val="clear" w:color="auto" w:fill="FFFFFF"/>
        </w:rPr>
        <w:t xml:space="preserve">osutaja </w:t>
      </w:r>
      <w:r w:rsidRPr="002D34E8">
        <w:rPr>
          <w:rFonts w:cs="Times New Roman"/>
          <w:bCs/>
          <w:szCs w:val="24"/>
        </w:rPr>
        <w:t>klientide jaoks hoitavate vahendite</w:t>
      </w:r>
      <w:r w:rsidR="00AF08CB" w:rsidRPr="002D34E8">
        <w:rPr>
          <w:rFonts w:cs="Times New Roman"/>
          <w:bCs/>
          <w:szCs w:val="24"/>
        </w:rPr>
        <w:t xml:space="preserve"> </w:t>
      </w:r>
      <w:r w:rsidRPr="002D34E8">
        <w:rPr>
          <w:rFonts w:cs="Times New Roman"/>
          <w:bCs/>
          <w:szCs w:val="24"/>
        </w:rPr>
        <w:t xml:space="preserve">summa, </w:t>
      </w:r>
      <w:r w:rsidRPr="002D34E8">
        <w:rPr>
          <w:rFonts w:cs="Times New Roman"/>
          <w:szCs w:val="24"/>
          <w:shd w:val="clear" w:color="auto" w:fill="FFFFFF"/>
        </w:rPr>
        <w:t>mis on kajastatud Inspektsioonile eelmise aasta kohta esitatud aruannetes.</w:t>
      </w:r>
    </w:p>
    <w:p w14:paraId="2A59C26B" w14:textId="77777777" w:rsidR="00F03184" w:rsidRPr="002D34E8" w:rsidRDefault="00F03184" w:rsidP="00743FBC">
      <w:pPr>
        <w:spacing w:after="0" w:line="240" w:lineRule="auto"/>
        <w:jc w:val="both"/>
        <w:rPr>
          <w:rFonts w:cs="Times New Roman"/>
          <w:szCs w:val="24"/>
          <w:shd w:val="clear" w:color="auto" w:fill="FFFFFF"/>
        </w:rPr>
      </w:pPr>
    </w:p>
    <w:p w14:paraId="5C6C604C" w14:textId="7E2FDDFC" w:rsidR="00E90F0A" w:rsidRPr="002D34E8" w:rsidRDefault="00F03184" w:rsidP="00743FBC">
      <w:pPr>
        <w:spacing w:after="0" w:line="240" w:lineRule="auto"/>
        <w:jc w:val="both"/>
        <w:rPr>
          <w:rFonts w:cs="Times New Roman"/>
          <w:szCs w:val="24"/>
          <w:shd w:val="clear" w:color="auto" w:fill="FFFFFF"/>
        </w:rPr>
      </w:pPr>
      <w:r w:rsidRPr="002D34E8">
        <w:rPr>
          <w:rFonts w:cs="Times New Roman"/>
          <w:szCs w:val="24"/>
          <w:shd w:val="clear" w:color="auto" w:fill="FFFFFF"/>
        </w:rPr>
        <w:t>(5</w:t>
      </w:r>
      <w:r w:rsidRPr="002D34E8">
        <w:rPr>
          <w:rFonts w:cs="Times New Roman"/>
          <w:szCs w:val="24"/>
          <w:shd w:val="clear" w:color="auto" w:fill="FFFFFF"/>
          <w:vertAlign w:val="superscript"/>
        </w:rPr>
        <w:t>6</w:t>
      </w:r>
      <w:r w:rsidRPr="002D34E8">
        <w:rPr>
          <w:rFonts w:cs="Times New Roman"/>
          <w:szCs w:val="24"/>
          <w:shd w:val="clear" w:color="auto" w:fill="FFFFFF"/>
        </w:rPr>
        <w:t>)</w:t>
      </w:r>
      <w:r w:rsidR="0095177B" w:rsidRPr="002D34E8">
        <w:rPr>
          <w:rFonts w:cs="Times New Roman"/>
          <w:szCs w:val="24"/>
          <w:shd w:val="clear" w:color="auto" w:fill="FFFFFF"/>
        </w:rPr>
        <w:t> </w:t>
      </w:r>
      <w:r w:rsidR="00961CF8" w:rsidRPr="002D34E8">
        <w:rPr>
          <w:rFonts w:cs="Times New Roman"/>
          <w:szCs w:val="24"/>
          <w:shd w:val="clear" w:color="auto" w:fill="FFFFFF"/>
        </w:rPr>
        <w:t>Euroopa Parlamendi ja nõukogu määruse (EL) 2023/</w:t>
      </w:r>
      <w:r w:rsidR="008B2386" w:rsidRPr="002D34E8">
        <w:rPr>
          <w:rFonts w:cs="Times New Roman"/>
          <w:szCs w:val="24"/>
          <w:shd w:val="clear" w:color="auto" w:fill="FFFFFF"/>
        </w:rPr>
        <w:t>1114</w:t>
      </w:r>
      <w:r w:rsidR="00961CF8" w:rsidRPr="002D34E8">
        <w:rPr>
          <w:rFonts w:cs="Times New Roman"/>
          <w:bCs/>
          <w:szCs w:val="24"/>
        </w:rPr>
        <w:t xml:space="preserve"> artikli 3 lõike 1 punkti</w:t>
      </w:r>
      <w:r w:rsidR="0095177B" w:rsidRPr="002D34E8">
        <w:rPr>
          <w:rFonts w:cs="Times New Roman"/>
          <w:bCs/>
          <w:szCs w:val="24"/>
        </w:rPr>
        <w:t> </w:t>
      </w:r>
      <w:r w:rsidR="00961CF8" w:rsidRPr="002D34E8">
        <w:rPr>
          <w:rFonts w:cs="Times New Roman"/>
          <w:bCs/>
          <w:szCs w:val="24"/>
        </w:rPr>
        <w:t>16 ala</w:t>
      </w:r>
      <w:del w:id="265" w:author="Iivika Sale" w:date="2024-01-18T16:04:00Z">
        <w:r w:rsidR="00961CF8" w:rsidRPr="002D34E8" w:rsidDel="00691F85">
          <w:rPr>
            <w:rFonts w:cs="Times New Roman"/>
            <w:bCs/>
            <w:szCs w:val="24"/>
          </w:rPr>
          <w:delText>m</w:delText>
        </w:r>
      </w:del>
      <w:r w:rsidR="00961CF8" w:rsidRPr="002D34E8">
        <w:rPr>
          <w:rFonts w:cs="Times New Roman"/>
          <w:bCs/>
          <w:szCs w:val="24"/>
        </w:rPr>
        <w:t>punktis b, f</w:t>
      </w:r>
      <w:r w:rsidR="001027D5" w:rsidRPr="002D34E8">
        <w:rPr>
          <w:rFonts w:cs="Times New Roman"/>
          <w:bCs/>
          <w:szCs w:val="24"/>
        </w:rPr>
        <w:t>,</w:t>
      </w:r>
      <w:r w:rsidR="00961CF8" w:rsidRPr="002D34E8">
        <w:rPr>
          <w:rFonts w:cs="Times New Roman"/>
          <w:bCs/>
          <w:szCs w:val="24"/>
        </w:rPr>
        <w:t xml:space="preserve"> h</w:t>
      </w:r>
      <w:r w:rsidR="001027D5" w:rsidRPr="002D34E8">
        <w:rPr>
          <w:rFonts w:cs="Times New Roman"/>
          <w:bCs/>
          <w:szCs w:val="24"/>
        </w:rPr>
        <w:t xml:space="preserve"> või j</w:t>
      </w:r>
      <w:r w:rsidR="00961CF8" w:rsidRPr="002D34E8">
        <w:rPr>
          <w:rFonts w:cs="Times New Roman"/>
          <w:bCs/>
          <w:szCs w:val="24"/>
        </w:rPr>
        <w:t xml:space="preserve"> nimetatud teenust osutava </w:t>
      </w:r>
      <w:r w:rsidRPr="002D34E8">
        <w:rPr>
          <w:rFonts w:cs="Times New Roman"/>
          <w:bCs/>
          <w:szCs w:val="24"/>
        </w:rPr>
        <w:t>krüptovarateenuse osutaja</w:t>
      </w:r>
      <w:r w:rsidR="00DE2178" w:rsidRPr="002D34E8">
        <w:rPr>
          <w:rFonts w:cs="Times New Roman"/>
          <w:bCs/>
          <w:szCs w:val="24"/>
        </w:rPr>
        <w:t xml:space="preserve"> või välisriigi krüptovarateenuse osutaja Eesti filiaali</w:t>
      </w:r>
      <w:r w:rsidRPr="002D34E8">
        <w:rPr>
          <w:rFonts w:cs="Times New Roman"/>
          <w:bCs/>
          <w:szCs w:val="24"/>
        </w:rPr>
        <w:t xml:space="preserve"> </w:t>
      </w:r>
      <w:r w:rsidRPr="002D34E8">
        <w:rPr>
          <w:rFonts w:cs="Times New Roman"/>
          <w:szCs w:val="24"/>
        </w:rPr>
        <w:t xml:space="preserve">järelevalvetasu mahuosa </w:t>
      </w:r>
      <w:r w:rsidRPr="002D34E8">
        <w:rPr>
          <w:rFonts w:cs="Times New Roman"/>
          <w:szCs w:val="24"/>
          <w:shd w:val="clear" w:color="auto" w:fill="FFFFFF"/>
        </w:rPr>
        <w:t xml:space="preserve">lõppmakse arvutamisel võetakse aluseks </w:t>
      </w:r>
      <w:r w:rsidR="00B96BC2" w:rsidRPr="002D34E8">
        <w:rPr>
          <w:rFonts w:cs="Times New Roman"/>
          <w:szCs w:val="24"/>
          <w:shd w:val="clear" w:color="auto" w:fill="FFFFFF"/>
        </w:rPr>
        <w:t>krüptovara</w:t>
      </w:r>
      <w:r w:rsidRPr="002D34E8">
        <w:rPr>
          <w:rFonts w:cs="Times New Roman"/>
          <w:szCs w:val="24"/>
          <w:shd w:val="clear" w:color="auto" w:fill="FFFFFF"/>
        </w:rPr>
        <w:t>teenuse</w:t>
      </w:r>
      <w:r w:rsidR="00B96BC2" w:rsidRPr="002D34E8">
        <w:rPr>
          <w:rFonts w:cs="Times New Roman"/>
          <w:szCs w:val="24"/>
          <w:shd w:val="clear" w:color="auto" w:fill="FFFFFF"/>
        </w:rPr>
        <w:t xml:space="preserve"> </w:t>
      </w:r>
      <w:r w:rsidRPr="002D34E8">
        <w:rPr>
          <w:rFonts w:cs="Times New Roman"/>
          <w:szCs w:val="24"/>
          <w:shd w:val="clear" w:color="auto" w:fill="FFFFFF"/>
        </w:rPr>
        <w:t xml:space="preserve">osutaja </w:t>
      </w:r>
      <w:r w:rsidR="00D63441" w:rsidRPr="002D34E8">
        <w:rPr>
          <w:rFonts w:cs="Times New Roman"/>
          <w:szCs w:val="24"/>
          <w:shd w:val="clear" w:color="auto" w:fill="FFFFFF"/>
        </w:rPr>
        <w:t xml:space="preserve">osutatava teenuse </w:t>
      </w:r>
      <w:r w:rsidRPr="002D34E8">
        <w:rPr>
          <w:rFonts w:cs="Times New Roman"/>
          <w:szCs w:val="24"/>
          <w:shd w:val="clear" w:color="auto" w:fill="FFFFFF"/>
        </w:rPr>
        <w:t>aastane äritulu, mis on kajastatud Inspektsioonile eelmise aasta kohta esitatud aruan</w:t>
      </w:r>
      <w:r w:rsidR="00AF08CB" w:rsidRPr="002D34E8">
        <w:rPr>
          <w:rFonts w:cs="Times New Roman"/>
          <w:szCs w:val="24"/>
          <w:shd w:val="clear" w:color="auto" w:fill="FFFFFF"/>
        </w:rPr>
        <w:t>des</w:t>
      </w:r>
      <w:r w:rsidR="00E42348" w:rsidRPr="002D34E8">
        <w:rPr>
          <w:rFonts w:cs="Times New Roman"/>
          <w:szCs w:val="24"/>
          <w:shd w:val="clear" w:color="auto" w:fill="FFFFFF"/>
        </w:rPr>
        <w:t>.</w:t>
      </w:r>
    </w:p>
    <w:p w14:paraId="42CE7F66" w14:textId="77777777" w:rsidR="00E90F0A" w:rsidRPr="002D34E8" w:rsidRDefault="00E90F0A" w:rsidP="00743FBC">
      <w:pPr>
        <w:spacing w:after="0" w:line="240" w:lineRule="auto"/>
        <w:jc w:val="both"/>
        <w:rPr>
          <w:rFonts w:cs="Times New Roman"/>
          <w:szCs w:val="24"/>
          <w:shd w:val="clear" w:color="auto" w:fill="FFFFFF"/>
        </w:rPr>
      </w:pPr>
    </w:p>
    <w:p w14:paraId="508457EA" w14:textId="2149AF1C" w:rsidR="00F03184" w:rsidRPr="002D34E8" w:rsidRDefault="00E90F0A" w:rsidP="00743FBC">
      <w:pPr>
        <w:spacing w:after="0" w:line="240" w:lineRule="auto"/>
        <w:jc w:val="both"/>
        <w:rPr>
          <w:rFonts w:cs="Times New Roman"/>
          <w:szCs w:val="24"/>
          <w:shd w:val="clear" w:color="auto" w:fill="FFFFFF"/>
        </w:rPr>
      </w:pPr>
      <w:r w:rsidRPr="002D34E8">
        <w:rPr>
          <w:rFonts w:cs="Times New Roman"/>
          <w:szCs w:val="24"/>
          <w:shd w:val="clear" w:color="auto" w:fill="FFFFFF"/>
        </w:rPr>
        <w:t>(5</w:t>
      </w:r>
      <w:r w:rsidRPr="002D34E8">
        <w:rPr>
          <w:rFonts w:cs="Times New Roman"/>
          <w:szCs w:val="24"/>
          <w:shd w:val="clear" w:color="auto" w:fill="FFFFFF"/>
          <w:vertAlign w:val="superscript"/>
        </w:rPr>
        <w:t>7</w:t>
      </w:r>
      <w:r w:rsidRPr="002D34E8">
        <w:rPr>
          <w:rFonts w:cs="Times New Roman"/>
          <w:szCs w:val="24"/>
          <w:shd w:val="clear" w:color="auto" w:fill="FFFFFF"/>
        </w:rPr>
        <w:t xml:space="preserve">) </w:t>
      </w:r>
      <w:r w:rsidR="00B94D9C" w:rsidRPr="002D34E8">
        <w:rPr>
          <w:rFonts w:cs="Times New Roman"/>
          <w:szCs w:val="24"/>
          <w:shd w:val="clear" w:color="auto" w:fill="FFFFFF"/>
        </w:rPr>
        <w:t xml:space="preserve">Varapõhise tokeni </w:t>
      </w:r>
      <w:r w:rsidRPr="002D34E8">
        <w:rPr>
          <w:rFonts w:cs="Times New Roman"/>
          <w:szCs w:val="24"/>
          <w:shd w:val="clear" w:color="auto" w:fill="FFFFFF"/>
        </w:rPr>
        <w:t>emitendi</w:t>
      </w:r>
      <w:r w:rsidR="00474CAD" w:rsidRPr="002D34E8">
        <w:rPr>
          <w:rFonts w:cs="Times New Roman"/>
          <w:szCs w:val="24"/>
          <w:shd w:val="clear" w:color="auto" w:fill="FFFFFF"/>
        </w:rPr>
        <w:t xml:space="preserve"> </w:t>
      </w:r>
      <w:r w:rsidR="004B02EE" w:rsidRPr="002D34E8">
        <w:rPr>
          <w:rFonts w:cs="Times New Roman"/>
          <w:szCs w:val="24"/>
          <w:shd w:val="clear" w:color="auto" w:fill="FFFFFF"/>
        </w:rPr>
        <w:t xml:space="preserve">või vastava </w:t>
      </w:r>
      <w:r w:rsidR="004B02EE" w:rsidRPr="002D34E8">
        <w:rPr>
          <w:rFonts w:cs="Times New Roman"/>
          <w:bCs/>
          <w:szCs w:val="24"/>
        </w:rPr>
        <w:t xml:space="preserve">välisriigi </w:t>
      </w:r>
      <w:r w:rsidR="00B94D9C" w:rsidRPr="002D34E8">
        <w:rPr>
          <w:rFonts w:cs="Times New Roman"/>
          <w:bCs/>
          <w:szCs w:val="24"/>
        </w:rPr>
        <w:t>varapõhise tokeni</w:t>
      </w:r>
      <w:r w:rsidR="004B02EE" w:rsidRPr="002D34E8">
        <w:rPr>
          <w:rFonts w:cs="Times New Roman"/>
          <w:bCs/>
          <w:szCs w:val="24"/>
        </w:rPr>
        <w:t xml:space="preserve"> emitendi Eesti filiaali</w:t>
      </w:r>
      <w:r w:rsidR="004B02EE" w:rsidRPr="002D34E8">
        <w:t xml:space="preserve"> </w:t>
      </w:r>
      <w:r w:rsidR="00474CAD" w:rsidRPr="002D34E8">
        <w:rPr>
          <w:rFonts w:cs="Times New Roman"/>
          <w:szCs w:val="24"/>
        </w:rPr>
        <w:t xml:space="preserve">järelevalvetasu mahuosa </w:t>
      </w:r>
      <w:r w:rsidR="00474CAD" w:rsidRPr="002D34E8">
        <w:rPr>
          <w:rFonts w:cs="Times New Roman"/>
          <w:szCs w:val="24"/>
          <w:shd w:val="clear" w:color="auto" w:fill="FFFFFF"/>
        </w:rPr>
        <w:t xml:space="preserve">lõppmakse arvutamisel võetakse aluseks </w:t>
      </w:r>
      <w:r w:rsidR="00474CAD" w:rsidRPr="002D34E8">
        <w:rPr>
          <w:rFonts w:cs="Times New Roman"/>
          <w:bCs/>
          <w:szCs w:val="24"/>
        </w:rPr>
        <w:t>emiteeritud krüptovara väärtus</w:t>
      </w:r>
      <w:r w:rsidR="00AF08CB" w:rsidRPr="002D34E8">
        <w:rPr>
          <w:rFonts w:cs="Times New Roman"/>
          <w:bCs/>
          <w:szCs w:val="24"/>
        </w:rPr>
        <w:t xml:space="preserve"> kokku</w:t>
      </w:r>
      <w:r w:rsidR="00474CAD" w:rsidRPr="002D34E8">
        <w:rPr>
          <w:rFonts w:cs="Times New Roman"/>
          <w:bCs/>
          <w:szCs w:val="24"/>
        </w:rPr>
        <w:t xml:space="preserve">, </w:t>
      </w:r>
      <w:r w:rsidR="00474CAD" w:rsidRPr="002D34E8">
        <w:rPr>
          <w:rFonts w:cs="Times New Roman"/>
          <w:szCs w:val="24"/>
          <w:shd w:val="clear" w:color="auto" w:fill="FFFFFF"/>
        </w:rPr>
        <w:t>mis on kajastatud Inspektsioonile eelmise aasta kohta esitatud aruannetes.“;</w:t>
      </w:r>
    </w:p>
    <w:p w14:paraId="002D8C12" w14:textId="77777777" w:rsidR="00F03184" w:rsidRPr="002D34E8" w:rsidRDefault="00F03184" w:rsidP="00743FBC">
      <w:pPr>
        <w:spacing w:after="0" w:line="240" w:lineRule="auto"/>
        <w:jc w:val="both"/>
        <w:rPr>
          <w:rFonts w:cs="Times New Roman"/>
          <w:szCs w:val="24"/>
          <w:u w:val="single"/>
          <w:shd w:val="clear" w:color="auto" w:fill="FFFFFF"/>
        </w:rPr>
      </w:pPr>
    </w:p>
    <w:p w14:paraId="6E633CC4" w14:textId="05725218" w:rsidR="00F03184" w:rsidRPr="002D34E8" w:rsidRDefault="00797F21" w:rsidP="00743FBC">
      <w:pPr>
        <w:spacing w:after="0" w:line="240" w:lineRule="auto"/>
        <w:jc w:val="both"/>
        <w:rPr>
          <w:rFonts w:cs="Times New Roman"/>
          <w:szCs w:val="24"/>
          <w:shd w:val="clear" w:color="auto" w:fill="FFFFFF"/>
        </w:rPr>
      </w:pPr>
      <w:r w:rsidRPr="002D34E8">
        <w:rPr>
          <w:rFonts w:cs="Times New Roman"/>
          <w:b/>
          <w:bCs/>
          <w:szCs w:val="24"/>
          <w:shd w:val="clear" w:color="auto" w:fill="FFFFFF"/>
        </w:rPr>
        <w:t>10</w:t>
      </w:r>
      <w:r w:rsidR="00F03184" w:rsidRPr="002D34E8">
        <w:rPr>
          <w:rFonts w:cs="Times New Roman"/>
          <w:b/>
          <w:bCs/>
          <w:szCs w:val="24"/>
          <w:shd w:val="clear" w:color="auto" w:fill="FFFFFF"/>
        </w:rPr>
        <w:t xml:space="preserve">) </w:t>
      </w:r>
      <w:r w:rsidR="00F03184" w:rsidRPr="002D34E8">
        <w:rPr>
          <w:rFonts w:cs="Times New Roman"/>
          <w:szCs w:val="24"/>
          <w:shd w:val="clear" w:color="auto" w:fill="FFFFFF"/>
        </w:rPr>
        <w:t>paragrahvi 43</w:t>
      </w:r>
      <w:r w:rsidR="00F03184" w:rsidRPr="002D34E8">
        <w:rPr>
          <w:rFonts w:cs="Times New Roman"/>
          <w:b/>
          <w:bCs/>
          <w:szCs w:val="24"/>
          <w:shd w:val="clear" w:color="auto" w:fill="FFFFFF"/>
        </w:rPr>
        <w:t xml:space="preserve"> </w:t>
      </w:r>
      <w:r w:rsidR="00F03184" w:rsidRPr="002D34E8">
        <w:rPr>
          <w:rFonts w:cs="Times New Roman"/>
          <w:szCs w:val="24"/>
          <w:shd w:val="clear" w:color="auto" w:fill="FFFFFF"/>
        </w:rPr>
        <w:t>lõige 6 muudetakse ja sõnastatakse järgmiselt:</w:t>
      </w:r>
    </w:p>
    <w:p w14:paraId="701F2E2D" w14:textId="5D1E30EA" w:rsidR="00F03184" w:rsidRPr="002D34E8" w:rsidRDefault="00F03184" w:rsidP="00743FBC">
      <w:pPr>
        <w:spacing w:after="0" w:line="240" w:lineRule="auto"/>
        <w:jc w:val="both"/>
        <w:rPr>
          <w:rFonts w:cs="Times New Roman"/>
          <w:b/>
          <w:bCs/>
          <w:szCs w:val="24"/>
          <w:u w:val="single"/>
          <w:shd w:val="clear" w:color="auto" w:fill="FFFFFF"/>
        </w:rPr>
      </w:pPr>
      <w:r w:rsidRPr="002D34E8">
        <w:rPr>
          <w:rFonts w:cs="Times New Roman"/>
          <w:szCs w:val="24"/>
          <w:shd w:val="clear" w:color="auto" w:fill="FFFFFF"/>
        </w:rPr>
        <w:t>„(6) Välisriigi investeerimisühingu, kindlustusandja, kindlustusmaakleri, krediidiasutuse, krediidiandja, krediidivahendaja, makseasutuse, e-raha asutuse, fondivalitseja, krüptovarateenuse osutaja</w:t>
      </w:r>
      <w:r w:rsidR="00797F21" w:rsidRPr="002D34E8">
        <w:rPr>
          <w:rFonts w:cs="Times New Roman"/>
          <w:szCs w:val="24"/>
          <w:shd w:val="clear" w:color="auto" w:fill="FFFFFF"/>
        </w:rPr>
        <w:t xml:space="preserve">, </w:t>
      </w:r>
      <w:r w:rsidR="00E80B1A" w:rsidRPr="002D34E8">
        <w:rPr>
          <w:rFonts w:cs="Times New Roman"/>
          <w:szCs w:val="24"/>
          <w:shd w:val="clear" w:color="auto" w:fill="FFFFFF"/>
        </w:rPr>
        <w:t>varapõhise tokeni emitent</w:t>
      </w:r>
      <w:r w:rsidR="00797F21" w:rsidRPr="002D34E8">
        <w:rPr>
          <w:rFonts w:cs="Times New Roman"/>
          <w:szCs w:val="24"/>
          <w:shd w:val="clear" w:color="auto" w:fill="FFFFFF"/>
        </w:rPr>
        <w:t xml:space="preserve"> </w:t>
      </w:r>
      <w:r w:rsidRPr="002D34E8">
        <w:rPr>
          <w:rFonts w:cs="Times New Roman"/>
          <w:szCs w:val="24"/>
          <w:shd w:val="clear" w:color="auto" w:fill="FFFFFF"/>
        </w:rPr>
        <w:t>või ühisrahastusteenuse osutaja filiaal ja välisriigi fondivalitseja, kes valitseb Eestis moodustatud või asutatud eurofonde või alternatiivfonde piiriüleselt, tasuvad rahastamiskohustuse tekkimise</w:t>
      </w:r>
      <w:r w:rsidR="00171EF2" w:rsidRPr="002D34E8">
        <w:rPr>
          <w:rFonts w:cs="Times New Roman"/>
          <w:szCs w:val="24"/>
          <w:shd w:val="clear" w:color="auto" w:fill="FFFFFF"/>
        </w:rPr>
        <w:t xml:space="preserve"> korra</w:t>
      </w:r>
      <w:r w:rsidRPr="002D34E8">
        <w:rPr>
          <w:rFonts w:cs="Times New Roman"/>
          <w:szCs w:val="24"/>
          <w:shd w:val="clear" w:color="auto" w:fill="FFFFFF"/>
        </w:rPr>
        <w:t>l kalendriaasta esimesel poolaastal järelevalvetasu lõppmakse summas, mis vastab investeerimisühingu, kindlustusandja, kindlustusmaakleri, krediidiasutuse, krediidiandja, krediidivahendaja, makseasutuse, e-raha asutuse, fondivalitseja, krüptovarateenuse osutaja</w:t>
      </w:r>
      <w:r w:rsidR="00797F21" w:rsidRPr="002D34E8">
        <w:rPr>
          <w:rFonts w:cs="Times New Roman"/>
          <w:szCs w:val="24"/>
          <w:shd w:val="clear" w:color="auto" w:fill="FFFFFF"/>
        </w:rPr>
        <w:t xml:space="preserve">, </w:t>
      </w:r>
      <w:r w:rsidR="00B94D9C" w:rsidRPr="002D34E8">
        <w:rPr>
          <w:rFonts w:cs="Times New Roman"/>
          <w:szCs w:val="24"/>
          <w:u w:val="single"/>
          <w:shd w:val="clear" w:color="auto" w:fill="FFFFFF"/>
        </w:rPr>
        <w:t>varapõhise tokeni</w:t>
      </w:r>
      <w:r w:rsidR="00B94D9C" w:rsidRPr="002D34E8">
        <w:rPr>
          <w:rFonts w:cs="Times New Roman"/>
          <w:szCs w:val="24"/>
          <w:shd w:val="clear" w:color="auto" w:fill="FFFFFF"/>
        </w:rPr>
        <w:t xml:space="preserve"> </w:t>
      </w:r>
      <w:r w:rsidR="00797F21" w:rsidRPr="002D34E8">
        <w:rPr>
          <w:rFonts w:cs="Times New Roman"/>
          <w:szCs w:val="24"/>
          <w:shd w:val="clear" w:color="auto" w:fill="FFFFFF"/>
        </w:rPr>
        <w:t>emitendi</w:t>
      </w:r>
      <w:r w:rsidRPr="002D34E8">
        <w:rPr>
          <w:rFonts w:cs="Times New Roman"/>
          <w:szCs w:val="24"/>
          <w:shd w:val="clear" w:color="auto" w:fill="FFFFFF"/>
        </w:rPr>
        <w:t xml:space="preserve"> või ühisrahastusteenuse osutaja tasutava järelevalvetasu kapitaliosale pooles ulatuses.“;</w:t>
      </w:r>
    </w:p>
    <w:p w14:paraId="773B700D" w14:textId="77777777" w:rsidR="00F03184" w:rsidRPr="002D34E8" w:rsidRDefault="00F03184" w:rsidP="00743FBC">
      <w:pPr>
        <w:spacing w:after="0" w:line="240" w:lineRule="auto"/>
        <w:jc w:val="both"/>
        <w:rPr>
          <w:rFonts w:cs="Times New Roman"/>
          <w:szCs w:val="24"/>
          <w:u w:val="single"/>
          <w:shd w:val="clear" w:color="auto" w:fill="FFFFFF"/>
        </w:rPr>
      </w:pPr>
    </w:p>
    <w:p w14:paraId="3E469EBB" w14:textId="1172968C" w:rsidR="00F03184" w:rsidRPr="002D34E8" w:rsidRDefault="00F03184" w:rsidP="00743FBC">
      <w:pPr>
        <w:spacing w:after="0" w:line="240" w:lineRule="auto"/>
        <w:jc w:val="both"/>
        <w:rPr>
          <w:rFonts w:cs="Times New Roman"/>
          <w:szCs w:val="24"/>
          <w:shd w:val="clear" w:color="auto" w:fill="FFFFFF"/>
        </w:rPr>
      </w:pPr>
      <w:r w:rsidRPr="002D34E8">
        <w:rPr>
          <w:rFonts w:cs="Times New Roman"/>
          <w:b/>
          <w:szCs w:val="24"/>
        </w:rPr>
        <w:t>1</w:t>
      </w:r>
      <w:r w:rsidR="00797F21" w:rsidRPr="002D34E8">
        <w:rPr>
          <w:rFonts w:cs="Times New Roman"/>
          <w:b/>
          <w:szCs w:val="24"/>
        </w:rPr>
        <w:t>1</w:t>
      </w:r>
      <w:r w:rsidRPr="002D34E8">
        <w:rPr>
          <w:rFonts w:cs="Times New Roman"/>
          <w:b/>
          <w:szCs w:val="24"/>
        </w:rPr>
        <w:t xml:space="preserve">) </w:t>
      </w:r>
      <w:r w:rsidRPr="002D34E8">
        <w:rPr>
          <w:rFonts w:cs="Times New Roman"/>
          <w:szCs w:val="24"/>
          <w:shd w:val="clear" w:color="auto" w:fill="FFFFFF"/>
        </w:rPr>
        <w:t>paragrahvi</w:t>
      </w:r>
      <w:r w:rsidR="00B67533" w:rsidRPr="002D34E8">
        <w:rPr>
          <w:rFonts w:cs="Times New Roman"/>
          <w:szCs w:val="24"/>
          <w:shd w:val="clear" w:color="auto" w:fill="FFFFFF"/>
        </w:rPr>
        <w:t> </w:t>
      </w:r>
      <w:r w:rsidRPr="002D34E8">
        <w:rPr>
          <w:rFonts w:cs="Times New Roman"/>
          <w:szCs w:val="24"/>
          <w:shd w:val="clear" w:color="auto" w:fill="FFFFFF"/>
        </w:rPr>
        <w:t>43</w:t>
      </w:r>
      <w:r w:rsidRPr="002D34E8">
        <w:rPr>
          <w:rFonts w:cs="Times New Roman"/>
          <w:b/>
          <w:bCs/>
          <w:szCs w:val="24"/>
          <w:shd w:val="clear" w:color="auto" w:fill="FFFFFF"/>
        </w:rPr>
        <w:t xml:space="preserve"> </w:t>
      </w:r>
      <w:r w:rsidRPr="002D34E8">
        <w:rPr>
          <w:rFonts w:cs="Times New Roman"/>
          <w:szCs w:val="24"/>
          <w:shd w:val="clear" w:color="auto" w:fill="FFFFFF"/>
        </w:rPr>
        <w:t>lõige 8 muudetakse ja sõnastatakse järgmiselt:</w:t>
      </w:r>
    </w:p>
    <w:p w14:paraId="36443716" w14:textId="4985E21D" w:rsidR="00F03184" w:rsidRPr="002D34E8" w:rsidRDefault="00797F21" w:rsidP="00743FBC">
      <w:pPr>
        <w:spacing w:after="0" w:line="240" w:lineRule="auto"/>
        <w:jc w:val="both"/>
        <w:rPr>
          <w:rFonts w:cs="Times New Roman"/>
          <w:szCs w:val="24"/>
          <w:shd w:val="clear" w:color="auto" w:fill="FFFFFF"/>
        </w:rPr>
      </w:pPr>
      <w:r w:rsidRPr="002D34E8">
        <w:rPr>
          <w:rFonts w:cs="Times New Roman"/>
          <w:szCs w:val="24"/>
          <w:bdr w:val="none" w:sz="0" w:space="0" w:color="auto" w:frame="1"/>
          <w:shd w:val="clear" w:color="auto" w:fill="FFFFFF"/>
        </w:rPr>
        <w:lastRenderedPageBreak/>
        <w:t>„</w:t>
      </w:r>
      <w:r w:rsidR="00F03184" w:rsidRPr="002D34E8">
        <w:rPr>
          <w:rFonts w:cs="Times New Roman"/>
          <w:szCs w:val="24"/>
          <w:shd w:val="clear" w:color="auto" w:fill="FFFFFF"/>
        </w:rPr>
        <w:t>(8)</w:t>
      </w:r>
      <w:r w:rsidR="001139F3" w:rsidRPr="002D34E8">
        <w:rPr>
          <w:rFonts w:cs="Times New Roman"/>
          <w:szCs w:val="24"/>
          <w:shd w:val="clear" w:color="auto" w:fill="FFFFFF"/>
        </w:rPr>
        <w:t> </w:t>
      </w:r>
      <w:r w:rsidR="00F03184" w:rsidRPr="002D34E8">
        <w:rPr>
          <w:rFonts w:cs="Times New Roman"/>
          <w:szCs w:val="24"/>
          <w:shd w:val="clear" w:color="auto" w:fill="FFFFFF"/>
        </w:rPr>
        <w:t>Välisriigi investeerimisühingu, kindlustusandja, kindlustusmaakleri, krediidiasutuse, krediidiandja, krediidivahendaja, makseasutuse, e-raha asutuse, fondivalitseja, krüptovarateenuse osutaja</w:t>
      </w:r>
      <w:r w:rsidRPr="002D34E8">
        <w:rPr>
          <w:rFonts w:cs="Times New Roman"/>
          <w:szCs w:val="24"/>
          <w:shd w:val="clear" w:color="auto" w:fill="FFFFFF"/>
        </w:rPr>
        <w:t xml:space="preserve">, </w:t>
      </w:r>
      <w:r w:rsidR="00E80B1A" w:rsidRPr="002D34E8">
        <w:rPr>
          <w:rFonts w:cs="Times New Roman"/>
          <w:szCs w:val="24"/>
          <w:shd w:val="clear" w:color="auto" w:fill="FFFFFF"/>
        </w:rPr>
        <w:t xml:space="preserve">varapõhise tokeni emitent </w:t>
      </w:r>
      <w:r w:rsidR="00F03184" w:rsidRPr="002D34E8">
        <w:rPr>
          <w:rFonts w:cs="Times New Roman"/>
          <w:szCs w:val="24"/>
          <w:shd w:val="clear" w:color="auto" w:fill="FFFFFF"/>
        </w:rPr>
        <w:t>või ühisrahastusteenuse osutaja filiaal ja välisriigi fondivalitseja, kes valitseb Eestis moodustatud või asutatud eurofonde või alternatiivfonde piiriüleselt, tasu</w:t>
      </w:r>
      <w:r w:rsidR="00171EF2" w:rsidRPr="002D34E8">
        <w:rPr>
          <w:rFonts w:cs="Times New Roman"/>
          <w:szCs w:val="24"/>
          <w:shd w:val="clear" w:color="auto" w:fill="FFFFFF"/>
        </w:rPr>
        <w:t>vad</w:t>
      </w:r>
      <w:r w:rsidR="00F03184" w:rsidRPr="002D34E8">
        <w:rPr>
          <w:rFonts w:cs="Times New Roman"/>
          <w:szCs w:val="24"/>
          <w:shd w:val="clear" w:color="auto" w:fill="FFFFFF"/>
        </w:rPr>
        <w:t xml:space="preserve"> rahastamiskohustuse tekkimise</w:t>
      </w:r>
      <w:r w:rsidR="00171EF2" w:rsidRPr="002D34E8">
        <w:rPr>
          <w:rFonts w:cs="Times New Roman"/>
          <w:szCs w:val="24"/>
          <w:shd w:val="clear" w:color="auto" w:fill="FFFFFF"/>
        </w:rPr>
        <w:t xml:space="preserve"> korra</w:t>
      </w:r>
      <w:r w:rsidR="00F03184" w:rsidRPr="002D34E8">
        <w:rPr>
          <w:rFonts w:cs="Times New Roman"/>
          <w:szCs w:val="24"/>
          <w:shd w:val="clear" w:color="auto" w:fill="FFFFFF"/>
        </w:rPr>
        <w:t>l kalendriaasta teisel poolaastal järelevalvetasu lõppmakse summas, mis vastab investeerimisühingu, kindlustusandja, kindlustusmaakleri, krediidiasutuse, krediidiandja, krediidivahendaja, makseasutuse, e-raha asutuse, fondivalitseja, krüptovarateenuse osutaja</w:t>
      </w:r>
      <w:r w:rsidRPr="002D34E8">
        <w:rPr>
          <w:rFonts w:cs="Times New Roman"/>
          <w:szCs w:val="24"/>
          <w:shd w:val="clear" w:color="auto" w:fill="FFFFFF"/>
        </w:rPr>
        <w:t xml:space="preserve">, </w:t>
      </w:r>
      <w:r w:rsidR="00B94D9C" w:rsidRPr="002D34E8">
        <w:rPr>
          <w:rFonts w:cs="Times New Roman"/>
          <w:szCs w:val="24"/>
          <w:shd w:val="clear" w:color="auto" w:fill="FFFFFF"/>
        </w:rPr>
        <w:t xml:space="preserve">varapõhise tokeni </w:t>
      </w:r>
      <w:r w:rsidRPr="002D34E8">
        <w:rPr>
          <w:rFonts w:cs="Times New Roman"/>
          <w:szCs w:val="24"/>
          <w:shd w:val="clear" w:color="auto" w:fill="FFFFFF"/>
        </w:rPr>
        <w:t>emitendi</w:t>
      </w:r>
      <w:r w:rsidR="00F03184" w:rsidRPr="002D34E8">
        <w:rPr>
          <w:rFonts w:cs="Times New Roman"/>
          <w:szCs w:val="24"/>
          <w:shd w:val="clear" w:color="auto" w:fill="FFFFFF"/>
        </w:rPr>
        <w:t xml:space="preserve"> või ühisrahastusteenuse osutaja tasutava järelevalvetasu kapitaliosale veerandi ulatuses.“;</w:t>
      </w:r>
    </w:p>
    <w:p w14:paraId="720227F2" w14:textId="77777777" w:rsidR="00F03184" w:rsidRPr="002D34E8" w:rsidRDefault="00F03184" w:rsidP="00743FBC">
      <w:pPr>
        <w:spacing w:after="0" w:line="240" w:lineRule="auto"/>
        <w:jc w:val="both"/>
        <w:rPr>
          <w:rFonts w:cs="Times New Roman"/>
          <w:b/>
          <w:szCs w:val="24"/>
        </w:rPr>
      </w:pPr>
    </w:p>
    <w:p w14:paraId="57C370C3" w14:textId="28CAF734" w:rsidR="00F03184" w:rsidRPr="002D34E8" w:rsidRDefault="00F03184" w:rsidP="00743FBC">
      <w:pPr>
        <w:spacing w:after="0" w:line="240" w:lineRule="auto"/>
        <w:jc w:val="both"/>
        <w:rPr>
          <w:rFonts w:cs="Times New Roman"/>
          <w:bCs/>
          <w:szCs w:val="24"/>
        </w:rPr>
      </w:pPr>
      <w:r w:rsidRPr="002D34E8">
        <w:rPr>
          <w:rFonts w:cs="Times New Roman"/>
          <w:b/>
          <w:szCs w:val="24"/>
        </w:rPr>
        <w:t>1</w:t>
      </w:r>
      <w:r w:rsidR="00797F21" w:rsidRPr="002D34E8">
        <w:rPr>
          <w:rFonts w:cs="Times New Roman"/>
          <w:b/>
          <w:szCs w:val="24"/>
        </w:rPr>
        <w:t>2</w:t>
      </w:r>
      <w:r w:rsidRPr="002D34E8">
        <w:rPr>
          <w:rFonts w:cs="Times New Roman"/>
          <w:b/>
          <w:szCs w:val="24"/>
        </w:rPr>
        <w:t xml:space="preserve">) </w:t>
      </w:r>
      <w:r w:rsidRPr="002D34E8">
        <w:rPr>
          <w:rFonts w:cs="Times New Roman"/>
          <w:bCs/>
          <w:szCs w:val="24"/>
        </w:rPr>
        <w:t>paragrahvi 45</w:t>
      </w:r>
      <w:r w:rsidRPr="002D34E8">
        <w:rPr>
          <w:rFonts w:cs="Times New Roman"/>
          <w:bCs/>
          <w:szCs w:val="24"/>
          <w:vertAlign w:val="superscript"/>
        </w:rPr>
        <w:t>3</w:t>
      </w:r>
      <w:r w:rsidRPr="002D34E8">
        <w:rPr>
          <w:rFonts w:cs="Times New Roman"/>
          <w:bCs/>
          <w:szCs w:val="24"/>
        </w:rPr>
        <w:t xml:space="preserve"> lõikes 1 asendatakse </w:t>
      </w:r>
      <w:r w:rsidR="0012653D" w:rsidRPr="002D34E8">
        <w:rPr>
          <w:rFonts w:cs="Times New Roman"/>
          <w:bCs/>
          <w:szCs w:val="24"/>
        </w:rPr>
        <w:t xml:space="preserve">arv </w:t>
      </w:r>
      <w:r w:rsidRPr="002D34E8">
        <w:rPr>
          <w:rFonts w:cs="Times New Roman"/>
          <w:bCs/>
          <w:szCs w:val="24"/>
        </w:rPr>
        <w:t>„1500“</w:t>
      </w:r>
      <w:r w:rsidR="00B63788" w:rsidRPr="002D34E8">
        <w:rPr>
          <w:rFonts w:cs="Times New Roman"/>
          <w:bCs/>
          <w:szCs w:val="24"/>
        </w:rPr>
        <w:t xml:space="preserve"> </w:t>
      </w:r>
      <w:r w:rsidR="0012653D" w:rsidRPr="002D34E8">
        <w:rPr>
          <w:rFonts w:cs="Times New Roman"/>
          <w:bCs/>
          <w:szCs w:val="24"/>
        </w:rPr>
        <w:t xml:space="preserve">arvuga </w:t>
      </w:r>
      <w:r w:rsidRPr="002D34E8">
        <w:rPr>
          <w:rFonts w:cs="Times New Roman"/>
          <w:bCs/>
          <w:szCs w:val="24"/>
        </w:rPr>
        <w:t>„5000“;</w:t>
      </w:r>
    </w:p>
    <w:p w14:paraId="7FC9E0CC" w14:textId="77777777" w:rsidR="00F03184" w:rsidRPr="002D34E8" w:rsidRDefault="00F03184" w:rsidP="00743FBC">
      <w:pPr>
        <w:spacing w:after="0" w:line="240" w:lineRule="auto"/>
        <w:jc w:val="both"/>
        <w:rPr>
          <w:rFonts w:cs="Times New Roman"/>
          <w:b/>
          <w:szCs w:val="24"/>
        </w:rPr>
      </w:pPr>
    </w:p>
    <w:p w14:paraId="7EC1EAE4" w14:textId="67E6377D" w:rsidR="00F03184" w:rsidRPr="002D34E8" w:rsidRDefault="00F03184" w:rsidP="00743FBC">
      <w:pPr>
        <w:spacing w:after="0" w:line="240" w:lineRule="auto"/>
        <w:jc w:val="both"/>
        <w:rPr>
          <w:rFonts w:cs="Times New Roman"/>
          <w:bCs/>
          <w:szCs w:val="24"/>
        </w:rPr>
      </w:pPr>
      <w:r w:rsidRPr="002D34E8">
        <w:rPr>
          <w:rFonts w:cs="Times New Roman"/>
          <w:b/>
          <w:szCs w:val="24"/>
        </w:rPr>
        <w:t>1</w:t>
      </w:r>
      <w:r w:rsidR="002C68DD" w:rsidRPr="002D34E8">
        <w:rPr>
          <w:rFonts w:cs="Times New Roman"/>
          <w:b/>
          <w:szCs w:val="24"/>
        </w:rPr>
        <w:t>3</w:t>
      </w:r>
      <w:r w:rsidRPr="002D34E8">
        <w:rPr>
          <w:rFonts w:cs="Times New Roman"/>
          <w:b/>
          <w:szCs w:val="24"/>
        </w:rPr>
        <w:t xml:space="preserve">) </w:t>
      </w:r>
      <w:r w:rsidRPr="002D34E8">
        <w:rPr>
          <w:rFonts w:cs="Times New Roman"/>
          <w:szCs w:val="24"/>
        </w:rPr>
        <w:t>paragrahvi 45</w:t>
      </w:r>
      <w:r w:rsidRPr="002D34E8">
        <w:rPr>
          <w:rFonts w:cs="Times New Roman"/>
          <w:szCs w:val="24"/>
          <w:vertAlign w:val="superscript"/>
        </w:rPr>
        <w:t>3</w:t>
      </w:r>
      <w:r w:rsidRPr="002D34E8">
        <w:rPr>
          <w:rFonts w:cs="Times New Roman"/>
          <w:szCs w:val="24"/>
        </w:rPr>
        <w:t xml:space="preserve"> lõige 2 muudetakse ja sõnastatakse järgmiselt:</w:t>
      </w:r>
    </w:p>
    <w:p w14:paraId="705D2589" w14:textId="4217291A" w:rsidR="00F03184" w:rsidRPr="002D34E8" w:rsidRDefault="00F03184" w:rsidP="00743FBC">
      <w:pPr>
        <w:spacing w:after="0" w:line="240" w:lineRule="auto"/>
        <w:jc w:val="both"/>
        <w:rPr>
          <w:rFonts w:cs="Times New Roman"/>
          <w:bCs/>
          <w:szCs w:val="24"/>
        </w:rPr>
      </w:pPr>
      <w:r w:rsidRPr="002D34E8">
        <w:rPr>
          <w:rFonts w:cs="Times New Roman"/>
          <w:bCs/>
          <w:szCs w:val="24"/>
        </w:rPr>
        <w:t>„</w:t>
      </w:r>
      <w:r w:rsidRPr="002D34E8">
        <w:rPr>
          <w:rFonts w:cs="Times New Roman"/>
          <w:szCs w:val="24"/>
          <w:shd w:val="clear" w:color="auto" w:fill="FFFFFF"/>
        </w:rPr>
        <w:t>(2)</w:t>
      </w:r>
      <w:r w:rsidR="004C70D5">
        <w:rPr>
          <w:rFonts w:cs="Times New Roman"/>
          <w:szCs w:val="24"/>
          <w:shd w:val="clear" w:color="auto" w:fill="FFFFFF"/>
        </w:rPr>
        <w:t> </w:t>
      </w:r>
      <w:r w:rsidRPr="002D34E8">
        <w:rPr>
          <w:rFonts w:cs="Times New Roman"/>
          <w:szCs w:val="24"/>
          <w:shd w:val="clear" w:color="auto" w:fill="FFFFFF"/>
        </w:rPr>
        <w:t xml:space="preserve">Kindlustusandja, investeerimisühingu, reguleeritud väärtpaberituru korraldaja, erandi alusel tegutseva aruandlusteenuse osutaja, väärtpaberiarveldussüsteemi korraldaja, makseasutuse, e-raha asutuse, fondivalitseja, krediidiandja või -vahendaja, </w:t>
      </w:r>
      <w:r w:rsidR="00E4067D" w:rsidRPr="002D34E8">
        <w:rPr>
          <w:rFonts w:cs="Times New Roman"/>
          <w:szCs w:val="24"/>
          <w:shd w:val="clear" w:color="auto" w:fill="FFFFFF"/>
        </w:rPr>
        <w:t>krüptovarat</w:t>
      </w:r>
      <w:r w:rsidR="002C68DD" w:rsidRPr="002D34E8">
        <w:rPr>
          <w:rFonts w:cs="Times New Roman"/>
          <w:szCs w:val="24"/>
          <w:shd w:val="clear" w:color="auto" w:fill="FFFFFF"/>
        </w:rPr>
        <w:t xml:space="preserve">eenuse osutaja, </w:t>
      </w:r>
      <w:r w:rsidR="00B94D9C" w:rsidRPr="002D34E8">
        <w:rPr>
          <w:rFonts w:cs="Times New Roman"/>
          <w:szCs w:val="24"/>
          <w:shd w:val="clear" w:color="auto" w:fill="FFFFFF"/>
        </w:rPr>
        <w:t xml:space="preserve">varapõhise tokeni </w:t>
      </w:r>
      <w:r w:rsidR="002C68DD" w:rsidRPr="002D34E8">
        <w:rPr>
          <w:rFonts w:cs="Times New Roman"/>
          <w:szCs w:val="24"/>
          <w:shd w:val="clear" w:color="auto" w:fill="FFFFFF"/>
        </w:rPr>
        <w:t>emitendi</w:t>
      </w:r>
      <w:r w:rsidRPr="002D34E8">
        <w:rPr>
          <w:rFonts w:cs="Times New Roman"/>
          <w:szCs w:val="24"/>
          <w:shd w:val="clear" w:color="auto" w:fill="FFFFFF"/>
        </w:rPr>
        <w:t xml:space="preserve"> või ühisrahastusteenuse osutaja tegevusloa taotlemisel tasutakse menetlustasu 3000 eurot.“;</w:t>
      </w:r>
    </w:p>
    <w:p w14:paraId="4075EA96" w14:textId="77777777" w:rsidR="00F03184" w:rsidRPr="002D34E8" w:rsidRDefault="00F03184" w:rsidP="00743FBC">
      <w:pPr>
        <w:spacing w:after="0" w:line="240" w:lineRule="auto"/>
        <w:jc w:val="both"/>
        <w:rPr>
          <w:rFonts w:cs="Times New Roman"/>
          <w:bCs/>
          <w:szCs w:val="24"/>
        </w:rPr>
      </w:pPr>
    </w:p>
    <w:p w14:paraId="06B5530A" w14:textId="01D5CC5E" w:rsidR="00F03184" w:rsidRPr="002D34E8" w:rsidRDefault="00F03184" w:rsidP="00743FBC">
      <w:pPr>
        <w:spacing w:after="0" w:line="240" w:lineRule="auto"/>
        <w:jc w:val="both"/>
        <w:rPr>
          <w:rFonts w:cs="Times New Roman"/>
          <w:b/>
          <w:bCs/>
          <w:szCs w:val="24"/>
        </w:rPr>
      </w:pPr>
      <w:r w:rsidRPr="002D34E8">
        <w:rPr>
          <w:rFonts w:cs="Times New Roman"/>
          <w:b/>
          <w:szCs w:val="24"/>
        </w:rPr>
        <w:t>1</w:t>
      </w:r>
      <w:r w:rsidR="002C68DD" w:rsidRPr="002D34E8">
        <w:rPr>
          <w:rFonts w:cs="Times New Roman"/>
          <w:b/>
          <w:szCs w:val="24"/>
        </w:rPr>
        <w:t>4</w:t>
      </w:r>
      <w:r w:rsidRPr="002D34E8">
        <w:rPr>
          <w:rFonts w:cs="Times New Roman"/>
          <w:b/>
          <w:szCs w:val="24"/>
        </w:rPr>
        <w:t>)</w:t>
      </w:r>
      <w:r w:rsidR="004C70D5" w:rsidRPr="00E35955">
        <w:rPr>
          <w:rFonts w:cs="Times New Roman"/>
          <w:bCs/>
          <w:szCs w:val="24"/>
        </w:rPr>
        <w:t> </w:t>
      </w:r>
      <w:r w:rsidRPr="002D34E8">
        <w:rPr>
          <w:rFonts w:cs="Times New Roman"/>
          <w:szCs w:val="24"/>
        </w:rPr>
        <w:t>paragrahvi 45</w:t>
      </w:r>
      <w:r w:rsidRPr="002D34E8">
        <w:rPr>
          <w:rFonts w:cs="Times New Roman"/>
          <w:szCs w:val="24"/>
          <w:vertAlign w:val="superscript"/>
        </w:rPr>
        <w:t>4</w:t>
      </w:r>
      <w:r w:rsidRPr="002D34E8">
        <w:rPr>
          <w:rFonts w:cs="Times New Roman"/>
          <w:szCs w:val="24"/>
        </w:rPr>
        <w:t xml:space="preserve"> tekst muudetakse ja sõnastatakse järgmiselt:</w:t>
      </w:r>
    </w:p>
    <w:p w14:paraId="753F523D" w14:textId="0DD7F4A6" w:rsidR="00F03184" w:rsidRPr="002D34E8" w:rsidRDefault="00F03184" w:rsidP="00743FBC">
      <w:pPr>
        <w:spacing w:after="0" w:line="240" w:lineRule="auto"/>
        <w:jc w:val="both"/>
        <w:rPr>
          <w:rFonts w:cs="Times New Roman"/>
          <w:szCs w:val="24"/>
          <w:shd w:val="clear" w:color="auto" w:fill="FFFFFF"/>
        </w:rPr>
      </w:pPr>
      <w:r w:rsidRPr="002D34E8">
        <w:rPr>
          <w:rFonts w:cs="Times New Roman"/>
          <w:szCs w:val="24"/>
          <w:shd w:val="clear" w:color="auto" w:fill="FFFFFF"/>
        </w:rPr>
        <w:t xml:space="preserve">„Krediidiasutuse, kindlustusandja, investeerimisühingu, reguleeritud väärtpaberituru korraldaja, erandi alusel tegutseva aruandlusteenuse osutaja, fondivalitseja, makseasutuse, e-raha asutuse, krediidiandja või -vahendaja, </w:t>
      </w:r>
      <w:r w:rsidR="00B94D9C" w:rsidRPr="002D34E8">
        <w:rPr>
          <w:rFonts w:cs="Times New Roman"/>
          <w:szCs w:val="24"/>
          <w:shd w:val="clear" w:color="auto" w:fill="FFFFFF"/>
        </w:rPr>
        <w:t>krüptovarateenuse osutaja, varapõhise tokeni</w:t>
      </w:r>
      <w:r w:rsidR="00B94D9C" w:rsidRPr="002D34E8">
        <w:rPr>
          <w:rFonts w:cs="Times New Roman"/>
          <w:szCs w:val="24"/>
          <w:u w:val="single"/>
          <w:shd w:val="clear" w:color="auto" w:fill="FFFFFF"/>
        </w:rPr>
        <w:t xml:space="preserve"> </w:t>
      </w:r>
      <w:r w:rsidR="00B94D9C" w:rsidRPr="002D34E8">
        <w:rPr>
          <w:rFonts w:cs="Times New Roman"/>
          <w:szCs w:val="24"/>
          <w:shd w:val="clear" w:color="auto" w:fill="FFFFFF"/>
        </w:rPr>
        <w:t>em</w:t>
      </w:r>
      <w:r w:rsidR="00C410EE" w:rsidRPr="002D34E8">
        <w:rPr>
          <w:rFonts w:cs="Times New Roman"/>
          <w:szCs w:val="24"/>
          <w:shd w:val="clear" w:color="auto" w:fill="FFFFFF"/>
        </w:rPr>
        <w:t>i</w:t>
      </w:r>
      <w:r w:rsidR="00B94D9C" w:rsidRPr="002D34E8">
        <w:rPr>
          <w:rFonts w:cs="Times New Roman"/>
          <w:szCs w:val="24"/>
          <w:shd w:val="clear" w:color="auto" w:fill="FFFFFF"/>
        </w:rPr>
        <w:t>tendi</w:t>
      </w:r>
      <w:r w:rsidR="00E4067D" w:rsidRPr="002D34E8">
        <w:rPr>
          <w:rFonts w:cs="Times New Roman"/>
          <w:szCs w:val="24"/>
          <w:shd w:val="clear" w:color="auto" w:fill="FFFFFF"/>
        </w:rPr>
        <w:t xml:space="preserve"> </w:t>
      </w:r>
      <w:r w:rsidRPr="002D34E8">
        <w:rPr>
          <w:rFonts w:cs="Times New Roman"/>
          <w:szCs w:val="24"/>
          <w:shd w:val="clear" w:color="auto" w:fill="FFFFFF"/>
        </w:rPr>
        <w:t>või ühisrahastusteenuse osutaja täiendava tegevusloa taotlemisel, olemasoleva tegevusloaga lubatavate teenuste ringi laiendamisel või makseasutuste ja e-raha asutuste seaduse § 11 lõigetes 1–3 või § 12 lõikes 1 sätestatud erandi kohaldamise lõpetamise taotlemisel tasutakse menetlustasu 1500 eurot.“;</w:t>
      </w:r>
    </w:p>
    <w:p w14:paraId="1942E36D" w14:textId="77777777" w:rsidR="00F03184" w:rsidRPr="002D34E8" w:rsidRDefault="00F03184" w:rsidP="00743FBC">
      <w:pPr>
        <w:spacing w:after="0" w:line="240" w:lineRule="auto"/>
        <w:jc w:val="both"/>
        <w:rPr>
          <w:rFonts w:cs="Times New Roman"/>
          <w:szCs w:val="24"/>
          <w:shd w:val="clear" w:color="auto" w:fill="FFFFFF"/>
        </w:rPr>
      </w:pPr>
    </w:p>
    <w:p w14:paraId="361B8A6A" w14:textId="3E7BD104" w:rsidR="00F03184" w:rsidRPr="002D34E8" w:rsidRDefault="00F03184" w:rsidP="00743FBC">
      <w:pPr>
        <w:spacing w:after="0" w:line="240" w:lineRule="auto"/>
        <w:jc w:val="both"/>
        <w:rPr>
          <w:rFonts w:cs="Times New Roman"/>
          <w:szCs w:val="24"/>
          <w:shd w:val="clear" w:color="auto" w:fill="FFFFFF"/>
        </w:rPr>
      </w:pPr>
      <w:r w:rsidRPr="002D34E8">
        <w:rPr>
          <w:rFonts w:cs="Times New Roman"/>
          <w:b/>
          <w:szCs w:val="24"/>
          <w:shd w:val="clear" w:color="auto" w:fill="FFFFFF"/>
        </w:rPr>
        <w:t>1</w:t>
      </w:r>
      <w:r w:rsidR="002C68DD" w:rsidRPr="002D34E8">
        <w:rPr>
          <w:rFonts w:cs="Times New Roman"/>
          <w:b/>
          <w:szCs w:val="24"/>
          <w:shd w:val="clear" w:color="auto" w:fill="FFFFFF"/>
        </w:rPr>
        <w:t>5</w:t>
      </w:r>
      <w:r w:rsidRPr="002D34E8">
        <w:rPr>
          <w:rFonts w:cs="Times New Roman"/>
          <w:b/>
          <w:szCs w:val="24"/>
          <w:shd w:val="clear" w:color="auto" w:fill="FFFFFF"/>
        </w:rPr>
        <w:t xml:space="preserve">) </w:t>
      </w:r>
      <w:r w:rsidRPr="002D34E8">
        <w:rPr>
          <w:rFonts w:cs="Times New Roman"/>
          <w:szCs w:val="24"/>
          <w:shd w:val="clear" w:color="auto" w:fill="FFFFFF"/>
        </w:rPr>
        <w:t>paragrahv 45</w:t>
      </w:r>
      <w:r w:rsidRPr="002D34E8">
        <w:rPr>
          <w:rFonts w:cs="Times New Roman"/>
          <w:szCs w:val="24"/>
          <w:shd w:val="clear" w:color="auto" w:fill="FFFFFF"/>
          <w:vertAlign w:val="superscript"/>
        </w:rPr>
        <w:t xml:space="preserve">5 </w:t>
      </w:r>
      <w:r w:rsidRPr="002D34E8">
        <w:rPr>
          <w:rFonts w:cs="Times New Roman"/>
          <w:szCs w:val="24"/>
          <w:shd w:val="clear" w:color="auto" w:fill="FFFFFF"/>
        </w:rPr>
        <w:t>muudetakse ja sõnastatakse järgmiselt:</w:t>
      </w:r>
    </w:p>
    <w:p w14:paraId="5999D8BA" w14:textId="2F393BE3" w:rsidR="00F03184" w:rsidRPr="002D34E8" w:rsidRDefault="00F03184" w:rsidP="00743FBC">
      <w:pPr>
        <w:pStyle w:val="Pealkiri3"/>
        <w:shd w:val="clear" w:color="auto" w:fill="FFFFFF"/>
        <w:spacing w:before="0" w:line="240" w:lineRule="auto"/>
        <w:jc w:val="both"/>
        <w:rPr>
          <w:rFonts w:ascii="Times New Roman" w:hAnsi="Times New Roman" w:cs="Times New Roman"/>
          <w:b/>
          <w:color w:val="auto"/>
        </w:rPr>
      </w:pPr>
      <w:r w:rsidRPr="002D34E8">
        <w:rPr>
          <w:rStyle w:val="Tugev"/>
          <w:rFonts w:ascii="Times New Roman" w:hAnsi="Times New Roman" w:cs="Times New Roman"/>
          <w:b w:val="0"/>
          <w:bCs w:val="0"/>
          <w:color w:val="auto"/>
          <w:bdr w:val="none" w:sz="0" w:space="0" w:color="auto" w:frame="1"/>
        </w:rPr>
        <w:t>„</w:t>
      </w:r>
      <w:r w:rsidRPr="002D34E8">
        <w:rPr>
          <w:rStyle w:val="Tugev"/>
          <w:rFonts w:ascii="Times New Roman" w:hAnsi="Times New Roman" w:cs="Times New Roman"/>
          <w:color w:val="auto"/>
          <w:bdr w:val="none" w:sz="0" w:space="0" w:color="auto" w:frame="1"/>
        </w:rPr>
        <w:t>§ 45</w:t>
      </w:r>
      <w:r w:rsidRPr="002D34E8">
        <w:rPr>
          <w:rStyle w:val="Tugev"/>
          <w:rFonts w:ascii="Times New Roman" w:hAnsi="Times New Roman" w:cs="Times New Roman"/>
          <w:color w:val="auto"/>
          <w:bdr w:val="none" w:sz="0" w:space="0" w:color="auto" w:frame="1"/>
          <w:vertAlign w:val="superscript"/>
        </w:rPr>
        <w:t>5</w:t>
      </w:r>
      <w:r w:rsidRPr="002D34E8">
        <w:rPr>
          <w:rStyle w:val="Tugev"/>
          <w:rFonts w:ascii="Times New Roman" w:hAnsi="Times New Roman" w:cs="Times New Roman"/>
          <w:color w:val="auto"/>
          <w:bdr w:val="none" w:sz="0" w:space="0" w:color="auto" w:frame="1"/>
        </w:rPr>
        <w:t>. </w:t>
      </w:r>
      <w:bookmarkStart w:id="266" w:name="_Hlk95828211"/>
      <w:r w:rsidRPr="002D34E8">
        <w:rPr>
          <w:rFonts w:ascii="Times New Roman" w:hAnsi="Times New Roman" w:cs="Times New Roman"/>
          <w:b/>
          <w:color w:val="auto"/>
        </w:rPr>
        <w:t xml:space="preserve">Väärtpaberite prospekti ja selle lisa kinnitamise </w:t>
      </w:r>
      <w:r w:rsidR="00D662C2" w:rsidRPr="002D34E8">
        <w:rPr>
          <w:rFonts w:ascii="Times New Roman" w:hAnsi="Times New Roman" w:cs="Times New Roman"/>
          <w:b/>
          <w:color w:val="auto"/>
        </w:rPr>
        <w:t>taotlemine</w:t>
      </w:r>
      <w:r w:rsidRPr="002D34E8">
        <w:rPr>
          <w:rFonts w:ascii="Times New Roman" w:hAnsi="Times New Roman" w:cs="Times New Roman"/>
          <w:b/>
          <w:color w:val="auto"/>
        </w:rPr>
        <w:t xml:space="preserve"> </w:t>
      </w:r>
      <w:bookmarkEnd w:id="266"/>
      <w:r w:rsidR="002422AB" w:rsidRPr="002D34E8">
        <w:rPr>
          <w:rFonts w:ascii="Times New Roman" w:hAnsi="Times New Roman" w:cs="Times New Roman"/>
          <w:b/>
          <w:color w:val="auto"/>
        </w:rPr>
        <w:t>ning valge</w:t>
      </w:r>
      <w:r w:rsidR="00BC3AF0" w:rsidRPr="002D34E8">
        <w:rPr>
          <w:rFonts w:ascii="Times New Roman" w:hAnsi="Times New Roman" w:cs="Times New Roman"/>
          <w:b/>
          <w:color w:val="auto"/>
        </w:rPr>
        <w:t xml:space="preserve"> </w:t>
      </w:r>
      <w:r w:rsidR="002422AB" w:rsidRPr="002D34E8">
        <w:rPr>
          <w:rFonts w:ascii="Times New Roman" w:hAnsi="Times New Roman" w:cs="Times New Roman"/>
          <w:b/>
          <w:color w:val="auto"/>
        </w:rPr>
        <w:t>raamatu</w:t>
      </w:r>
      <w:r w:rsidR="00E65B09" w:rsidRPr="002D34E8">
        <w:rPr>
          <w:rFonts w:ascii="Times New Roman" w:hAnsi="Times New Roman" w:cs="Times New Roman"/>
          <w:b/>
          <w:color w:val="auto"/>
        </w:rPr>
        <w:t xml:space="preserve"> heakskiitmise taotlemine</w:t>
      </w:r>
      <w:r w:rsidR="002422AB" w:rsidRPr="002D34E8">
        <w:rPr>
          <w:rFonts w:ascii="Times New Roman" w:hAnsi="Times New Roman" w:cs="Times New Roman"/>
          <w:b/>
          <w:color w:val="auto"/>
        </w:rPr>
        <w:t xml:space="preserve"> </w:t>
      </w:r>
      <w:r w:rsidR="00BC3AF0" w:rsidRPr="002D34E8">
        <w:rPr>
          <w:rFonts w:ascii="Times New Roman" w:hAnsi="Times New Roman" w:cs="Times New Roman"/>
          <w:b/>
          <w:color w:val="auto"/>
        </w:rPr>
        <w:t>ja sellest teavitamine</w:t>
      </w:r>
    </w:p>
    <w:p w14:paraId="7E1C37B3" w14:textId="77777777" w:rsidR="00F03184" w:rsidRPr="002D34E8" w:rsidRDefault="00F03184" w:rsidP="00743FBC">
      <w:pPr>
        <w:pStyle w:val="Normaallaadveeb"/>
        <w:shd w:val="clear" w:color="auto" w:fill="FFFFFF"/>
        <w:spacing w:before="0" w:beforeAutospacing="0" w:after="0" w:afterAutospacing="0"/>
        <w:jc w:val="both"/>
        <w:rPr>
          <w:bdr w:val="none" w:sz="0" w:space="0" w:color="auto" w:frame="1"/>
        </w:rPr>
      </w:pPr>
    </w:p>
    <w:p w14:paraId="1B91CFF5" w14:textId="1914FCCC" w:rsidR="00F03184" w:rsidRPr="002D34E8" w:rsidRDefault="00F03184" w:rsidP="00743FBC">
      <w:pPr>
        <w:pStyle w:val="Normaallaadveeb"/>
        <w:shd w:val="clear" w:color="auto" w:fill="FFFFFF"/>
        <w:spacing w:before="0" w:beforeAutospacing="0" w:after="0" w:afterAutospacing="0"/>
        <w:jc w:val="both"/>
      </w:pPr>
      <w:r w:rsidRPr="002D34E8">
        <w:rPr>
          <w:bdr w:val="none" w:sz="0" w:space="0" w:color="auto" w:frame="1"/>
        </w:rPr>
        <w:t>(</w:t>
      </w:r>
      <w:r w:rsidRPr="002D34E8">
        <w:t>1)</w:t>
      </w:r>
      <w:r w:rsidR="00D350D3">
        <w:t> </w:t>
      </w:r>
      <w:r w:rsidRPr="002D34E8">
        <w:t xml:space="preserve">Väärtpaberite, välja arvatud investeerimisfondide esmase emissiooni aktsiad ja osakud, prospekti kinnitamise taotlemisel tasutakse menetlustasu </w:t>
      </w:r>
      <w:r w:rsidR="00E4067D" w:rsidRPr="002D34E8">
        <w:t>2000 </w:t>
      </w:r>
      <w:r w:rsidRPr="002D34E8">
        <w:t xml:space="preserve">eurot ning prospekti lisa kinnitamise taotlemise korral tasutakse menetlustasu </w:t>
      </w:r>
      <w:r w:rsidR="00E4067D" w:rsidRPr="002D34E8">
        <w:t>1000 </w:t>
      </w:r>
      <w:r w:rsidRPr="002D34E8">
        <w:t>eurot.</w:t>
      </w:r>
    </w:p>
    <w:p w14:paraId="43E39C48" w14:textId="77777777" w:rsidR="00F03184" w:rsidRPr="002D34E8" w:rsidRDefault="00F03184" w:rsidP="00743FBC">
      <w:pPr>
        <w:pStyle w:val="Normaallaadveeb"/>
        <w:shd w:val="clear" w:color="auto" w:fill="FFFFFF"/>
        <w:spacing w:before="0" w:beforeAutospacing="0" w:after="0" w:afterAutospacing="0"/>
        <w:jc w:val="both"/>
        <w:rPr>
          <w:rStyle w:val="mm"/>
          <w:bdr w:val="none" w:sz="0" w:space="0" w:color="auto" w:frame="1"/>
        </w:rPr>
      </w:pPr>
    </w:p>
    <w:p w14:paraId="282C56C2" w14:textId="6DB7B39C" w:rsidR="00747868" w:rsidRPr="002D34E8" w:rsidRDefault="00F03184" w:rsidP="00743FBC">
      <w:pPr>
        <w:pStyle w:val="Normaallaadveeb"/>
        <w:shd w:val="clear" w:color="auto" w:fill="FFFFFF"/>
        <w:spacing w:before="0" w:beforeAutospacing="0" w:after="0" w:afterAutospacing="0"/>
        <w:jc w:val="both"/>
      </w:pPr>
      <w:r w:rsidRPr="002D34E8">
        <w:rPr>
          <w:rStyle w:val="mm"/>
          <w:bdr w:val="none" w:sz="0" w:space="0" w:color="auto" w:frame="1"/>
        </w:rPr>
        <w:t>(2)</w:t>
      </w:r>
      <w:r w:rsidRPr="002D34E8">
        <w:rPr>
          <w:rStyle w:val="mm"/>
          <w:i/>
          <w:iCs/>
          <w:bdr w:val="none" w:sz="0" w:space="0" w:color="auto" w:frame="1"/>
        </w:rPr>
        <w:t xml:space="preserve"> </w:t>
      </w:r>
      <w:r w:rsidR="0045045F" w:rsidRPr="002D34E8">
        <w:t>Euroopa P</w:t>
      </w:r>
      <w:r w:rsidR="0045045F" w:rsidRPr="002D34E8">
        <w:rPr>
          <w:shd w:val="clear" w:color="auto" w:fill="FFFFFF"/>
        </w:rPr>
        <w:t>arlamendi ja nõukogu määruse (EL) 2023/</w:t>
      </w:r>
      <w:r w:rsidR="008B2386" w:rsidRPr="002D34E8">
        <w:rPr>
          <w:shd w:val="clear" w:color="auto" w:fill="FFFFFF"/>
        </w:rPr>
        <w:t>1114</w:t>
      </w:r>
      <w:r w:rsidR="0045045F" w:rsidRPr="002D34E8">
        <w:t xml:space="preserve"> artikli </w:t>
      </w:r>
      <w:r w:rsidR="00B949A2" w:rsidRPr="002D34E8">
        <w:t>17 lõike 1 punktis</w:t>
      </w:r>
      <w:r w:rsidR="001139F3" w:rsidRPr="002D34E8">
        <w:t> </w:t>
      </w:r>
      <w:r w:rsidR="00B949A2" w:rsidRPr="002D34E8">
        <w:t>a sätestatu</w:t>
      </w:r>
      <w:r w:rsidR="0032605F" w:rsidRPr="002D34E8">
        <w:t xml:space="preserve"> kohaselt</w:t>
      </w:r>
      <w:r w:rsidR="00B949A2" w:rsidRPr="002D34E8">
        <w:t xml:space="preserve"> valge raamatu </w:t>
      </w:r>
      <w:r w:rsidR="00747868" w:rsidRPr="002D34E8">
        <w:t xml:space="preserve">heakskiitmise </w:t>
      </w:r>
      <w:r w:rsidR="00B949A2" w:rsidRPr="002D34E8">
        <w:t>taotlemisel tasu</w:t>
      </w:r>
      <w:r w:rsidR="005728B1" w:rsidRPr="002D34E8">
        <w:t xml:space="preserve">b krediidiasutus </w:t>
      </w:r>
      <w:r w:rsidR="00B949A2" w:rsidRPr="002D34E8">
        <w:t xml:space="preserve">menetlustasu </w:t>
      </w:r>
      <w:r w:rsidR="006D00A5" w:rsidRPr="002D34E8">
        <w:t>2</w:t>
      </w:r>
      <w:r w:rsidR="00B949A2" w:rsidRPr="002D34E8">
        <w:t>000</w:t>
      </w:r>
      <w:r w:rsidR="0009152F" w:rsidRPr="002D34E8">
        <w:t> </w:t>
      </w:r>
      <w:r w:rsidR="00B949A2" w:rsidRPr="002D34E8">
        <w:t>eurot</w:t>
      </w:r>
      <w:r w:rsidR="006D00A5" w:rsidRPr="002D34E8">
        <w:t xml:space="preserve"> ja artikli</w:t>
      </w:r>
      <w:r w:rsidR="00681F1A">
        <w:t> </w:t>
      </w:r>
      <w:r w:rsidR="006D00A5" w:rsidRPr="002D34E8">
        <w:t xml:space="preserve">25 kohaselt </w:t>
      </w:r>
      <w:bookmarkStart w:id="267" w:name="_Hlk132189876"/>
      <w:r w:rsidR="006D00A5" w:rsidRPr="002D34E8">
        <w:t xml:space="preserve">valge raamatu </w:t>
      </w:r>
      <w:r w:rsidR="00E05D27" w:rsidRPr="002D34E8">
        <w:t>uue versiooni</w:t>
      </w:r>
      <w:r w:rsidR="00747868" w:rsidRPr="002D34E8">
        <w:t xml:space="preserve"> heakskiitmise</w:t>
      </w:r>
      <w:r w:rsidR="006D00A5" w:rsidRPr="002D34E8">
        <w:t xml:space="preserve"> taotlemisel </w:t>
      </w:r>
      <w:bookmarkEnd w:id="267"/>
      <w:r w:rsidR="005728B1" w:rsidRPr="002D34E8">
        <w:t>tasub varapõhise tokeni emitent</w:t>
      </w:r>
      <w:r w:rsidR="006067E6" w:rsidRPr="002D34E8">
        <w:t>, sealhulgas krediidiasutus</w:t>
      </w:r>
      <w:r w:rsidR="00F259FE" w:rsidRPr="002D34E8">
        <w:t>,</w:t>
      </w:r>
      <w:r w:rsidR="005728B1" w:rsidRPr="002D34E8">
        <w:t xml:space="preserve"> </w:t>
      </w:r>
      <w:r w:rsidR="006D00A5" w:rsidRPr="002D34E8">
        <w:t xml:space="preserve">menetlustasu </w:t>
      </w:r>
      <w:r w:rsidR="00E05D27" w:rsidRPr="002D34E8">
        <w:t>10</w:t>
      </w:r>
      <w:r w:rsidR="006D00A5" w:rsidRPr="002D34E8">
        <w:t>00</w:t>
      </w:r>
      <w:r w:rsidR="006E484A">
        <w:t> </w:t>
      </w:r>
      <w:r w:rsidR="006D00A5" w:rsidRPr="002D34E8">
        <w:t>eurot</w:t>
      </w:r>
      <w:r w:rsidR="00B949A2" w:rsidRPr="002D34E8">
        <w:t>.</w:t>
      </w:r>
    </w:p>
    <w:p w14:paraId="0F1A1313" w14:textId="77777777" w:rsidR="00747868" w:rsidRPr="002D34E8" w:rsidRDefault="00747868" w:rsidP="00743FBC">
      <w:pPr>
        <w:pStyle w:val="Normaallaadveeb"/>
        <w:shd w:val="clear" w:color="auto" w:fill="FFFFFF"/>
        <w:spacing w:before="0" w:beforeAutospacing="0" w:after="0" w:afterAutospacing="0"/>
        <w:jc w:val="both"/>
        <w:rPr>
          <w:u w:val="single"/>
        </w:rPr>
      </w:pPr>
    </w:p>
    <w:p w14:paraId="0DEF4B6E" w14:textId="11DE90A8" w:rsidR="00F03184" w:rsidRPr="002D34E8" w:rsidRDefault="00747868" w:rsidP="00743FBC">
      <w:pPr>
        <w:pStyle w:val="Normaallaadveeb"/>
        <w:shd w:val="clear" w:color="auto" w:fill="FFFFFF"/>
        <w:spacing w:before="0" w:beforeAutospacing="0" w:after="0" w:afterAutospacing="0"/>
        <w:jc w:val="both"/>
        <w:rPr>
          <w:rStyle w:val="mm"/>
          <w:i/>
          <w:bdr w:val="none" w:sz="0" w:space="0" w:color="auto" w:frame="1"/>
        </w:rPr>
      </w:pPr>
      <w:r w:rsidRPr="002D34E8">
        <w:t>(3) Euroopa P</w:t>
      </w:r>
      <w:r w:rsidRPr="002D34E8">
        <w:rPr>
          <w:shd w:val="clear" w:color="auto" w:fill="FFFFFF"/>
        </w:rPr>
        <w:t>arlamendi ja nõukogu määruse (EL) 2023/1114</w:t>
      </w:r>
      <w:r w:rsidRPr="002D34E8">
        <w:t xml:space="preserve"> artikli</w:t>
      </w:r>
      <w:r w:rsidR="006E484A">
        <w:t> </w:t>
      </w:r>
      <w:r w:rsidR="00DA2CB7" w:rsidRPr="002D34E8">
        <w:t>8 lõike</w:t>
      </w:r>
      <w:r w:rsidR="006E484A">
        <w:t> </w:t>
      </w:r>
      <w:r w:rsidR="00DA2CB7" w:rsidRPr="002D34E8">
        <w:t>1 kohaselt krüptovara valge</w:t>
      </w:r>
      <w:r w:rsidR="00E65B09" w:rsidRPr="002D34E8">
        <w:t>st</w:t>
      </w:r>
      <w:r w:rsidR="00DA2CB7" w:rsidRPr="002D34E8">
        <w:t xml:space="preserve"> raamatust teavitamise korral </w:t>
      </w:r>
      <w:commentRangeStart w:id="268"/>
      <w:r w:rsidR="00DA2CB7" w:rsidRPr="002D34E8">
        <w:t xml:space="preserve">tasutakse </w:t>
      </w:r>
      <w:r w:rsidR="003E4D43" w:rsidRPr="002D34E8">
        <w:t>1000</w:t>
      </w:r>
      <w:r w:rsidR="00DA2CB7" w:rsidRPr="002D34E8">
        <w:t xml:space="preserve"> eurot</w:t>
      </w:r>
      <w:commentRangeEnd w:id="268"/>
      <w:r w:rsidR="00C722CC">
        <w:rPr>
          <w:rStyle w:val="Kommentaariviide"/>
          <w:rFonts w:eastAsiaTheme="minorHAnsi" w:cstheme="minorBidi"/>
          <w:lang w:eastAsia="en-US"/>
        </w:rPr>
        <w:commentReference w:id="268"/>
      </w:r>
      <w:r w:rsidR="00DA2CB7" w:rsidRPr="002D34E8">
        <w:t>.</w:t>
      </w:r>
      <w:r w:rsidR="00140CA3" w:rsidRPr="002D34E8">
        <w:t>“;</w:t>
      </w:r>
    </w:p>
    <w:p w14:paraId="53B70FF4" w14:textId="77777777" w:rsidR="0036591A" w:rsidRPr="002D34E8" w:rsidRDefault="0036591A" w:rsidP="00743FBC">
      <w:pPr>
        <w:pStyle w:val="Normaallaadveeb"/>
        <w:shd w:val="clear" w:color="auto" w:fill="FFFFFF"/>
        <w:spacing w:before="0" w:beforeAutospacing="0" w:after="0" w:afterAutospacing="0"/>
        <w:jc w:val="both"/>
      </w:pPr>
    </w:p>
    <w:p w14:paraId="5DB743A1" w14:textId="65C8282B" w:rsidR="0036591A" w:rsidRPr="002D34E8" w:rsidRDefault="0036591A" w:rsidP="00743FBC">
      <w:pPr>
        <w:pStyle w:val="Normaallaadveeb"/>
        <w:shd w:val="clear" w:color="auto" w:fill="FFFFFF"/>
        <w:spacing w:before="0" w:beforeAutospacing="0" w:after="0" w:afterAutospacing="0"/>
        <w:jc w:val="both"/>
        <w:rPr>
          <w:rStyle w:val="mm"/>
          <w:i/>
          <w:iCs/>
          <w:bdr w:val="none" w:sz="0" w:space="0" w:color="auto" w:frame="1"/>
        </w:rPr>
      </w:pPr>
      <w:bookmarkStart w:id="269" w:name="_Hlk150934632"/>
      <w:r w:rsidRPr="002D34E8">
        <w:rPr>
          <w:b/>
          <w:bCs/>
        </w:rPr>
        <w:t>16)</w:t>
      </w:r>
      <w:r w:rsidRPr="002D34E8">
        <w:t xml:space="preserve"> paragrahvi 45</w:t>
      </w:r>
      <w:r w:rsidRPr="002D34E8">
        <w:rPr>
          <w:vertAlign w:val="superscript"/>
        </w:rPr>
        <w:t>7</w:t>
      </w:r>
      <w:r w:rsidRPr="002D34E8">
        <w:t xml:space="preserve"> lõikes 4 asendatakse </w:t>
      </w:r>
      <w:r w:rsidR="00C410EE" w:rsidRPr="002D34E8">
        <w:t>arv</w:t>
      </w:r>
      <w:r w:rsidRPr="002D34E8">
        <w:t xml:space="preserve"> „1000“ </w:t>
      </w:r>
      <w:r w:rsidR="00C410EE" w:rsidRPr="002D34E8">
        <w:t>arvu</w:t>
      </w:r>
      <w:r w:rsidRPr="002D34E8">
        <w:t>ga „2000“;</w:t>
      </w:r>
    </w:p>
    <w:bookmarkEnd w:id="269"/>
    <w:p w14:paraId="302D6333" w14:textId="7CCBBB8D" w:rsidR="00F03184" w:rsidRPr="002D34E8" w:rsidRDefault="00F03184" w:rsidP="00743FBC">
      <w:pPr>
        <w:pStyle w:val="Normaallaadveeb"/>
        <w:shd w:val="clear" w:color="auto" w:fill="FFFFFF"/>
        <w:spacing w:before="0" w:beforeAutospacing="0" w:after="0" w:afterAutospacing="0"/>
        <w:jc w:val="both"/>
        <w:rPr>
          <w:rStyle w:val="mm"/>
          <w:i/>
          <w:bdr w:val="none" w:sz="0" w:space="0" w:color="auto" w:frame="1"/>
        </w:rPr>
      </w:pPr>
    </w:p>
    <w:p w14:paraId="33795700" w14:textId="68896E51" w:rsidR="00194E74" w:rsidRPr="002D34E8" w:rsidRDefault="00235365" w:rsidP="00743FBC">
      <w:pPr>
        <w:pStyle w:val="Normaallaadveeb"/>
        <w:shd w:val="clear" w:color="auto" w:fill="FFFFFF"/>
        <w:spacing w:before="0" w:beforeAutospacing="0" w:after="0" w:afterAutospacing="0"/>
        <w:jc w:val="both"/>
        <w:rPr>
          <w:rStyle w:val="mm"/>
          <w:b/>
          <w:bCs/>
          <w:bdr w:val="none" w:sz="0" w:space="0" w:color="auto" w:frame="1"/>
        </w:rPr>
      </w:pPr>
      <w:r w:rsidRPr="002D34E8">
        <w:rPr>
          <w:rStyle w:val="mm"/>
          <w:b/>
          <w:bdr w:val="none" w:sz="0" w:space="0" w:color="auto" w:frame="1"/>
        </w:rPr>
        <w:t>1</w:t>
      </w:r>
      <w:r w:rsidR="004631DD" w:rsidRPr="002D34E8">
        <w:rPr>
          <w:rStyle w:val="mm"/>
          <w:b/>
          <w:bdr w:val="none" w:sz="0" w:space="0" w:color="auto" w:frame="1"/>
        </w:rPr>
        <w:t>7</w:t>
      </w:r>
      <w:r w:rsidR="00194E74" w:rsidRPr="002D34E8">
        <w:rPr>
          <w:rStyle w:val="mm"/>
          <w:b/>
          <w:bdr w:val="none" w:sz="0" w:space="0" w:color="auto" w:frame="1"/>
        </w:rPr>
        <w:t>)</w:t>
      </w:r>
      <w:r w:rsidR="00194E74" w:rsidRPr="002D34E8">
        <w:rPr>
          <w:rStyle w:val="mm"/>
          <w:b/>
          <w:bCs/>
          <w:bdr w:val="none" w:sz="0" w:space="0" w:color="auto" w:frame="1"/>
        </w:rPr>
        <w:t xml:space="preserve"> </w:t>
      </w:r>
      <w:r w:rsidR="00194E74" w:rsidRPr="002D34E8">
        <w:rPr>
          <w:rStyle w:val="mm"/>
          <w:bdr w:val="none" w:sz="0" w:space="0" w:color="auto" w:frame="1"/>
        </w:rPr>
        <w:t>paragrahvi 45</w:t>
      </w:r>
      <w:r w:rsidR="00194E74" w:rsidRPr="002D34E8">
        <w:rPr>
          <w:rStyle w:val="mm"/>
          <w:bdr w:val="none" w:sz="0" w:space="0" w:color="auto" w:frame="1"/>
          <w:vertAlign w:val="superscript"/>
        </w:rPr>
        <w:t>12</w:t>
      </w:r>
      <w:r w:rsidR="00194E74" w:rsidRPr="002D34E8">
        <w:rPr>
          <w:rStyle w:val="mm"/>
          <w:bdr w:val="none" w:sz="0" w:space="0" w:color="auto" w:frame="1"/>
        </w:rPr>
        <w:t xml:space="preserve"> lõike 6 punkt 2 tunnistatakse kehtetuks;</w:t>
      </w:r>
    </w:p>
    <w:p w14:paraId="79841B13" w14:textId="77777777" w:rsidR="00194E74" w:rsidRPr="002D34E8" w:rsidRDefault="00194E74" w:rsidP="00743FBC">
      <w:pPr>
        <w:pStyle w:val="Normaallaadveeb"/>
        <w:shd w:val="clear" w:color="auto" w:fill="FFFFFF"/>
        <w:spacing w:before="0" w:beforeAutospacing="0" w:after="0" w:afterAutospacing="0"/>
        <w:jc w:val="both"/>
        <w:rPr>
          <w:rStyle w:val="mm"/>
          <w:b/>
          <w:bCs/>
          <w:bdr w:val="none" w:sz="0" w:space="0" w:color="auto" w:frame="1"/>
        </w:rPr>
      </w:pPr>
    </w:p>
    <w:p w14:paraId="584363C2" w14:textId="610367F2" w:rsidR="00F03184" w:rsidRPr="002D34E8" w:rsidRDefault="00F03184" w:rsidP="00743FBC">
      <w:pPr>
        <w:pStyle w:val="Normaallaadveeb"/>
        <w:shd w:val="clear" w:color="auto" w:fill="FFFFFF"/>
        <w:spacing w:before="0" w:beforeAutospacing="0" w:after="0" w:afterAutospacing="0"/>
        <w:jc w:val="both"/>
        <w:rPr>
          <w:rStyle w:val="mm"/>
          <w:bdr w:val="none" w:sz="0" w:space="0" w:color="auto" w:frame="1"/>
        </w:rPr>
      </w:pPr>
      <w:r w:rsidRPr="002D34E8">
        <w:rPr>
          <w:rStyle w:val="mm"/>
          <w:b/>
          <w:bCs/>
          <w:bdr w:val="none" w:sz="0" w:space="0" w:color="auto" w:frame="1"/>
        </w:rPr>
        <w:t>1</w:t>
      </w:r>
      <w:r w:rsidR="004631DD" w:rsidRPr="002D34E8">
        <w:rPr>
          <w:rStyle w:val="mm"/>
          <w:b/>
          <w:bCs/>
          <w:bdr w:val="none" w:sz="0" w:space="0" w:color="auto" w:frame="1"/>
        </w:rPr>
        <w:t>8</w:t>
      </w:r>
      <w:r w:rsidRPr="002D34E8">
        <w:rPr>
          <w:rStyle w:val="mm"/>
          <w:b/>
          <w:bCs/>
          <w:bdr w:val="none" w:sz="0" w:space="0" w:color="auto" w:frame="1"/>
        </w:rPr>
        <w:t>)</w:t>
      </w:r>
      <w:r w:rsidR="001139F3" w:rsidRPr="002D34E8">
        <w:rPr>
          <w:rStyle w:val="mm"/>
          <w:b/>
          <w:bCs/>
          <w:bdr w:val="none" w:sz="0" w:space="0" w:color="auto" w:frame="1"/>
        </w:rPr>
        <w:t> </w:t>
      </w:r>
      <w:r w:rsidRPr="002D34E8">
        <w:rPr>
          <w:rStyle w:val="mm"/>
          <w:bdr w:val="none" w:sz="0" w:space="0" w:color="auto" w:frame="1"/>
        </w:rPr>
        <w:t xml:space="preserve">paragrahvi </w:t>
      </w:r>
      <w:r w:rsidR="002D3ACA" w:rsidRPr="002D34E8">
        <w:rPr>
          <w:rStyle w:val="mm"/>
          <w:bdr w:val="none" w:sz="0" w:space="0" w:color="auto" w:frame="1"/>
        </w:rPr>
        <w:t>54 lõiget 4 täiendatakse punktiga</w:t>
      </w:r>
      <w:r w:rsidR="006E484A">
        <w:rPr>
          <w:rStyle w:val="mm"/>
          <w:bdr w:val="none" w:sz="0" w:space="0" w:color="auto" w:frame="1"/>
        </w:rPr>
        <w:t> </w:t>
      </w:r>
      <w:r w:rsidR="002D3ACA" w:rsidRPr="002D34E8">
        <w:rPr>
          <w:rStyle w:val="mm"/>
          <w:bdr w:val="none" w:sz="0" w:space="0" w:color="auto" w:frame="1"/>
        </w:rPr>
        <w:t xml:space="preserve">12 </w:t>
      </w:r>
      <w:r w:rsidRPr="002D34E8">
        <w:rPr>
          <w:rStyle w:val="mm"/>
          <w:bdr w:val="none" w:sz="0" w:space="0" w:color="auto" w:frame="1"/>
        </w:rPr>
        <w:t>järgmises sõnastuses:</w:t>
      </w:r>
    </w:p>
    <w:p w14:paraId="2C56E737" w14:textId="1D020B57" w:rsidR="00F03184" w:rsidRPr="002D34E8" w:rsidRDefault="00F03184" w:rsidP="00743FBC">
      <w:pPr>
        <w:pStyle w:val="Normaallaadveeb"/>
        <w:shd w:val="clear" w:color="auto" w:fill="FFFFFF"/>
        <w:spacing w:before="0" w:beforeAutospacing="0" w:after="0" w:afterAutospacing="0"/>
        <w:jc w:val="both"/>
      </w:pPr>
      <w:r w:rsidRPr="002D34E8">
        <w:rPr>
          <w:rStyle w:val="mm"/>
          <w:bdr w:val="none" w:sz="0" w:space="0" w:color="auto" w:frame="1"/>
        </w:rPr>
        <w:t>„</w:t>
      </w:r>
      <w:r w:rsidR="002D3ACA" w:rsidRPr="002D34E8">
        <w:rPr>
          <w:rStyle w:val="mm"/>
          <w:bdr w:val="none" w:sz="0" w:space="0" w:color="auto" w:frame="1"/>
        </w:rPr>
        <w:t>12</w:t>
      </w:r>
      <w:r w:rsidR="00D40952" w:rsidRPr="002D34E8">
        <w:rPr>
          <w:rStyle w:val="mm"/>
          <w:bdr w:val="none" w:sz="0" w:space="0" w:color="auto" w:frame="1"/>
        </w:rPr>
        <w:t>)</w:t>
      </w:r>
      <w:r w:rsidR="001139F3" w:rsidRPr="002D34E8">
        <w:rPr>
          <w:rStyle w:val="mm"/>
          <w:bdr w:val="none" w:sz="0" w:space="0" w:color="auto" w:frame="1"/>
        </w:rPr>
        <w:t> </w:t>
      </w:r>
      <w:r w:rsidR="009F29D0" w:rsidRPr="002D34E8">
        <w:t>Rahapesu Andmebüroole rahapesu ja terrorismi rahastamise tõkestamise seadusest tulenevate ülesannete täitmiseks</w:t>
      </w:r>
      <w:r w:rsidR="00536CC9" w:rsidRPr="002D34E8">
        <w:t xml:space="preserve"> vajalikus ulatuses</w:t>
      </w:r>
      <w:r w:rsidR="00AF08C9" w:rsidRPr="002D34E8">
        <w:t>.“.</w:t>
      </w:r>
      <w:r w:rsidR="009F29D0" w:rsidRPr="002D34E8">
        <w:t xml:space="preserve"> </w:t>
      </w:r>
    </w:p>
    <w:p w14:paraId="45BECA60" w14:textId="77777777" w:rsidR="008B20EF" w:rsidRPr="002D34E8" w:rsidRDefault="008B20EF" w:rsidP="00743FBC">
      <w:pPr>
        <w:spacing w:after="0" w:line="240" w:lineRule="auto"/>
        <w:jc w:val="both"/>
        <w:rPr>
          <w:rFonts w:cs="Times New Roman"/>
          <w:szCs w:val="24"/>
          <w:shd w:val="clear" w:color="auto" w:fill="FFFFFF"/>
        </w:rPr>
      </w:pPr>
    </w:p>
    <w:p w14:paraId="1847A6B9" w14:textId="5F383152" w:rsidR="0055071B" w:rsidRPr="002D34E8" w:rsidRDefault="0055071B" w:rsidP="00743FBC">
      <w:pPr>
        <w:spacing w:after="0" w:line="240" w:lineRule="auto"/>
        <w:jc w:val="both"/>
        <w:rPr>
          <w:rFonts w:cs="Times New Roman"/>
          <w:b/>
          <w:bCs/>
          <w:szCs w:val="24"/>
        </w:rPr>
      </w:pPr>
      <w:bookmarkStart w:id="270" w:name="_Hlk131167052"/>
      <w:r w:rsidRPr="002D34E8">
        <w:rPr>
          <w:rFonts w:cs="Times New Roman"/>
          <w:b/>
          <w:bCs/>
          <w:szCs w:val="24"/>
        </w:rPr>
        <w:t xml:space="preserve">§ </w:t>
      </w:r>
      <w:r w:rsidR="00652486" w:rsidRPr="002D34E8">
        <w:rPr>
          <w:rFonts w:cs="Times New Roman"/>
          <w:b/>
          <w:bCs/>
          <w:szCs w:val="24"/>
        </w:rPr>
        <w:t>50</w:t>
      </w:r>
      <w:r w:rsidRPr="002D34E8">
        <w:rPr>
          <w:rFonts w:cs="Times New Roman"/>
          <w:b/>
          <w:bCs/>
          <w:szCs w:val="24"/>
        </w:rPr>
        <w:t xml:space="preserve">. </w:t>
      </w:r>
      <w:bookmarkStart w:id="271" w:name="_Hlk140067962"/>
      <w:r w:rsidRPr="002D34E8">
        <w:rPr>
          <w:rFonts w:cs="Times New Roman"/>
          <w:b/>
          <w:bCs/>
          <w:szCs w:val="24"/>
        </w:rPr>
        <w:t>Investeerimisfondide seaduse muutmine</w:t>
      </w:r>
      <w:bookmarkEnd w:id="271"/>
    </w:p>
    <w:bookmarkEnd w:id="270"/>
    <w:p w14:paraId="7325DBE1" w14:textId="3A55C7CD" w:rsidR="0055071B" w:rsidRPr="002D34E8" w:rsidRDefault="0055071B" w:rsidP="00743FBC">
      <w:pPr>
        <w:spacing w:after="0" w:line="240" w:lineRule="auto"/>
        <w:jc w:val="both"/>
        <w:rPr>
          <w:rFonts w:cs="Times New Roman"/>
          <w:b/>
          <w:bCs/>
          <w:szCs w:val="24"/>
        </w:rPr>
      </w:pPr>
    </w:p>
    <w:p w14:paraId="01213848" w14:textId="15F58A8D" w:rsidR="001B4E95" w:rsidRPr="002D34E8" w:rsidRDefault="001B4E95" w:rsidP="00743FBC">
      <w:pPr>
        <w:spacing w:after="0" w:line="240" w:lineRule="auto"/>
        <w:jc w:val="both"/>
        <w:rPr>
          <w:rFonts w:cs="Times New Roman"/>
          <w:szCs w:val="24"/>
        </w:rPr>
      </w:pPr>
      <w:r w:rsidRPr="002D34E8">
        <w:rPr>
          <w:rFonts w:cs="Times New Roman"/>
          <w:szCs w:val="24"/>
        </w:rPr>
        <w:t>Investeerimisfondide seaduses tehakse järgmised muudatused:</w:t>
      </w:r>
    </w:p>
    <w:p w14:paraId="44EDBCD2" w14:textId="77777777" w:rsidR="00B8193C" w:rsidRPr="002D34E8" w:rsidRDefault="00B8193C" w:rsidP="00743FBC">
      <w:pPr>
        <w:spacing w:after="0" w:line="240" w:lineRule="auto"/>
        <w:jc w:val="both"/>
        <w:rPr>
          <w:rFonts w:cs="Times New Roman"/>
          <w:b/>
          <w:bCs/>
          <w:kern w:val="2"/>
          <w:szCs w:val="24"/>
          <w14:ligatures w14:val="standardContextual"/>
        </w:rPr>
      </w:pPr>
    </w:p>
    <w:p w14:paraId="58A66E95" w14:textId="5CBFFE72" w:rsidR="00B8193C" w:rsidRPr="002D34E8" w:rsidRDefault="00B8193C" w:rsidP="00743FBC">
      <w:pPr>
        <w:spacing w:after="0" w:line="240" w:lineRule="auto"/>
        <w:rPr>
          <w:rFonts w:cs="Times New Roman"/>
          <w:kern w:val="2"/>
          <w:szCs w:val="24"/>
          <w14:ligatures w14:val="standardContextual"/>
        </w:rPr>
      </w:pPr>
      <w:r w:rsidRPr="002D34E8">
        <w:rPr>
          <w:rFonts w:cs="Times New Roman"/>
          <w:b/>
          <w:bCs/>
          <w:kern w:val="2"/>
          <w:szCs w:val="24"/>
          <w14:ligatures w14:val="standardContextual"/>
        </w:rPr>
        <w:t>1)</w:t>
      </w:r>
      <w:r w:rsidRPr="002D34E8">
        <w:rPr>
          <w:rFonts w:cs="Times New Roman"/>
          <w:kern w:val="2"/>
          <w:szCs w:val="24"/>
          <w14:ligatures w14:val="standardContextual"/>
        </w:rPr>
        <w:t xml:space="preserve"> </w:t>
      </w:r>
      <w:r w:rsidR="00820867" w:rsidRPr="002D34E8">
        <w:rPr>
          <w:rFonts w:cs="Times New Roman"/>
          <w:kern w:val="2"/>
          <w:szCs w:val="24"/>
          <w14:ligatures w14:val="standardContextual"/>
        </w:rPr>
        <w:t>seaduse 18.</w:t>
      </w:r>
      <w:r w:rsidR="001139F3" w:rsidRPr="002D34E8">
        <w:rPr>
          <w:rFonts w:cs="Times New Roman"/>
          <w:kern w:val="2"/>
          <w:szCs w:val="24"/>
          <w14:ligatures w14:val="standardContextual"/>
        </w:rPr>
        <w:t> </w:t>
      </w:r>
      <w:r w:rsidR="00820867" w:rsidRPr="002D34E8">
        <w:rPr>
          <w:rFonts w:cs="Times New Roman"/>
          <w:kern w:val="2"/>
          <w:szCs w:val="24"/>
          <w14:ligatures w14:val="standardContextual"/>
        </w:rPr>
        <w:t>peatüki 1.</w:t>
      </w:r>
      <w:r w:rsidR="005D6DCD">
        <w:rPr>
          <w:rFonts w:cs="Times New Roman"/>
          <w:kern w:val="2"/>
          <w:szCs w:val="24"/>
          <w14:ligatures w14:val="standardContextual"/>
        </w:rPr>
        <w:t> </w:t>
      </w:r>
      <w:r w:rsidR="00820867" w:rsidRPr="002D34E8">
        <w:rPr>
          <w:rFonts w:cs="Times New Roman"/>
          <w:kern w:val="2"/>
          <w:szCs w:val="24"/>
          <w14:ligatures w14:val="standardContextual"/>
        </w:rPr>
        <w:t xml:space="preserve">jagu </w:t>
      </w:r>
      <w:r w:rsidRPr="002D34E8">
        <w:rPr>
          <w:rFonts w:cs="Times New Roman"/>
          <w:kern w:val="2"/>
          <w:szCs w:val="24"/>
          <w14:ligatures w14:val="standardContextual"/>
        </w:rPr>
        <w:t>täiendatakse §-ga 243</w:t>
      </w:r>
      <w:r w:rsidRPr="002D34E8">
        <w:rPr>
          <w:rFonts w:cs="Times New Roman"/>
          <w:kern w:val="2"/>
          <w:szCs w:val="24"/>
          <w:vertAlign w:val="superscript"/>
          <w14:ligatures w14:val="standardContextual"/>
        </w:rPr>
        <w:t>1</w:t>
      </w:r>
      <w:r w:rsidRPr="002D34E8">
        <w:rPr>
          <w:rFonts w:cs="Times New Roman"/>
          <w:kern w:val="2"/>
          <w:szCs w:val="24"/>
          <w14:ligatures w14:val="standardContextual"/>
        </w:rPr>
        <w:t xml:space="preserve"> järgmises sõnastuses:</w:t>
      </w:r>
    </w:p>
    <w:p w14:paraId="343C4067" w14:textId="606770F5" w:rsidR="00B8193C" w:rsidRPr="002D34E8" w:rsidRDefault="00B8193C" w:rsidP="00743FBC">
      <w:pPr>
        <w:spacing w:after="0" w:line="240" w:lineRule="auto"/>
        <w:jc w:val="both"/>
        <w:rPr>
          <w:rFonts w:cs="Times New Roman"/>
          <w:b/>
          <w:bCs/>
          <w:kern w:val="2"/>
          <w:szCs w:val="24"/>
          <w14:ligatures w14:val="standardContextual"/>
        </w:rPr>
      </w:pPr>
      <w:r w:rsidRPr="002D34E8">
        <w:rPr>
          <w:rFonts w:cs="Times New Roman"/>
          <w:kern w:val="2"/>
          <w:szCs w:val="24"/>
          <w14:ligatures w14:val="standardContextual"/>
        </w:rPr>
        <w:t>„</w:t>
      </w:r>
      <w:r w:rsidRPr="002D34E8">
        <w:rPr>
          <w:rFonts w:cs="Times New Roman"/>
          <w:b/>
          <w:bCs/>
          <w:kern w:val="2"/>
          <w:szCs w:val="24"/>
          <w14:ligatures w14:val="standardContextual"/>
        </w:rPr>
        <w:t>§ 243</w:t>
      </w:r>
      <w:r w:rsidRPr="002D34E8">
        <w:rPr>
          <w:rFonts w:cs="Times New Roman"/>
          <w:b/>
          <w:bCs/>
          <w:kern w:val="2"/>
          <w:szCs w:val="24"/>
          <w:vertAlign w:val="superscript"/>
          <w14:ligatures w14:val="standardContextual"/>
        </w:rPr>
        <w:t>1</w:t>
      </w:r>
      <w:r w:rsidRPr="002D34E8">
        <w:rPr>
          <w:rFonts w:cs="Times New Roman"/>
          <w:b/>
          <w:bCs/>
          <w:kern w:val="2"/>
          <w:szCs w:val="24"/>
          <w14:ligatures w14:val="standardContextual"/>
        </w:rPr>
        <w:t xml:space="preserve">. Mitteavaliku fondi moodustamisest ja asutamisest teavitamine </w:t>
      </w:r>
    </w:p>
    <w:p w14:paraId="1524A831" w14:textId="5AED105E" w:rsidR="00B8193C" w:rsidRPr="002D34E8" w:rsidRDefault="00B8193C"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t>Fondivalitseja teavitab Finantsinspektsiooni viivitamat</w:t>
      </w:r>
      <w:r w:rsidR="00A867E5" w:rsidRPr="002D34E8">
        <w:rPr>
          <w:rFonts w:cs="Times New Roman"/>
          <w:kern w:val="2"/>
          <w:szCs w:val="24"/>
          <w14:ligatures w14:val="standardContextual"/>
        </w:rPr>
        <w:t>a</w:t>
      </w:r>
      <w:r w:rsidRPr="002D34E8">
        <w:rPr>
          <w:rFonts w:cs="Times New Roman"/>
          <w:kern w:val="2"/>
          <w:szCs w:val="24"/>
          <w14:ligatures w14:val="standardContextual"/>
        </w:rPr>
        <w:t xml:space="preserve"> käesolevas jaos sätestatud lepingulise</w:t>
      </w:r>
      <w:r w:rsidR="00820867" w:rsidRPr="002D34E8">
        <w:rPr>
          <w:rFonts w:cs="Times New Roman"/>
          <w:kern w:val="2"/>
          <w:szCs w:val="24"/>
          <w14:ligatures w14:val="standardContextual"/>
        </w:rPr>
        <w:t xml:space="preserve"> fondi moodustamisest või</w:t>
      </w:r>
      <w:r w:rsidRPr="002D34E8">
        <w:rPr>
          <w:rFonts w:cs="Times New Roman"/>
          <w:kern w:val="2"/>
          <w:szCs w:val="24"/>
          <w14:ligatures w14:val="standardContextual"/>
        </w:rPr>
        <w:t xml:space="preserve"> aktsia- </w:t>
      </w:r>
      <w:r w:rsidR="00820867" w:rsidRPr="002D34E8">
        <w:rPr>
          <w:rFonts w:cs="Times New Roman"/>
          <w:kern w:val="2"/>
          <w:szCs w:val="24"/>
          <w14:ligatures w14:val="standardContextual"/>
        </w:rPr>
        <w:t>või</w:t>
      </w:r>
      <w:r w:rsidRPr="002D34E8">
        <w:rPr>
          <w:rFonts w:cs="Times New Roman"/>
          <w:kern w:val="2"/>
          <w:szCs w:val="24"/>
          <w14:ligatures w14:val="standardContextual"/>
        </w:rPr>
        <w:t xml:space="preserve"> usaldusfondi asutamisest ning esitab </w:t>
      </w:r>
      <w:r w:rsidRPr="002D34E8">
        <w:rPr>
          <w:kern w:val="2"/>
          <w14:ligatures w14:val="standardContextual"/>
        </w:rPr>
        <w:t>j</w:t>
      </w:r>
      <w:r w:rsidRPr="002D34E8">
        <w:rPr>
          <w:rFonts w:cs="Times New Roman"/>
          <w:kern w:val="2"/>
          <w:szCs w:val="24"/>
          <w14:ligatures w14:val="standardContextual"/>
        </w:rPr>
        <w:t>ärg</w:t>
      </w:r>
      <w:ins w:id="272" w:author="Iivika Sale" w:date="2024-01-18T16:05:00Z">
        <w:r w:rsidR="009D24F9">
          <w:rPr>
            <w:rFonts w:cs="Times New Roman"/>
            <w:kern w:val="2"/>
            <w:szCs w:val="24"/>
            <w14:ligatures w14:val="standardContextual"/>
          </w:rPr>
          <w:t xml:space="preserve">mised </w:t>
        </w:r>
      </w:ins>
      <w:del w:id="273" w:author="Iivika Sale" w:date="2024-01-18T16:05:00Z">
        <w:r w:rsidRPr="002D34E8" w:rsidDel="009D24F9">
          <w:rPr>
            <w:rFonts w:cs="Times New Roman"/>
            <w:kern w:val="2"/>
            <w:szCs w:val="24"/>
            <w14:ligatures w14:val="standardContextual"/>
          </w:rPr>
          <w:delText xml:space="preserve">nevad </w:delText>
        </w:r>
      </w:del>
      <w:r w:rsidRPr="002D34E8">
        <w:rPr>
          <w:rFonts w:cs="Times New Roman"/>
          <w:kern w:val="2"/>
          <w:szCs w:val="24"/>
          <w14:ligatures w14:val="standardContextual"/>
        </w:rPr>
        <w:t xml:space="preserve">andmed: </w:t>
      </w:r>
    </w:p>
    <w:p w14:paraId="3A551B4B" w14:textId="7424A124" w:rsidR="00B8193C" w:rsidRPr="002D34E8" w:rsidRDefault="00B8193C"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t xml:space="preserve">1) fondi nimetus ja õiguslik vorm; </w:t>
      </w:r>
    </w:p>
    <w:p w14:paraId="6E04EEA0" w14:textId="075AEAC9" w:rsidR="00B8193C" w:rsidRPr="002D34E8" w:rsidRDefault="00B8193C"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t xml:space="preserve">2) fondi asutamise või moodustamise kuupäev; </w:t>
      </w:r>
    </w:p>
    <w:p w14:paraId="0F769DB3" w14:textId="09EDCCDB" w:rsidR="00B8193C" w:rsidRPr="002D34E8" w:rsidRDefault="00B8193C"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t>3) fondi investeerimise strateegia lühikirjeldus.“;</w:t>
      </w:r>
    </w:p>
    <w:p w14:paraId="3621AB93" w14:textId="77777777" w:rsidR="00B8193C" w:rsidRPr="002D34E8" w:rsidRDefault="00B8193C" w:rsidP="00743FBC">
      <w:pPr>
        <w:spacing w:after="0" w:line="240" w:lineRule="auto"/>
        <w:jc w:val="both"/>
        <w:rPr>
          <w:rFonts w:cs="Times New Roman"/>
          <w:b/>
          <w:bCs/>
          <w:kern w:val="2"/>
          <w:szCs w:val="24"/>
          <w14:ligatures w14:val="standardContextual"/>
        </w:rPr>
      </w:pPr>
    </w:p>
    <w:p w14:paraId="370C08E1" w14:textId="4F3BEB5C" w:rsidR="001B4E95" w:rsidRPr="002D34E8" w:rsidRDefault="00A867E5" w:rsidP="00743FBC">
      <w:pPr>
        <w:spacing w:after="0" w:line="240" w:lineRule="auto"/>
        <w:jc w:val="both"/>
        <w:rPr>
          <w:rFonts w:cs="Times New Roman"/>
          <w:kern w:val="2"/>
          <w:szCs w:val="24"/>
          <w14:ligatures w14:val="standardContextual"/>
        </w:rPr>
      </w:pPr>
      <w:r w:rsidRPr="002D34E8">
        <w:rPr>
          <w:rFonts w:cs="Times New Roman"/>
          <w:b/>
          <w:bCs/>
          <w:kern w:val="2"/>
          <w:szCs w:val="24"/>
          <w14:ligatures w14:val="standardContextual"/>
        </w:rPr>
        <w:t>2</w:t>
      </w:r>
      <w:r w:rsidR="001B4E95" w:rsidRPr="002D34E8">
        <w:rPr>
          <w:rFonts w:cs="Times New Roman"/>
          <w:b/>
          <w:bCs/>
          <w:kern w:val="2"/>
          <w:szCs w:val="24"/>
          <w14:ligatures w14:val="standardContextual"/>
        </w:rPr>
        <w:t>)</w:t>
      </w:r>
      <w:r w:rsidR="001B4E95" w:rsidRPr="002D34E8">
        <w:rPr>
          <w:rFonts w:cs="Times New Roman"/>
          <w:kern w:val="2"/>
          <w:szCs w:val="24"/>
          <w14:ligatures w14:val="standardContextual"/>
        </w:rPr>
        <w:t xml:space="preserve"> paragrahvi</w:t>
      </w:r>
      <w:r w:rsidR="00161FEF">
        <w:rPr>
          <w:rFonts w:cs="Times New Roman"/>
          <w:kern w:val="2"/>
          <w:szCs w:val="24"/>
          <w14:ligatures w14:val="standardContextual"/>
        </w:rPr>
        <w:t> </w:t>
      </w:r>
      <w:r w:rsidR="001B4E95" w:rsidRPr="002D34E8">
        <w:rPr>
          <w:rFonts w:cs="Times New Roman"/>
          <w:kern w:val="2"/>
          <w:szCs w:val="24"/>
          <w14:ligatures w14:val="standardContextual"/>
        </w:rPr>
        <w:t>306 lõike</w:t>
      </w:r>
      <w:r w:rsidR="00161FEF">
        <w:rPr>
          <w:rFonts w:cs="Times New Roman"/>
          <w:kern w:val="2"/>
          <w:szCs w:val="24"/>
          <w14:ligatures w14:val="standardContextual"/>
        </w:rPr>
        <w:t> </w:t>
      </w:r>
      <w:r w:rsidR="001B4E95" w:rsidRPr="002D34E8">
        <w:rPr>
          <w:rFonts w:cs="Times New Roman"/>
          <w:kern w:val="2"/>
          <w:szCs w:val="24"/>
          <w14:ligatures w14:val="standardContextual"/>
        </w:rPr>
        <w:t>3 esimeses lauses asendatakse tekstiosa „ja täitma käesoleva seaduse“ tekstiosaga „ning täitma käesoleva seaduse §-des 453</w:t>
      </w:r>
      <w:r w:rsidR="001B4E95" w:rsidRPr="002D34E8">
        <w:rPr>
          <w:rFonts w:cs="Times New Roman"/>
          <w:kern w:val="2"/>
          <w:szCs w:val="24"/>
          <w:vertAlign w:val="superscript"/>
          <w14:ligatures w14:val="standardContextual"/>
        </w:rPr>
        <w:t>1</w:t>
      </w:r>
      <w:r w:rsidR="001B4E95" w:rsidRPr="002D34E8">
        <w:rPr>
          <w:rFonts w:cs="Times New Roman"/>
          <w:kern w:val="2"/>
          <w:szCs w:val="24"/>
          <w14:ligatures w14:val="standardContextual"/>
        </w:rPr>
        <w:t xml:space="preserve"> ja 453</w:t>
      </w:r>
      <w:r w:rsidR="001B4E95" w:rsidRPr="002D34E8">
        <w:rPr>
          <w:rFonts w:cs="Times New Roman"/>
          <w:kern w:val="2"/>
          <w:szCs w:val="24"/>
          <w:vertAlign w:val="superscript"/>
          <w14:ligatures w14:val="standardContextual"/>
        </w:rPr>
        <w:t>2</w:t>
      </w:r>
      <w:r w:rsidR="001B4E95" w:rsidRPr="002D34E8">
        <w:rPr>
          <w:rFonts w:cs="Times New Roman"/>
          <w:kern w:val="2"/>
          <w:szCs w:val="24"/>
          <w14:ligatures w14:val="standardContextual"/>
        </w:rPr>
        <w:t xml:space="preserve"> registreeritud väikefondi valitseja tegevuse suhtes kehtestatud nõudeid ja“; </w:t>
      </w:r>
    </w:p>
    <w:p w14:paraId="0ECF00C4" w14:textId="77777777" w:rsidR="001B4E95" w:rsidRPr="002D34E8" w:rsidRDefault="001B4E95" w:rsidP="00743FBC">
      <w:pPr>
        <w:spacing w:after="0" w:line="240" w:lineRule="auto"/>
        <w:jc w:val="both"/>
        <w:rPr>
          <w:rFonts w:cs="Times New Roman"/>
          <w:kern w:val="2"/>
          <w:szCs w:val="24"/>
          <w14:ligatures w14:val="standardContextual"/>
        </w:rPr>
      </w:pPr>
    </w:p>
    <w:p w14:paraId="30A5298F" w14:textId="264E2FBA" w:rsidR="001B4E95" w:rsidRPr="002D34E8" w:rsidRDefault="00A867E5" w:rsidP="00743FBC">
      <w:pPr>
        <w:spacing w:after="0" w:line="240" w:lineRule="auto"/>
        <w:jc w:val="both"/>
        <w:rPr>
          <w:rFonts w:cs="Times New Roman"/>
          <w:szCs w:val="24"/>
        </w:rPr>
      </w:pPr>
      <w:r w:rsidRPr="002D34E8">
        <w:rPr>
          <w:rFonts w:cs="Times New Roman"/>
          <w:b/>
          <w:bCs/>
          <w:kern w:val="2"/>
          <w:szCs w:val="24"/>
          <w14:ligatures w14:val="standardContextual"/>
        </w:rPr>
        <w:t>3</w:t>
      </w:r>
      <w:r w:rsidR="001B4E95" w:rsidRPr="002D34E8">
        <w:rPr>
          <w:rFonts w:cs="Times New Roman"/>
          <w:b/>
          <w:bCs/>
          <w:kern w:val="2"/>
          <w:szCs w:val="24"/>
          <w14:ligatures w14:val="standardContextual"/>
        </w:rPr>
        <w:t>)</w:t>
      </w:r>
      <w:r w:rsidR="001B4E95" w:rsidRPr="002D34E8">
        <w:rPr>
          <w:rFonts w:cs="Times New Roman"/>
          <w:i/>
          <w:iCs/>
          <w:kern w:val="2"/>
          <w:szCs w:val="24"/>
          <w14:ligatures w14:val="standardContextual"/>
        </w:rPr>
        <w:t xml:space="preserve"> </w:t>
      </w:r>
      <w:r w:rsidR="0068493A" w:rsidRPr="002D34E8">
        <w:rPr>
          <w:rFonts w:cs="Times New Roman"/>
          <w:kern w:val="2"/>
          <w:szCs w:val="24"/>
          <w14:ligatures w14:val="standardContextual"/>
        </w:rPr>
        <w:t>paragrahvi</w:t>
      </w:r>
      <w:r w:rsidR="001B4E95" w:rsidRPr="002D34E8">
        <w:rPr>
          <w:rFonts w:cs="Times New Roman"/>
          <w:szCs w:val="24"/>
        </w:rPr>
        <w:t xml:space="preserve"> 306 täiendatakse </w:t>
      </w:r>
      <w:r w:rsidR="007B0FF1" w:rsidRPr="002D34E8">
        <w:rPr>
          <w:rFonts w:cs="Times New Roman"/>
          <w:szCs w:val="24"/>
        </w:rPr>
        <w:t xml:space="preserve">lõigetega </w:t>
      </w:r>
      <w:r w:rsidR="001B4E95" w:rsidRPr="002D34E8">
        <w:rPr>
          <w:rFonts w:cs="Times New Roman"/>
          <w:szCs w:val="24"/>
        </w:rPr>
        <w:t xml:space="preserve">11 </w:t>
      </w:r>
      <w:r w:rsidR="007B0FF1" w:rsidRPr="002D34E8">
        <w:rPr>
          <w:rFonts w:cs="Times New Roman"/>
          <w:szCs w:val="24"/>
        </w:rPr>
        <w:t>ja 12</w:t>
      </w:r>
      <w:r w:rsidR="00AF08C9" w:rsidRPr="002D34E8">
        <w:rPr>
          <w:rFonts w:cs="Times New Roman"/>
          <w:szCs w:val="24"/>
        </w:rPr>
        <w:t xml:space="preserve"> </w:t>
      </w:r>
      <w:r w:rsidR="001B4E95" w:rsidRPr="002D34E8">
        <w:rPr>
          <w:rFonts w:cs="Times New Roman"/>
          <w:szCs w:val="24"/>
        </w:rPr>
        <w:t>järgmises sõnastuses:</w:t>
      </w:r>
    </w:p>
    <w:p w14:paraId="1C53C865" w14:textId="7FEB69DB" w:rsidR="007B0FF1" w:rsidRPr="002D34E8" w:rsidRDefault="001B4E95" w:rsidP="00743FBC">
      <w:pPr>
        <w:spacing w:after="0" w:line="240" w:lineRule="auto"/>
        <w:jc w:val="both"/>
        <w:rPr>
          <w:rFonts w:cs="Times New Roman"/>
          <w:szCs w:val="24"/>
          <w:shd w:val="clear" w:color="auto" w:fill="FFFFFF"/>
        </w:rPr>
      </w:pPr>
      <w:bookmarkStart w:id="274" w:name="_Hlk131686493"/>
      <w:r w:rsidRPr="002D34E8">
        <w:rPr>
          <w:rFonts w:cs="Times New Roman"/>
          <w:szCs w:val="24"/>
        </w:rPr>
        <w:t xml:space="preserve">„(11) Käesoleva seaduse alusel tegevusloa saanud </w:t>
      </w:r>
      <w:bookmarkStart w:id="275" w:name="_Hlk150520500"/>
      <w:r w:rsidRPr="002D34E8">
        <w:rPr>
          <w:rFonts w:cs="Times New Roman"/>
          <w:szCs w:val="24"/>
        </w:rPr>
        <w:t>eurofondi ja alternatiivfondi valitsejale</w:t>
      </w:r>
      <w:bookmarkEnd w:id="275"/>
      <w:r w:rsidRPr="002D34E8">
        <w:rPr>
          <w:rFonts w:cs="Times New Roman"/>
          <w:szCs w:val="24"/>
        </w:rPr>
        <w:t>, kes soovib osutada või osutab kooskõlas Euroopa P</w:t>
      </w:r>
      <w:r w:rsidRPr="002D34E8">
        <w:rPr>
          <w:rFonts w:cs="Times New Roman"/>
          <w:szCs w:val="24"/>
          <w:shd w:val="clear" w:color="auto" w:fill="FFFFFF"/>
        </w:rPr>
        <w:t>arlamendi ja nõukogu määruse (EL) 2023/</w:t>
      </w:r>
      <w:r w:rsidR="008B2386" w:rsidRPr="002D34E8">
        <w:rPr>
          <w:rFonts w:cs="Times New Roman"/>
          <w:szCs w:val="24"/>
          <w:shd w:val="clear" w:color="auto" w:fill="FFFFFF"/>
        </w:rPr>
        <w:t>1114</w:t>
      </w:r>
      <w:r w:rsidR="00820867" w:rsidRPr="002D34E8">
        <w:rPr>
          <w:rFonts w:cs="Times New Roman"/>
          <w:szCs w:val="24"/>
          <w:shd w:val="clear" w:color="auto" w:fill="FFFFFF"/>
        </w:rPr>
        <w:t>, mis käsitleb krüptovaraturge ning millega muudetakse määrusi (EL) nr 1093/2010 ja (EL)</w:t>
      </w:r>
      <w:r w:rsidR="00003BF1">
        <w:rPr>
          <w:rFonts w:cs="Times New Roman"/>
          <w:szCs w:val="24"/>
          <w:shd w:val="clear" w:color="auto" w:fill="FFFFFF"/>
        </w:rPr>
        <w:t> </w:t>
      </w:r>
      <w:r w:rsidR="00820867" w:rsidRPr="002D34E8">
        <w:rPr>
          <w:rFonts w:cs="Times New Roman"/>
          <w:szCs w:val="24"/>
          <w:shd w:val="clear" w:color="auto" w:fill="FFFFFF"/>
        </w:rPr>
        <w:t>nr</w:t>
      </w:r>
      <w:r w:rsidR="001139F3" w:rsidRPr="002D34E8">
        <w:rPr>
          <w:rFonts w:cs="Times New Roman"/>
          <w:szCs w:val="24"/>
          <w:shd w:val="clear" w:color="auto" w:fill="FFFFFF"/>
        </w:rPr>
        <w:t> </w:t>
      </w:r>
      <w:r w:rsidR="00820867" w:rsidRPr="002D34E8">
        <w:rPr>
          <w:rFonts w:cs="Times New Roman"/>
          <w:szCs w:val="24"/>
          <w:shd w:val="clear" w:color="auto" w:fill="FFFFFF"/>
        </w:rPr>
        <w:t xml:space="preserve">1095/2010 ning direktiive 2013/36/EL ja (EL) 2019/1937 (ELT L 150, </w:t>
      </w:r>
      <w:ins w:id="276" w:author="Iivika Sale" w:date="2024-01-18T16:21:00Z">
        <w:r w:rsidR="00E76624">
          <w:rPr>
            <w:rFonts w:cs="Times New Roman"/>
            <w:szCs w:val="24"/>
            <w:shd w:val="clear" w:color="auto" w:fill="FFFFFF"/>
          </w:rPr>
          <w:t>0</w:t>
        </w:r>
      </w:ins>
      <w:r w:rsidR="00820867" w:rsidRPr="002D34E8">
        <w:rPr>
          <w:rFonts w:cs="Times New Roman"/>
          <w:szCs w:val="24"/>
          <w:shd w:val="clear" w:color="auto" w:fill="FFFFFF"/>
        </w:rPr>
        <w:t>9.</w:t>
      </w:r>
      <w:ins w:id="277" w:author="Iivika Sale" w:date="2024-01-18T16:21:00Z">
        <w:r w:rsidR="00E76624">
          <w:rPr>
            <w:rFonts w:cs="Times New Roman"/>
            <w:szCs w:val="24"/>
            <w:shd w:val="clear" w:color="auto" w:fill="FFFFFF"/>
          </w:rPr>
          <w:t>0</w:t>
        </w:r>
      </w:ins>
      <w:r w:rsidR="00820867" w:rsidRPr="002D34E8">
        <w:rPr>
          <w:rFonts w:cs="Times New Roman"/>
          <w:szCs w:val="24"/>
          <w:shd w:val="clear" w:color="auto" w:fill="FFFFFF"/>
        </w:rPr>
        <w:t>6.2023, lk 40–205),</w:t>
      </w:r>
      <w:r w:rsidR="00AF08C9" w:rsidRPr="002D34E8">
        <w:rPr>
          <w:rFonts w:cs="Times New Roman"/>
          <w:szCs w:val="24"/>
          <w:shd w:val="clear" w:color="auto" w:fill="FFFFFF"/>
        </w:rPr>
        <w:t xml:space="preserve"> </w:t>
      </w:r>
      <w:r w:rsidRPr="002D34E8">
        <w:rPr>
          <w:rFonts w:cs="Times New Roman"/>
          <w:szCs w:val="24"/>
        </w:rPr>
        <w:t>artikli</w:t>
      </w:r>
      <w:r w:rsidR="005D1CF2" w:rsidRPr="002D34E8">
        <w:rPr>
          <w:rFonts w:cs="Times New Roman"/>
          <w:szCs w:val="24"/>
        </w:rPr>
        <w:t> </w:t>
      </w:r>
      <w:r w:rsidRPr="002D34E8">
        <w:rPr>
          <w:rFonts w:cs="Times New Roman"/>
          <w:szCs w:val="24"/>
        </w:rPr>
        <w:t>60 lõike</w:t>
      </w:r>
      <w:r w:rsidR="0077511F" w:rsidRPr="002D34E8">
        <w:rPr>
          <w:rFonts w:cs="Times New Roman"/>
          <w:szCs w:val="24"/>
        </w:rPr>
        <w:t>s</w:t>
      </w:r>
      <w:r w:rsidR="00684BB7">
        <w:rPr>
          <w:rFonts w:cs="Times New Roman"/>
          <w:szCs w:val="24"/>
        </w:rPr>
        <w:t> </w:t>
      </w:r>
      <w:r w:rsidRPr="002D34E8">
        <w:rPr>
          <w:rFonts w:cs="Times New Roman"/>
          <w:szCs w:val="24"/>
        </w:rPr>
        <w:t xml:space="preserve">5 </w:t>
      </w:r>
      <w:r w:rsidR="0077511F" w:rsidRPr="002D34E8">
        <w:rPr>
          <w:rFonts w:cs="Times New Roman"/>
          <w:szCs w:val="24"/>
        </w:rPr>
        <w:t>sätestatud nõuetega</w:t>
      </w:r>
      <w:r w:rsidRPr="002D34E8">
        <w:rPr>
          <w:rFonts w:cs="Times New Roman"/>
          <w:szCs w:val="24"/>
        </w:rPr>
        <w:t xml:space="preserve"> investeerimis- ja kõrvalteenusega samaväärset krüptovarateenust, kohaldatakse </w:t>
      </w:r>
      <w:r w:rsidRPr="002D34E8">
        <w:rPr>
          <w:strike/>
        </w:rPr>
        <w:t>eel</w:t>
      </w:r>
      <w:r w:rsidRPr="002D34E8">
        <w:rPr>
          <w:rFonts w:cs="Times New Roman"/>
          <w:szCs w:val="24"/>
        </w:rPr>
        <w:t>nimetatud määruses</w:t>
      </w:r>
      <w:r w:rsidRPr="002D34E8">
        <w:rPr>
          <w:rFonts w:cs="Times New Roman"/>
          <w:szCs w:val="24"/>
          <w:shd w:val="clear" w:color="auto" w:fill="FFFFFF"/>
        </w:rPr>
        <w:t xml:space="preserve"> ja krüptovaraturu seaduses sätestatut.</w:t>
      </w:r>
    </w:p>
    <w:p w14:paraId="65E46F2A" w14:textId="77777777" w:rsidR="007B0FF1" w:rsidRPr="002D34E8" w:rsidRDefault="007B0FF1" w:rsidP="00743FBC">
      <w:pPr>
        <w:spacing w:after="0" w:line="240" w:lineRule="auto"/>
        <w:jc w:val="both"/>
        <w:rPr>
          <w:rFonts w:cs="Times New Roman"/>
          <w:szCs w:val="24"/>
          <w:shd w:val="clear" w:color="auto" w:fill="FFFFFF"/>
        </w:rPr>
      </w:pPr>
    </w:p>
    <w:p w14:paraId="4B38206D" w14:textId="2BB00569" w:rsidR="001B4E95" w:rsidRPr="002D34E8" w:rsidRDefault="007B0FF1" w:rsidP="00743FBC">
      <w:pPr>
        <w:spacing w:after="0"/>
        <w:jc w:val="both"/>
        <w:rPr>
          <w:rFonts w:cs="Times New Roman"/>
          <w:szCs w:val="24"/>
          <w:shd w:val="clear" w:color="auto" w:fill="FFFFFF"/>
        </w:rPr>
      </w:pPr>
      <w:r w:rsidRPr="002D34E8">
        <w:t xml:space="preserve">(12) </w:t>
      </w:r>
      <w:r w:rsidR="001831B2" w:rsidRPr="002D34E8">
        <w:t xml:space="preserve">Kui käesolevas seaduses ja krüptovaraturu seaduses on sätestatud nõuded sama tegevuse suhtes, kohaldatakse eurofondi valitsejale </w:t>
      </w:r>
      <w:commentRangeStart w:id="278"/>
      <w:r w:rsidR="001831B2" w:rsidRPr="002D34E8">
        <w:t>või</w:t>
      </w:r>
      <w:commentRangeEnd w:id="278"/>
      <w:r w:rsidR="00C722CC">
        <w:rPr>
          <w:rStyle w:val="Kommentaariviide"/>
        </w:rPr>
        <w:commentReference w:id="278"/>
      </w:r>
      <w:r w:rsidR="001831B2" w:rsidRPr="002D34E8">
        <w:t xml:space="preserve"> alternatiivfondi valitsejale nõudeid, mis on detailsemad või rangemad.“;</w:t>
      </w:r>
    </w:p>
    <w:bookmarkEnd w:id="274"/>
    <w:p w14:paraId="42A4DC7A" w14:textId="77777777" w:rsidR="00AF08C9" w:rsidRPr="002D34E8" w:rsidRDefault="00AF08C9" w:rsidP="00743FBC">
      <w:pPr>
        <w:spacing w:after="0" w:line="240" w:lineRule="auto"/>
      </w:pPr>
    </w:p>
    <w:p w14:paraId="63BD6B6A" w14:textId="44F33E2B" w:rsidR="001B4E95" w:rsidRPr="002D34E8" w:rsidRDefault="00A867E5" w:rsidP="00743FBC">
      <w:pPr>
        <w:spacing w:after="0" w:line="240" w:lineRule="auto"/>
        <w:rPr>
          <w:rFonts w:cs="Times New Roman"/>
          <w:kern w:val="2"/>
          <w:szCs w:val="24"/>
          <w14:ligatures w14:val="standardContextual"/>
        </w:rPr>
      </w:pPr>
      <w:r w:rsidRPr="002D34E8">
        <w:rPr>
          <w:rFonts w:cs="Times New Roman"/>
          <w:b/>
          <w:bCs/>
          <w:kern w:val="2"/>
          <w:szCs w:val="24"/>
          <w14:ligatures w14:val="standardContextual"/>
        </w:rPr>
        <w:t>4</w:t>
      </w:r>
      <w:r w:rsidR="001B4E95" w:rsidRPr="002D34E8">
        <w:rPr>
          <w:rFonts w:cs="Times New Roman"/>
          <w:b/>
          <w:bCs/>
          <w:kern w:val="2"/>
          <w:szCs w:val="24"/>
          <w14:ligatures w14:val="standardContextual"/>
        </w:rPr>
        <w:t>)</w:t>
      </w:r>
      <w:r w:rsidR="001B4E95" w:rsidRPr="002D34E8">
        <w:rPr>
          <w:rFonts w:cs="Times New Roman"/>
          <w:kern w:val="2"/>
          <w:szCs w:val="24"/>
          <w14:ligatures w14:val="standardContextual"/>
        </w:rPr>
        <w:t xml:space="preserve"> paragrahvi 453 tekst muudetakse ja sõnastatakse järgmiselt:</w:t>
      </w:r>
    </w:p>
    <w:p w14:paraId="74CEACE1" w14:textId="067B4E71" w:rsidR="001B4E95" w:rsidRPr="002D34E8" w:rsidRDefault="001B4E95"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t>„(1) Eestis asutatud väikefondi valitseja, kes ei taotle tulenevalt käesoleva seaduse §</w:t>
      </w:r>
      <w:r w:rsidR="005D1CF2" w:rsidRPr="002D34E8">
        <w:rPr>
          <w:rFonts w:cs="Times New Roman"/>
          <w:kern w:val="2"/>
          <w:szCs w:val="24"/>
          <w14:ligatures w14:val="standardContextual"/>
        </w:rPr>
        <w:t> </w:t>
      </w:r>
      <w:r w:rsidRPr="002D34E8">
        <w:rPr>
          <w:rFonts w:cs="Times New Roman"/>
          <w:kern w:val="2"/>
          <w:szCs w:val="24"/>
          <w14:ligatures w14:val="standardContextual"/>
        </w:rPr>
        <w:t>306 lõikest</w:t>
      </w:r>
      <w:r w:rsidR="005D1CF2" w:rsidRPr="002D34E8">
        <w:rPr>
          <w:rFonts w:cs="Times New Roman"/>
          <w:kern w:val="2"/>
          <w:szCs w:val="24"/>
          <w14:ligatures w14:val="standardContextual"/>
        </w:rPr>
        <w:t> </w:t>
      </w:r>
      <w:r w:rsidRPr="002D34E8">
        <w:rPr>
          <w:rFonts w:cs="Times New Roman"/>
          <w:kern w:val="2"/>
          <w:szCs w:val="24"/>
          <w14:ligatures w14:val="standardContextual"/>
        </w:rPr>
        <w:t xml:space="preserve">3 Finantsinspektsioonilt tegevusluba, peab oma tegevuse registreerima, kui tal on kavatsus hakata fondi valitsema, sealhulgas usaldusfondi täisosanikuna. </w:t>
      </w:r>
    </w:p>
    <w:p w14:paraId="7C9FEC9B" w14:textId="77777777" w:rsidR="001B4E95" w:rsidRPr="002D34E8" w:rsidRDefault="001B4E95" w:rsidP="00743FBC">
      <w:pPr>
        <w:spacing w:after="0" w:line="240" w:lineRule="auto"/>
        <w:jc w:val="both"/>
        <w:rPr>
          <w:rFonts w:cs="Times New Roman"/>
          <w:kern w:val="2"/>
          <w:szCs w:val="24"/>
          <w14:ligatures w14:val="standardContextual"/>
        </w:rPr>
      </w:pPr>
    </w:p>
    <w:p w14:paraId="37CB18BE" w14:textId="45A5E590" w:rsidR="001B4E95" w:rsidRPr="002D34E8" w:rsidRDefault="001B4E95"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t>(2) Väikefondi valitseja registreerimiseks esita</w:t>
      </w:r>
      <w:r w:rsidR="009D3BA6" w:rsidRPr="002D34E8">
        <w:rPr>
          <w:rFonts w:cs="Times New Roman"/>
          <w:kern w:val="2"/>
          <w:szCs w:val="24"/>
          <w14:ligatures w14:val="standardContextual"/>
        </w:rPr>
        <w:t>vad</w:t>
      </w:r>
      <w:r w:rsidRPr="002D34E8">
        <w:rPr>
          <w:rFonts w:cs="Times New Roman"/>
          <w:kern w:val="2"/>
          <w:szCs w:val="24"/>
          <w14:ligatures w14:val="standardContextual"/>
        </w:rPr>
        <w:t xml:space="preserve"> fondivalitseja juhatus</w:t>
      </w:r>
      <w:r w:rsidR="009D3BA6" w:rsidRPr="002D34E8">
        <w:rPr>
          <w:rFonts w:cs="Times New Roman"/>
          <w:kern w:val="2"/>
          <w:szCs w:val="24"/>
          <w14:ligatures w14:val="standardContextual"/>
        </w:rPr>
        <w:t>e liikmed</w:t>
      </w:r>
      <w:r w:rsidR="00AF08C9" w:rsidRPr="002D34E8">
        <w:rPr>
          <w:rFonts w:cs="Times New Roman"/>
          <w:kern w:val="2"/>
          <w:szCs w:val="24"/>
          <w14:ligatures w14:val="standardContextual"/>
        </w:rPr>
        <w:t xml:space="preserve"> </w:t>
      </w:r>
      <w:r w:rsidR="003100BB" w:rsidRPr="002D34E8">
        <w:rPr>
          <w:rFonts w:cs="Times New Roman"/>
          <w:kern w:val="2"/>
          <w:szCs w:val="24"/>
          <w14:ligatures w14:val="standardContextual"/>
        </w:rPr>
        <w:t xml:space="preserve">(edaspidi käesolevas paragrahvis </w:t>
      </w:r>
      <w:r w:rsidR="003100BB" w:rsidRPr="002D34E8">
        <w:rPr>
          <w:rFonts w:cs="Times New Roman"/>
          <w:i/>
          <w:kern w:val="2"/>
          <w:szCs w:val="24"/>
          <w14:ligatures w14:val="standardContextual"/>
        </w:rPr>
        <w:t>taotleja</w:t>
      </w:r>
      <w:r w:rsidR="003100BB" w:rsidRPr="002D34E8">
        <w:rPr>
          <w:rFonts w:cs="Times New Roman"/>
          <w:kern w:val="2"/>
          <w:szCs w:val="24"/>
          <w14:ligatures w14:val="standardContextual"/>
        </w:rPr>
        <w:t xml:space="preserve">) </w:t>
      </w:r>
      <w:r w:rsidRPr="002D34E8">
        <w:rPr>
          <w:rFonts w:cs="Times New Roman"/>
          <w:kern w:val="2"/>
          <w:szCs w:val="24"/>
          <w14:ligatures w14:val="standardContextual"/>
        </w:rPr>
        <w:t xml:space="preserve">Finantsinspektsioonile kirjaliku avalduse ning järgmised andmed ja dokumendid (avaldus, andmed ja dokumendid ühiselt edaspidi käesolevas paragrahvis </w:t>
      </w:r>
      <w:r w:rsidRPr="002D34E8">
        <w:rPr>
          <w:rFonts w:cs="Times New Roman"/>
          <w:i/>
          <w:iCs/>
          <w:kern w:val="2"/>
          <w:szCs w:val="24"/>
          <w14:ligatures w14:val="standardContextual"/>
        </w:rPr>
        <w:t>taotlus</w:t>
      </w:r>
      <w:r w:rsidRPr="002D34E8">
        <w:rPr>
          <w:rFonts w:cs="Times New Roman"/>
          <w:kern w:val="2"/>
          <w:szCs w:val="24"/>
          <w14:ligatures w14:val="standardContextual"/>
        </w:rPr>
        <w:t xml:space="preserve">): </w:t>
      </w:r>
    </w:p>
    <w:p w14:paraId="0581052C" w14:textId="77777777" w:rsidR="001B4E95" w:rsidRPr="002D34E8" w:rsidRDefault="001B4E95"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t>1) taotleja kontaktandmed ja põhikiri või muu samaväärne dokument;</w:t>
      </w:r>
    </w:p>
    <w:p w14:paraId="41B01BC9" w14:textId="4C932298" w:rsidR="001B4E95" w:rsidRPr="002D34E8" w:rsidRDefault="001B4E95"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t>2)</w:t>
      </w:r>
      <w:r w:rsidR="00DA459F" w:rsidRPr="002D34E8">
        <w:rPr>
          <w:rFonts w:cs="Times New Roman"/>
          <w:kern w:val="2"/>
          <w:szCs w:val="24"/>
          <w14:ligatures w14:val="standardContextual"/>
        </w:rPr>
        <w:t> </w:t>
      </w:r>
      <w:r w:rsidRPr="002D34E8">
        <w:rPr>
          <w:rFonts w:cs="Times New Roman"/>
          <w:kern w:val="2"/>
          <w:szCs w:val="24"/>
          <w14:ligatures w14:val="standardContextual"/>
        </w:rPr>
        <w:t>taotleja juhatuse liikmete andmed, mis sisaldavad neist igaühe ees- ja perekonnanime,</w:t>
      </w:r>
      <w:r w:rsidR="009D3BA6" w:rsidRPr="002D34E8">
        <w:rPr>
          <w:rFonts w:cs="Times New Roman"/>
          <w:kern w:val="2"/>
          <w:szCs w:val="24"/>
          <w14:ligatures w14:val="standardContextual"/>
        </w:rPr>
        <w:t xml:space="preserve"> kodakondsust, elukohta ja</w:t>
      </w:r>
      <w:r w:rsidRPr="002D34E8">
        <w:rPr>
          <w:rFonts w:cs="Times New Roman"/>
          <w:kern w:val="2"/>
          <w:szCs w:val="24"/>
          <w14:ligatures w14:val="standardContextual"/>
        </w:rPr>
        <w:t xml:space="preserve"> isikukoodi või selle puudumise</w:t>
      </w:r>
      <w:r w:rsidR="00C34697" w:rsidRPr="002D34E8">
        <w:rPr>
          <w:rFonts w:cs="Times New Roman"/>
          <w:kern w:val="2"/>
          <w:szCs w:val="24"/>
          <w14:ligatures w14:val="standardContextual"/>
        </w:rPr>
        <w:t xml:space="preserve"> korra</w:t>
      </w:r>
      <w:r w:rsidRPr="002D34E8">
        <w:rPr>
          <w:rFonts w:cs="Times New Roman"/>
          <w:kern w:val="2"/>
          <w:szCs w:val="24"/>
          <w14:ligatures w14:val="standardContextual"/>
        </w:rPr>
        <w:t>l sünniaega;</w:t>
      </w:r>
    </w:p>
    <w:p w14:paraId="1C26CDB5" w14:textId="21457547" w:rsidR="001B4E95" w:rsidRPr="002D34E8" w:rsidRDefault="001B4E95"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t>3) taotleja aktsionäride või osanike nimekiri, milles on märgitud iga aktsionäri või osaniku nimi,</w:t>
      </w:r>
      <w:r w:rsidR="009D3BA6" w:rsidRPr="002D34E8">
        <w:rPr>
          <w:rFonts w:cs="Times New Roman"/>
          <w:kern w:val="2"/>
          <w:szCs w:val="24"/>
          <w14:ligatures w14:val="standardContextual"/>
        </w:rPr>
        <w:t xml:space="preserve"> tema omandatavate või talle kuuluvate aktsiate või osade ja häälte arv ning</w:t>
      </w:r>
      <w:r w:rsidRPr="002D34E8">
        <w:rPr>
          <w:rFonts w:cs="Times New Roman"/>
          <w:kern w:val="2"/>
          <w:szCs w:val="24"/>
          <w14:ligatures w14:val="standardContextual"/>
        </w:rPr>
        <w:t xml:space="preserve"> olemasolu</w:t>
      </w:r>
      <w:r w:rsidR="00C34697" w:rsidRPr="002D34E8">
        <w:rPr>
          <w:rFonts w:cs="Times New Roman"/>
          <w:kern w:val="2"/>
          <w:szCs w:val="24"/>
          <w14:ligatures w14:val="standardContextual"/>
        </w:rPr>
        <w:t xml:space="preserve"> korra</w:t>
      </w:r>
      <w:r w:rsidRPr="002D34E8">
        <w:rPr>
          <w:rFonts w:cs="Times New Roman"/>
          <w:kern w:val="2"/>
          <w:szCs w:val="24"/>
          <w14:ligatures w14:val="standardContextual"/>
        </w:rPr>
        <w:t xml:space="preserve">l </w:t>
      </w:r>
      <w:r w:rsidR="009D3BA6" w:rsidRPr="002D34E8">
        <w:rPr>
          <w:rFonts w:cs="Times New Roman"/>
          <w:kern w:val="2"/>
          <w:szCs w:val="24"/>
          <w14:ligatures w14:val="standardContextual"/>
        </w:rPr>
        <w:t>aktsionäri või osa</w:t>
      </w:r>
      <w:del w:id="279" w:author="Iivika Sale" w:date="2024-01-18T16:06:00Z">
        <w:r w:rsidR="009D3BA6" w:rsidRPr="002D34E8" w:rsidDel="009D24F9">
          <w:rPr>
            <w:rFonts w:cs="Times New Roman"/>
            <w:kern w:val="2"/>
            <w:szCs w:val="24"/>
            <w14:ligatures w14:val="standardContextual"/>
          </w:rPr>
          <w:delText>k</w:delText>
        </w:r>
      </w:del>
      <w:r w:rsidR="009D3BA6" w:rsidRPr="002D34E8">
        <w:rPr>
          <w:rFonts w:cs="Times New Roman"/>
          <w:kern w:val="2"/>
          <w:szCs w:val="24"/>
          <w14:ligatures w14:val="standardContextual"/>
        </w:rPr>
        <w:t xml:space="preserve">niku </w:t>
      </w:r>
      <w:r w:rsidRPr="002D34E8">
        <w:rPr>
          <w:rFonts w:cs="Times New Roman"/>
          <w:kern w:val="2"/>
          <w:szCs w:val="24"/>
          <w14:ligatures w14:val="standardContextual"/>
        </w:rPr>
        <w:t>registri</w:t>
      </w:r>
      <w:r w:rsidR="00C34697" w:rsidRPr="002D34E8">
        <w:rPr>
          <w:rFonts w:cs="Times New Roman"/>
          <w:kern w:val="2"/>
          <w:szCs w:val="24"/>
          <w14:ligatures w14:val="standardContextual"/>
        </w:rPr>
        <w:t>-</w:t>
      </w:r>
      <w:r w:rsidRPr="002D34E8">
        <w:rPr>
          <w:rFonts w:cs="Times New Roman"/>
          <w:kern w:val="2"/>
          <w:szCs w:val="24"/>
          <w14:ligatures w14:val="standardContextual"/>
        </w:rPr>
        <w:t xml:space="preserve"> või isikukood </w:t>
      </w:r>
      <w:r w:rsidRPr="002D34E8">
        <w:rPr>
          <w:kern w:val="2"/>
          <w14:ligatures w14:val="standardContextual"/>
        </w:rPr>
        <w:t>või selle puudumise</w:t>
      </w:r>
      <w:r w:rsidR="00C34697" w:rsidRPr="002D34E8">
        <w:rPr>
          <w:kern w:val="2"/>
          <w14:ligatures w14:val="standardContextual"/>
        </w:rPr>
        <w:t xml:space="preserve"> korra</w:t>
      </w:r>
      <w:r w:rsidRPr="002D34E8">
        <w:rPr>
          <w:kern w:val="2"/>
          <w14:ligatures w14:val="standardContextual"/>
        </w:rPr>
        <w:t>l sünniaeg</w:t>
      </w:r>
      <w:r w:rsidRPr="002D34E8">
        <w:rPr>
          <w:rFonts w:cs="Times New Roman"/>
          <w:kern w:val="2"/>
          <w:szCs w:val="24"/>
          <w14:ligatures w14:val="standardContextual"/>
        </w:rPr>
        <w:t xml:space="preserve">; </w:t>
      </w:r>
    </w:p>
    <w:p w14:paraId="17AE4A82" w14:textId="77777777" w:rsidR="001B4E95" w:rsidRPr="002D34E8" w:rsidRDefault="001B4E95"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t xml:space="preserve">4) kavandatavate fondide arv ja nende nimetused või ärinimed; </w:t>
      </w:r>
    </w:p>
    <w:p w14:paraId="146D2815" w14:textId="77777777" w:rsidR="001B4E95" w:rsidRPr="002D34E8" w:rsidRDefault="001B4E95"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t xml:space="preserve">5) teave, millise riigi õiguse alusel on kavas fondid moodustada või asutada; </w:t>
      </w:r>
    </w:p>
    <w:p w14:paraId="3AA772B7" w14:textId="77777777" w:rsidR="001B4E95" w:rsidRPr="002D34E8" w:rsidRDefault="001B4E95"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t xml:space="preserve">6) teave kavandatavate fondide investeerimispoliitika kohta, sealhulgas fondi investeeringute ja kaubeldavate instrumentide, kauplemiskohtade, fondi peamiste riskide ning valitsetava vara koosseisu ja koguväärtuse kohta; </w:t>
      </w:r>
    </w:p>
    <w:p w14:paraId="44E89C17" w14:textId="5CC0148E" w:rsidR="001B4E95" w:rsidRPr="002D34E8" w:rsidRDefault="001B4E95"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t>7)</w:t>
      </w:r>
      <w:r w:rsidR="00DA459F" w:rsidRPr="002D34E8">
        <w:rPr>
          <w:rFonts w:cs="Times New Roman"/>
          <w:kern w:val="2"/>
          <w:szCs w:val="24"/>
          <w14:ligatures w14:val="standardContextual"/>
        </w:rPr>
        <w:t> </w:t>
      </w:r>
      <w:r w:rsidRPr="002D34E8">
        <w:rPr>
          <w:rFonts w:cs="Times New Roman"/>
          <w:kern w:val="2"/>
          <w:szCs w:val="24"/>
          <w14:ligatures w14:val="standardContextual"/>
        </w:rPr>
        <w:t xml:space="preserve">hinnang kavandatava tegevuse vastavuse kohta alternatiivse investeerimisfondi valitseja tegevuse tunnustele; </w:t>
      </w:r>
    </w:p>
    <w:p w14:paraId="2AB8EE61" w14:textId="14C35ADC" w:rsidR="001B4E95" w:rsidRPr="002D34E8" w:rsidRDefault="001B4E95"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lastRenderedPageBreak/>
        <w:t>8) käesoleva seaduse §</w:t>
      </w:r>
      <w:r w:rsidR="00DA459F" w:rsidRPr="002D34E8">
        <w:rPr>
          <w:rFonts w:cs="Times New Roman"/>
          <w:kern w:val="2"/>
          <w:szCs w:val="24"/>
          <w14:ligatures w14:val="standardContextual"/>
        </w:rPr>
        <w:t> </w:t>
      </w:r>
      <w:r w:rsidRPr="002D34E8">
        <w:rPr>
          <w:rFonts w:cs="Times New Roman"/>
          <w:kern w:val="2"/>
          <w:szCs w:val="24"/>
          <w14:ligatures w14:val="standardContextual"/>
        </w:rPr>
        <w:t>453</w:t>
      </w:r>
      <w:r w:rsidRPr="002D34E8">
        <w:rPr>
          <w:rFonts w:cs="Times New Roman"/>
          <w:kern w:val="2"/>
          <w:szCs w:val="24"/>
          <w:vertAlign w:val="superscript"/>
          <w14:ligatures w14:val="standardContextual"/>
        </w:rPr>
        <w:t>1</w:t>
      </w:r>
      <w:r w:rsidRPr="002D34E8">
        <w:rPr>
          <w:rFonts w:cs="Times New Roman"/>
          <w:kern w:val="2"/>
          <w:szCs w:val="24"/>
          <w14:ligatures w14:val="standardContextual"/>
        </w:rPr>
        <w:t xml:space="preserve"> lõikes 1 kehtestatud summas aktsia- või osakapitali sissemaksmist tõendav dokument; </w:t>
      </w:r>
    </w:p>
    <w:p w14:paraId="139DD8C8" w14:textId="77777777" w:rsidR="001B4E95" w:rsidRPr="002D34E8" w:rsidRDefault="001B4E95"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t xml:space="preserve">9) tõend menetlustasu maksmise kohta. </w:t>
      </w:r>
    </w:p>
    <w:p w14:paraId="2E1AEAFC" w14:textId="77777777" w:rsidR="001B4E95" w:rsidRPr="002D34E8" w:rsidRDefault="001B4E95" w:rsidP="00743FBC">
      <w:pPr>
        <w:spacing w:after="0" w:line="240" w:lineRule="auto"/>
        <w:jc w:val="both"/>
        <w:rPr>
          <w:rFonts w:cs="Times New Roman"/>
          <w:kern w:val="2"/>
          <w:szCs w:val="24"/>
          <w14:ligatures w14:val="standardContextual"/>
        </w:rPr>
      </w:pPr>
    </w:p>
    <w:p w14:paraId="29922675" w14:textId="45684F61" w:rsidR="001B4E95" w:rsidRPr="002D34E8" w:rsidRDefault="001B4E95"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t>(3)</w:t>
      </w:r>
      <w:r w:rsidR="0009152F" w:rsidRPr="002D34E8">
        <w:rPr>
          <w:rFonts w:cs="Times New Roman"/>
          <w:kern w:val="2"/>
          <w:szCs w:val="24"/>
          <w14:ligatures w14:val="standardContextual"/>
        </w:rPr>
        <w:t> </w:t>
      </w:r>
      <w:r w:rsidRPr="002D34E8">
        <w:rPr>
          <w:rFonts w:cs="Times New Roman"/>
          <w:kern w:val="2"/>
          <w:szCs w:val="24"/>
          <w14:ligatures w14:val="standardContextual"/>
        </w:rPr>
        <w:t>Käesoleva paragrahvi lõike 2 punktides 4–6 nimetatud andmed tuleb esitada komisjoni delegeeritud määruse (EL) nr 231/2013</w:t>
      </w:r>
      <w:r w:rsidR="00EF0CEC" w:rsidRPr="002D34E8">
        <w:rPr>
          <w:rFonts w:cs="Times New Roman"/>
          <w:kern w:val="2"/>
          <w:szCs w:val="24"/>
          <w14:ligatures w14:val="standardContextual"/>
        </w:rPr>
        <w:t xml:space="preserve"> IV</w:t>
      </w:r>
      <w:r w:rsidRPr="002D34E8">
        <w:rPr>
          <w:rFonts w:cs="Times New Roman"/>
          <w:kern w:val="2"/>
          <w:szCs w:val="24"/>
          <w14:ligatures w14:val="standardContextual"/>
        </w:rPr>
        <w:t xml:space="preserve"> lisas esitatud vormil. </w:t>
      </w:r>
    </w:p>
    <w:p w14:paraId="398BC583" w14:textId="77777777" w:rsidR="001B4E95" w:rsidRPr="002D34E8" w:rsidRDefault="001B4E95" w:rsidP="00743FBC">
      <w:pPr>
        <w:spacing w:after="0" w:line="240" w:lineRule="auto"/>
        <w:jc w:val="both"/>
        <w:rPr>
          <w:rFonts w:cs="Times New Roman"/>
          <w:kern w:val="2"/>
          <w:szCs w:val="24"/>
          <w14:ligatures w14:val="standardContextual"/>
        </w:rPr>
      </w:pPr>
    </w:p>
    <w:p w14:paraId="66DA1A03" w14:textId="79AE0F40" w:rsidR="001B4E95" w:rsidRPr="002D34E8" w:rsidRDefault="001B4E95"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t>(4)</w:t>
      </w:r>
      <w:r w:rsidR="0009152F" w:rsidRPr="002D34E8">
        <w:rPr>
          <w:rFonts w:cs="Times New Roman"/>
          <w:kern w:val="2"/>
          <w:szCs w:val="24"/>
          <w14:ligatures w14:val="standardContextual"/>
        </w:rPr>
        <w:t> </w:t>
      </w:r>
      <w:r w:rsidRPr="002D34E8">
        <w:rPr>
          <w:rFonts w:cs="Times New Roman"/>
          <w:kern w:val="2"/>
          <w:szCs w:val="24"/>
          <w14:ligatures w14:val="standardContextual"/>
        </w:rPr>
        <w:t xml:space="preserve">Finantsinspektsioonil on õigus nõuda </w:t>
      </w:r>
      <w:r w:rsidR="003100BB" w:rsidRPr="002D34E8">
        <w:rPr>
          <w:rFonts w:cs="Times New Roman"/>
          <w:kern w:val="2"/>
          <w:szCs w:val="24"/>
          <w14:ligatures w14:val="standardContextual"/>
        </w:rPr>
        <w:t xml:space="preserve">taotluse </w:t>
      </w:r>
      <w:r w:rsidRPr="002D34E8">
        <w:rPr>
          <w:rFonts w:cs="Times New Roman"/>
          <w:kern w:val="2"/>
          <w:szCs w:val="24"/>
          <w14:ligatures w14:val="standardContextual"/>
        </w:rPr>
        <w:t xml:space="preserve">täpsustamiseks või muude registreerimise seisukohast oluliste asjaolude väljaselgitamiseks lisaandmeid ja -dokumente. </w:t>
      </w:r>
      <w:r w:rsidR="005A71AE" w:rsidRPr="002D34E8">
        <w:rPr>
          <w:rFonts w:cs="Times New Roman"/>
          <w:kern w:val="2"/>
          <w:szCs w:val="24"/>
          <w14:ligatures w14:val="standardContextual"/>
        </w:rPr>
        <w:t>Lisaandmed ja -dokumendid esitatakse Finantsinspektsiooni määratud mõistliku tähtaja jooksul.</w:t>
      </w:r>
    </w:p>
    <w:p w14:paraId="51DDDFFA" w14:textId="77777777" w:rsidR="001B4E95" w:rsidRPr="002D34E8" w:rsidRDefault="001B4E95" w:rsidP="00743FBC">
      <w:pPr>
        <w:spacing w:after="0" w:line="240" w:lineRule="auto"/>
        <w:jc w:val="both"/>
        <w:rPr>
          <w:rFonts w:cs="Times New Roman"/>
          <w:kern w:val="2"/>
          <w:szCs w:val="24"/>
          <w14:ligatures w14:val="standardContextual"/>
        </w:rPr>
      </w:pPr>
    </w:p>
    <w:p w14:paraId="5824D82E" w14:textId="06940BD2" w:rsidR="001B4E95" w:rsidRPr="002D34E8" w:rsidRDefault="001B4E95"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t>(5)</w:t>
      </w:r>
      <w:r w:rsidR="0009152F" w:rsidRPr="002D34E8">
        <w:rPr>
          <w:rFonts w:cs="Times New Roman"/>
          <w:kern w:val="2"/>
          <w:szCs w:val="24"/>
          <w14:ligatures w14:val="standardContextual"/>
        </w:rPr>
        <w:t> </w:t>
      </w:r>
      <w:r w:rsidRPr="002D34E8">
        <w:rPr>
          <w:rFonts w:cs="Times New Roman"/>
          <w:kern w:val="2"/>
          <w:szCs w:val="24"/>
          <w14:ligatures w14:val="standardContextual"/>
        </w:rPr>
        <w:t xml:space="preserve">Taotluse võib esitada eesti- või ingliskeelsena. Finantsinspektsioonil on õigus vajaduse korral nõuda ingliskeelsena esitatud andmete ja dokumentide tõlkimist eesti keelde. </w:t>
      </w:r>
    </w:p>
    <w:p w14:paraId="2432FE59" w14:textId="77777777" w:rsidR="001B4E95" w:rsidRPr="002D34E8" w:rsidRDefault="001B4E95" w:rsidP="00743FBC">
      <w:pPr>
        <w:spacing w:after="0" w:line="240" w:lineRule="auto"/>
        <w:jc w:val="both"/>
        <w:rPr>
          <w:rFonts w:cs="Times New Roman"/>
          <w:kern w:val="2"/>
          <w:szCs w:val="24"/>
          <w14:ligatures w14:val="standardContextual"/>
        </w:rPr>
      </w:pPr>
    </w:p>
    <w:p w14:paraId="1886368D" w14:textId="324709C7" w:rsidR="001B4E95" w:rsidRPr="002D34E8" w:rsidRDefault="001B4E95"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t>(6)</w:t>
      </w:r>
      <w:r w:rsidR="00DA459F" w:rsidRPr="002D34E8">
        <w:rPr>
          <w:rFonts w:cs="Times New Roman"/>
          <w:kern w:val="2"/>
          <w:szCs w:val="24"/>
          <w14:ligatures w14:val="standardContextual"/>
        </w:rPr>
        <w:t> </w:t>
      </w:r>
      <w:r w:rsidRPr="002D34E8">
        <w:rPr>
          <w:rFonts w:cs="Times New Roman"/>
          <w:kern w:val="2"/>
          <w:szCs w:val="24"/>
          <w14:ligatures w14:val="standardContextual"/>
        </w:rPr>
        <w:t xml:space="preserve">Kui taotlus ei vasta käesoleva paragrahvi lõigetes 2 ja 3 sätestatud nõuetele või taotlusele lisatud andmed ja dokumendid on </w:t>
      </w:r>
      <w:r w:rsidR="007776BA" w:rsidRPr="002D34E8">
        <w:rPr>
          <w:rFonts w:cs="Times New Roman"/>
          <w:kern w:val="2"/>
          <w:szCs w:val="24"/>
          <w14:ligatures w14:val="standardContextual"/>
        </w:rPr>
        <w:t xml:space="preserve">ebaõiged, </w:t>
      </w:r>
      <w:r w:rsidRPr="002D34E8">
        <w:rPr>
          <w:rFonts w:cs="Times New Roman"/>
          <w:kern w:val="2"/>
          <w:szCs w:val="24"/>
          <w14:ligatures w14:val="standardContextual"/>
        </w:rPr>
        <w:t>eksitavad või mittetäielikud,</w:t>
      </w:r>
      <w:r w:rsidR="001F08DB" w:rsidRPr="002D34E8">
        <w:rPr>
          <w:rFonts w:cs="Times New Roman"/>
          <w:kern w:val="2"/>
          <w:szCs w:val="24"/>
          <w14:ligatures w14:val="standardContextual"/>
        </w:rPr>
        <w:t xml:space="preserve"> </w:t>
      </w:r>
      <w:r w:rsidR="005A71AE" w:rsidRPr="002D34E8">
        <w:rPr>
          <w:rFonts w:cs="Times New Roman"/>
          <w:kern w:val="2"/>
          <w:szCs w:val="24"/>
          <w14:ligatures w14:val="standardContextual"/>
        </w:rPr>
        <w:t>nõuab</w:t>
      </w:r>
      <w:r w:rsidR="005A71AE" w:rsidRPr="002D34E8">
        <w:rPr>
          <w:rFonts w:cs="Times New Roman"/>
          <w:kern w:val="2"/>
          <w:szCs w:val="24"/>
          <w:u w:val="single"/>
          <w14:ligatures w14:val="standardContextual"/>
        </w:rPr>
        <w:t xml:space="preserve"> </w:t>
      </w:r>
      <w:r w:rsidRPr="002D34E8">
        <w:rPr>
          <w:rFonts w:cs="Times New Roman"/>
          <w:kern w:val="2"/>
          <w:szCs w:val="24"/>
          <w14:ligatures w14:val="standardContextual"/>
        </w:rPr>
        <w:t xml:space="preserve">Finantsinspektsioon taotlejalt puuduste kõrvaldamist </w:t>
      </w:r>
      <w:r w:rsidR="005A71AE" w:rsidRPr="002D34E8">
        <w:rPr>
          <w:rFonts w:cs="Times New Roman"/>
          <w:kern w:val="2"/>
          <w:szCs w:val="24"/>
          <w14:ligatures w14:val="standardContextual"/>
        </w:rPr>
        <w:t>enda määratud mõistliku tähtaja jooksul</w:t>
      </w:r>
      <w:r w:rsidR="00B34DBE" w:rsidRPr="002D34E8">
        <w:rPr>
          <w:rFonts w:cs="Times New Roman"/>
          <w:kern w:val="2"/>
          <w:szCs w:val="24"/>
          <w14:ligatures w14:val="standardContextual"/>
        </w:rPr>
        <w:t>.</w:t>
      </w:r>
    </w:p>
    <w:p w14:paraId="42CCD143" w14:textId="77777777" w:rsidR="001B4E95" w:rsidRPr="002D34E8" w:rsidRDefault="001B4E95" w:rsidP="00743FBC">
      <w:pPr>
        <w:spacing w:after="0" w:line="240" w:lineRule="auto"/>
        <w:jc w:val="both"/>
        <w:rPr>
          <w:rFonts w:cs="Times New Roman"/>
          <w:kern w:val="2"/>
          <w:szCs w:val="24"/>
          <w14:ligatures w14:val="standardContextual"/>
        </w:rPr>
      </w:pPr>
    </w:p>
    <w:p w14:paraId="00CDF036" w14:textId="36DBF161" w:rsidR="005A71AE" w:rsidRPr="002D34E8" w:rsidRDefault="001B4E95"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t>(7)</w:t>
      </w:r>
      <w:r w:rsidR="0009152F" w:rsidRPr="002D34E8">
        <w:rPr>
          <w:rFonts w:cs="Times New Roman"/>
          <w:kern w:val="2"/>
          <w:szCs w:val="24"/>
          <w14:ligatures w14:val="standardContextual"/>
        </w:rPr>
        <w:t> </w:t>
      </w:r>
      <w:r w:rsidR="005A71AE" w:rsidRPr="002D34E8">
        <w:rPr>
          <w:rFonts w:cs="Times New Roman"/>
          <w:kern w:val="2"/>
          <w:szCs w:val="24"/>
          <w14:ligatures w14:val="standardContextual"/>
        </w:rPr>
        <w:t>Kui taotleja ei ole käesoleva paragrahvi lõikes 6 nimetatud puudusi ettenähtud tähtajal</w:t>
      </w:r>
      <w:r w:rsidR="00C410EE" w:rsidRPr="002D34E8">
        <w:rPr>
          <w:rFonts w:cs="Times New Roman"/>
          <w:kern w:val="2"/>
          <w:szCs w:val="24"/>
          <w14:ligatures w14:val="standardContextual"/>
        </w:rPr>
        <w:t xml:space="preserve"> kõrvaldanud</w:t>
      </w:r>
      <w:r w:rsidR="005A71AE" w:rsidRPr="002D34E8">
        <w:rPr>
          <w:rFonts w:cs="Times New Roman"/>
          <w:kern w:val="2"/>
          <w:szCs w:val="24"/>
          <w14:ligatures w14:val="standardContextual"/>
        </w:rPr>
        <w:t xml:space="preserve">, ei ole Finantsinspektsiooni nõutud andmeid või dokumente </w:t>
      </w:r>
      <w:r w:rsidR="00C410EE" w:rsidRPr="002D34E8">
        <w:rPr>
          <w:rFonts w:cs="Times New Roman"/>
          <w:kern w:val="2"/>
          <w:szCs w:val="24"/>
          <w14:ligatures w14:val="standardContextual"/>
        </w:rPr>
        <w:t xml:space="preserve">tähtpäevaks esitanud </w:t>
      </w:r>
      <w:r w:rsidR="005A71AE" w:rsidRPr="002D34E8">
        <w:rPr>
          <w:rFonts w:cs="Times New Roman"/>
          <w:kern w:val="2"/>
          <w:szCs w:val="24"/>
          <w14:ligatures w14:val="standardContextual"/>
        </w:rPr>
        <w:t>või on esitanud need oluliste puudustega, võib Finantsinspektsioon jätta taotluse läbi vaatamata.</w:t>
      </w:r>
    </w:p>
    <w:p w14:paraId="778502CF" w14:textId="77777777" w:rsidR="005A71AE" w:rsidRPr="002D34E8" w:rsidRDefault="005A71AE" w:rsidP="00743FBC">
      <w:pPr>
        <w:spacing w:after="0" w:line="240" w:lineRule="auto"/>
        <w:jc w:val="both"/>
        <w:rPr>
          <w:rFonts w:cs="Times New Roman"/>
          <w:kern w:val="2"/>
          <w:szCs w:val="24"/>
          <w14:ligatures w14:val="standardContextual"/>
        </w:rPr>
      </w:pPr>
    </w:p>
    <w:p w14:paraId="44C9AC12" w14:textId="6FB21AAC" w:rsidR="005A71AE" w:rsidRPr="002D34E8" w:rsidRDefault="005A71AE"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t>(8)</w:t>
      </w:r>
      <w:r w:rsidR="00DA459F" w:rsidRPr="002D34E8">
        <w:rPr>
          <w:rFonts w:cs="Times New Roman"/>
          <w:kern w:val="2"/>
          <w:szCs w:val="24"/>
          <w14:ligatures w14:val="standardContextual"/>
        </w:rPr>
        <w:t> </w:t>
      </w:r>
      <w:r w:rsidRPr="002D34E8">
        <w:rPr>
          <w:rFonts w:cs="Times New Roman"/>
          <w:kern w:val="2"/>
          <w:szCs w:val="24"/>
          <w14:ligatures w14:val="standardContextual"/>
        </w:rPr>
        <w:t xml:space="preserve">Otsuse kanda väikefondi valitseja nimi ja kontaktandmed registrisse või jätta taotlus rahuldamata teeb Finantsinspektsioon kahe kuu jooksul nõuetekohase taotluse saamise päevast alates. </w:t>
      </w:r>
    </w:p>
    <w:p w14:paraId="07DB1113" w14:textId="77777777" w:rsidR="005A71AE" w:rsidRPr="002D34E8" w:rsidRDefault="005A71AE" w:rsidP="00743FBC">
      <w:pPr>
        <w:spacing w:after="0" w:line="240" w:lineRule="auto"/>
        <w:jc w:val="both"/>
        <w:rPr>
          <w:rFonts w:cs="Times New Roman"/>
          <w:kern w:val="2"/>
          <w:szCs w:val="24"/>
          <w14:ligatures w14:val="standardContextual"/>
        </w:rPr>
      </w:pPr>
    </w:p>
    <w:p w14:paraId="6FE790E4" w14:textId="4C9BACDC" w:rsidR="001B4E95" w:rsidRPr="002D34E8" w:rsidRDefault="005A71AE"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t>(9)</w:t>
      </w:r>
      <w:r w:rsidR="00DA459F" w:rsidRPr="002D34E8">
        <w:rPr>
          <w:rFonts w:cs="Times New Roman"/>
          <w:kern w:val="2"/>
          <w:szCs w:val="24"/>
          <w14:ligatures w14:val="standardContextual"/>
        </w:rPr>
        <w:t> </w:t>
      </w:r>
      <w:r w:rsidR="001B4E95" w:rsidRPr="002D34E8">
        <w:rPr>
          <w:rFonts w:cs="Times New Roman"/>
          <w:kern w:val="2"/>
          <w:szCs w:val="24"/>
          <w14:ligatures w14:val="standardContextual"/>
        </w:rPr>
        <w:t xml:space="preserve">Finantsinspektsioon võib jätta </w:t>
      </w:r>
      <w:r w:rsidRPr="002D34E8">
        <w:rPr>
          <w:rFonts w:cs="Times New Roman"/>
          <w:kern w:val="2"/>
          <w:szCs w:val="24"/>
          <w14:ligatures w14:val="standardContextual"/>
        </w:rPr>
        <w:t>taotluse</w:t>
      </w:r>
      <w:r w:rsidR="00B34DBE" w:rsidRPr="002D34E8">
        <w:rPr>
          <w:rFonts w:cs="Times New Roman"/>
          <w:kern w:val="2"/>
          <w:szCs w:val="24"/>
          <w14:ligatures w14:val="standardContextual"/>
        </w:rPr>
        <w:t xml:space="preserve"> </w:t>
      </w:r>
      <w:r w:rsidR="001B4E95" w:rsidRPr="002D34E8">
        <w:rPr>
          <w:rFonts w:cs="Times New Roman"/>
          <w:kern w:val="2"/>
          <w:szCs w:val="24"/>
          <w14:ligatures w14:val="standardContextual"/>
        </w:rPr>
        <w:t xml:space="preserve">rahuldamata, kui: </w:t>
      </w:r>
    </w:p>
    <w:p w14:paraId="21AE7A95" w14:textId="77777777" w:rsidR="001B4E95" w:rsidRPr="002D34E8" w:rsidRDefault="001B4E95"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t xml:space="preserve">1) esitatud andmetest ei selgu üheselt, et taotleja asukoht ja tegevuskoht, sealhulgas püsiva ja kestva majandustegevuse koht, on Eestis; </w:t>
      </w:r>
    </w:p>
    <w:p w14:paraId="3DA1746E" w14:textId="5BB51B75" w:rsidR="001B4E95" w:rsidRPr="002D34E8" w:rsidRDefault="001B4E95"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t xml:space="preserve">2) </w:t>
      </w:r>
      <w:r w:rsidR="00CF4C00" w:rsidRPr="002D34E8">
        <w:rPr>
          <w:rFonts w:cs="Times New Roman"/>
          <w:kern w:val="2"/>
          <w:szCs w:val="24"/>
          <w14:ligatures w14:val="standardContextual"/>
        </w:rPr>
        <w:t xml:space="preserve">fondid, mida </w:t>
      </w:r>
      <w:r w:rsidRPr="002D34E8">
        <w:rPr>
          <w:rFonts w:cs="Times New Roman"/>
          <w:kern w:val="2"/>
          <w:szCs w:val="24"/>
          <w14:ligatures w14:val="standardContextual"/>
        </w:rPr>
        <w:t>taotleja</w:t>
      </w:r>
      <w:r w:rsidR="00CF4C00" w:rsidRPr="002D34E8">
        <w:rPr>
          <w:rFonts w:cs="Times New Roman"/>
          <w:kern w:val="2"/>
          <w:szCs w:val="24"/>
          <w14:ligatures w14:val="standardContextual"/>
        </w:rPr>
        <w:t xml:space="preserve"> kavatseb</w:t>
      </w:r>
      <w:r w:rsidRPr="002D34E8">
        <w:rPr>
          <w:rFonts w:cs="Times New Roman"/>
          <w:kern w:val="2"/>
          <w:szCs w:val="24"/>
          <w14:ligatures w14:val="standardContextual"/>
        </w:rPr>
        <w:t xml:space="preserve"> valitse</w:t>
      </w:r>
      <w:r w:rsidR="00CF4C00" w:rsidRPr="002D34E8">
        <w:rPr>
          <w:rFonts w:cs="Times New Roman"/>
          <w:kern w:val="2"/>
          <w:szCs w:val="24"/>
          <w14:ligatures w14:val="standardContextual"/>
        </w:rPr>
        <w:t>ma hakata, ei vasta</w:t>
      </w:r>
      <w:r w:rsidRPr="002D34E8">
        <w:rPr>
          <w:rFonts w:cs="Times New Roman"/>
          <w:kern w:val="2"/>
          <w:szCs w:val="24"/>
          <w14:ligatures w14:val="standardContextual"/>
        </w:rPr>
        <w:t xml:space="preserve"> käesoleva seaduse § 2 lõikes</w:t>
      </w:r>
      <w:r w:rsidR="00DA459F" w:rsidRPr="002D34E8">
        <w:rPr>
          <w:rFonts w:cs="Times New Roman"/>
          <w:kern w:val="2"/>
          <w:szCs w:val="24"/>
          <w14:ligatures w14:val="standardContextual"/>
        </w:rPr>
        <w:t> </w:t>
      </w:r>
      <w:r w:rsidRPr="002D34E8">
        <w:rPr>
          <w:rFonts w:cs="Times New Roman"/>
          <w:kern w:val="2"/>
          <w:szCs w:val="24"/>
          <w14:ligatures w14:val="standardContextual"/>
        </w:rPr>
        <w:t>1 sätestatud investeerimisfondi</w:t>
      </w:r>
      <w:r w:rsidR="00DB4B26" w:rsidRPr="002D34E8">
        <w:rPr>
          <w:rFonts w:cs="Times New Roman"/>
          <w:kern w:val="2"/>
          <w:szCs w:val="24"/>
          <w14:ligatures w14:val="standardContextual"/>
        </w:rPr>
        <w:t xml:space="preserve"> mõistele</w:t>
      </w:r>
      <w:r w:rsidRPr="002D34E8">
        <w:rPr>
          <w:rFonts w:cs="Times New Roman"/>
          <w:kern w:val="2"/>
          <w:szCs w:val="24"/>
          <w14:ligatures w14:val="standardContextual"/>
        </w:rPr>
        <w:t xml:space="preserve">; </w:t>
      </w:r>
    </w:p>
    <w:p w14:paraId="75FC72AE" w14:textId="57265CB8" w:rsidR="001B4E95" w:rsidRPr="002D34E8" w:rsidRDefault="001B4E95"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t>3)</w:t>
      </w:r>
      <w:r w:rsidR="00DA459F" w:rsidRPr="002D34E8">
        <w:rPr>
          <w:rFonts w:cs="Times New Roman"/>
          <w:kern w:val="2"/>
          <w:szCs w:val="24"/>
          <w14:ligatures w14:val="standardContextual"/>
        </w:rPr>
        <w:t> </w:t>
      </w:r>
      <w:bookmarkStart w:id="280" w:name="_Hlk151027969"/>
      <w:r w:rsidRPr="002D34E8">
        <w:rPr>
          <w:rFonts w:cs="Times New Roman"/>
          <w:kern w:val="2"/>
          <w:szCs w:val="24"/>
          <w14:ligatures w14:val="standardContextual"/>
        </w:rPr>
        <w:t>Finantsinspektsioonile esitatud andmed või dokumendid on ebaõiged</w:t>
      </w:r>
      <w:r w:rsidR="007776BA" w:rsidRPr="002D34E8">
        <w:rPr>
          <w:rFonts w:cs="Times New Roman"/>
          <w:kern w:val="2"/>
          <w:szCs w:val="24"/>
          <w14:ligatures w14:val="standardContextual"/>
        </w:rPr>
        <w:t>,</w:t>
      </w:r>
      <w:r w:rsidRPr="002D34E8">
        <w:rPr>
          <w:rFonts w:cs="Times New Roman"/>
          <w:kern w:val="2"/>
          <w:szCs w:val="24"/>
          <w14:ligatures w14:val="standardContextual"/>
        </w:rPr>
        <w:t xml:space="preserve"> eksitavad</w:t>
      </w:r>
      <w:r w:rsidR="007776BA" w:rsidRPr="002D34E8">
        <w:rPr>
          <w:rFonts w:cs="Times New Roman"/>
          <w:kern w:val="2"/>
          <w:szCs w:val="24"/>
          <w14:ligatures w14:val="standardContextual"/>
        </w:rPr>
        <w:t xml:space="preserve"> või mittetäielikud</w:t>
      </w:r>
      <w:r w:rsidRPr="002D34E8">
        <w:rPr>
          <w:rFonts w:cs="Times New Roman"/>
          <w:kern w:val="2"/>
          <w:szCs w:val="24"/>
          <w14:ligatures w14:val="standardContextual"/>
        </w:rPr>
        <w:t xml:space="preserve">; </w:t>
      </w:r>
      <w:bookmarkEnd w:id="280"/>
    </w:p>
    <w:p w14:paraId="7CF3996F" w14:textId="2318B34B" w:rsidR="00AF08C9" w:rsidRPr="002D34E8" w:rsidRDefault="001B4E95"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t>4) ei ole tõendatud asutamisel oleva äriühingu aktsia- või osakapitali täielik sissemaksmine või tegutseva äriühingu puhul kapitali olemasolu käesoleva seaduse §</w:t>
      </w:r>
      <w:r w:rsidR="00DA459F" w:rsidRPr="002D34E8">
        <w:rPr>
          <w:rFonts w:cs="Times New Roman"/>
          <w:kern w:val="2"/>
          <w:szCs w:val="24"/>
          <w14:ligatures w14:val="standardContextual"/>
        </w:rPr>
        <w:t> </w:t>
      </w:r>
      <w:r w:rsidRPr="002D34E8">
        <w:rPr>
          <w:rFonts w:cs="Times New Roman"/>
          <w:kern w:val="2"/>
          <w:szCs w:val="24"/>
          <w14:ligatures w14:val="standardContextual"/>
        </w:rPr>
        <w:t>453</w:t>
      </w:r>
      <w:r w:rsidRPr="002D34E8">
        <w:rPr>
          <w:rFonts w:cs="Times New Roman"/>
          <w:kern w:val="2"/>
          <w:szCs w:val="24"/>
          <w:vertAlign w:val="superscript"/>
          <w14:ligatures w14:val="standardContextual"/>
        </w:rPr>
        <w:t>1</w:t>
      </w:r>
      <w:r w:rsidRPr="002D34E8">
        <w:rPr>
          <w:rFonts w:cs="Times New Roman"/>
          <w:kern w:val="2"/>
          <w:szCs w:val="24"/>
          <w14:ligatures w14:val="standardContextual"/>
        </w:rPr>
        <w:t xml:space="preserve"> lõikes</w:t>
      </w:r>
      <w:r w:rsidR="00DA459F" w:rsidRPr="002D34E8">
        <w:rPr>
          <w:rFonts w:cs="Times New Roman"/>
          <w:kern w:val="2"/>
          <w:szCs w:val="24"/>
          <w14:ligatures w14:val="standardContextual"/>
        </w:rPr>
        <w:t> </w:t>
      </w:r>
      <w:r w:rsidRPr="002D34E8">
        <w:rPr>
          <w:rFonts w:cs="Times New Roman"/>
          <w:kern w:val="2"/>
          <w:szCs w:val="24"/>
          <w14:ligatures w14:val="standardContextual"/>
        </w:rPr>
        <w:t>1 kehtestatud summas</w:t>
      </w:r>
      <w:r w:rsidR="001F08DB" w:rsidRPr="002D34E8">
        <w:rPr>
          <w:rFonts w:cs="Times New Roman"/>
          <w:kern w:val="2"/>
          <w:szCs w:val="24"/>
          <w14:ligatures w14:val="standardContextual"/>
        </w:rPr>
        <w:t>.“;</w:t>
      </w:r>
    </w:p>
    <w:p w14:paraId="6DF033C0" w14:textId="77777777" w:rsidR="001B4E95" w:rsidRPr="002D34E8" w:rsidRDefault="001B4E95" w:rsidP="00743FBC">
      <w:pPr>
        <w:spacing w:after="0" w:line="240" w:lineRule="auto"/>
        <w:jc w:val="both"/>
        <w:rPr>
          <w:rFonts w:cs="Times New Roman"/>
          <w:kern w:val="2"/>
          <w:szCs w:val="24"/>
          <w14:ligatures w14:val="standardContextual"/>
        </w:rPr>
      </w:pPr>
    </w:p>
    <w:p w14:paraId="20F25CCE" w14:textId="34C667EF" w:rsidR="001B4E95" w:rsidRPr="002D34E8" w:rsidRDefault="00A867E5" w:rsidP="00743FBC">
      <w:pPr>
        <w:spacing w:after="0" w:line="240" w:lineRule="auto"/>
        <w:jc w:val="both"/>
        <w:rPr>
          <w:rFonts w:cs="Times New Roman"/>
          <w:kern w:val="2"/>
          <w:szCs w:val="24"/>
          <w14:ligatures w14:val="standardContextual"/>
        </w:rPr>
      </w:pPr>
      <w:r w:rsidRPr="002D34E8">
        <w:rPr>
          <w:rFonts w:cs="Times New Roman"/>
          <w:b/>
          <w:bCs/>
          <w:kern w:val="2"/>
          <w:szCs w:val="24"/>
          <w14:ligatures w14:val="standardContextual"/>
        </w:rPr>
        <w:t>5</w:t>
      </w:r>
      <w:r w:rsidR="001B4E95" w:rsidRPr="002D34E8">
        <w:rPr>
          <w:rFonts w:cs="Times New Roman"/>
          <w:b/>
          <w:bCs/>
          <w:kern w:val="2"/>
          <w:szCs w:val="24"/>
          <w14:ligatures w14:val="standardContextual"/>
        </w:rPr>
        <w:t>)</w:t>
      </w:r>
      <w:r w:rsidR="001B4E95" w:rsidRPr="002D34E8">
        <w:rPr>
          <w:rFonts w:cs="Times New Roman"/>
          <w:kern w:val="2"/>
          <w:szCs w:val="24"/>
          <w14:ligatures w14:val="standardContextual"/>
        </w:rPr>
        <w:t xml:space="preserve"> seadus</w:t>
      </w:r>
      <w:r w:rsidR="00391E90" w:rsidRPr="002D34E8">
        <w:rPr>
          <w:rFonts w:cs="Times New Roman"/>
          <w:kern w:val="2"/>
          <w:szCs w:val="24"/>
          <w14:ligatures w14:val="standardContextual"/>
        </w:rPr>
        <w:t>e 29. peatüki 1. jao 1. jaotist</w:t>
      </w:r>
      <w:r w:rsidR="001B4E95" w:rsidRPr="002D34E8">
        <w:rPr>
          <w:rFonts w:cs="Times New Roman"/>
          <w:kern w:val="2"/>
          <w:szCs w:val="24"/>
          <w14:ligatures w14:val="standardContextual"/>
        </w:rPr>
        <w:t xml:space="preserve"> täiendatakse §-dega 453</w:t>
      </w:r>
      <w:r w:rsidR="001B4E95" w:rsidRPr="002D34E8">
        <w:rPr>
          <w:rFonts w:cs="Times New Roman"/>
          <w:kern w:val="2"/>
          <w:szCs w:val="24"/>
          <w:vertAlign w:val="superscript"/>
          <w14:ligatures w14:val="standardContextual"/>
        </w:rPr>
        <w:t>1</w:t>
      </w:r>
      <w:r w:rsidR="001B4E95" w:rsidRPr="002D34E8">
        <w:rPr>
          <w:rFonts w:cs="Times New Roman"/>
          <w:kern w:val="2"/>
          <w:szCs w:val="24"/>
          <w14:ligatures w14:val="standardContextual"/>
        </w:rPr>
        <w:t xml:space="preserve"> ja 453</w:t>
      </w:r>
      <w:r w:rsidR="001B4E95" w:rsidRPr="002D34E8">
        <w:rPr>
          <w:rFonts w:cs="Times New Roman"/>
          <w:kern w:val="2"/>
          <w:szCs w:val="24"/>
          <w:vertAlign w:val="superscript"/>
          <w14:ligatures w14:val="standardContextual"/>
        </w:rPr>
        <w:t>2</w:t>
      </w:r>
      <w:r w:rsidR="001B4E95" w:rsidRPr="002D34E8">
        <w:rPr>
          <w:rFonts w:cs="Times New Roman"/>
          <w:kern w:val="2"/>
          <w:szCs w:val="24"/>
          <w14:ligatures w14:val="standardContextual"/>
        </w:rPr>
        <w:t xml:space="preserve"> järgmises sõnastuses:</w:t>
      </w:r>
    </w:p>
    <w:p w14:paraId="0CDF129F" w14:textId="3611AD13" w:rsidR="001B4E95" w:rsidRPr="002D34E8" w:rsidRDefault="001B4E95" w:rsidP="00743FBC">
      <w:pPr>
        <w:spacing w:after="0" w:line="240" w:lineRule="auto"/>
        <w:jc w:val="both"/>
        <w:rPr>
          <w:rFonts w:cs="Times New Roman"/>
          <w:b/>
          <w:bCs/>
          <w:kern w:val="2"/>
          <w:szCs w:val="24"/>
          <w14:ligatures w14:val="standardContextual"/>
        </w:rPr>
      </w:pPr>
      <w:r w:rsidRPr="002D34E8">
        <w:rPr>
          <w:rFonts w:cs="Times New Roman"/>
          <w:kern w:val="2"/>
          <w:szCs w:val="24"/>
          <w14:ligatures w14:val="standardContextual"/>
        </w:rPr>
        <w:t>„</w:t>
      </w:r>
      <w:r w:rsidRPr="002D34E8">
        <w:rPr>
          <w:rFonts w:cs="Times New Roman"/>
          <w:b/>
          <w:bCs/>
          <w:kern w:val="2"/>
          <w:szCs w:val="24"/>
          <w14:ligatures w14:val="standardContextual"/>
        </w:rPr>
        <w:t xml:space="preserve">§ 453¹. Nõuded </w:t>
      </w:r>
      <w:r w:rsidR="003100BB" w:rsidRPr="002D34E8">
        <w:rPr>
          <w:rFonts w:cs="Times New Roman"/>
          <w:b/>
          <w:bCs/>
          <w:kern w:val="2"/>
          <w:szCs w:val="24"/>
          <w14:ligatures w14:val="standardContextual"/>
        </w:rPr>
        <w:t xml:space="preserve">tegevusloata </w:t>
      </w:r>
      <w:r w:rsidRPr="002D34E8">
        <w:rPr>
          <w:rFonts w:cs="Times New Roman"/>
          <w:b/>
          <w:bCs/>
          <w:kern w:val="2"/>
          <w:szCs w:val="24"/>
          <w14:ligatures w14:val="standardContextual"/>
        </w:rPr>
        <w:t>väikefondi valitseja</w:t>
      </w:r>
      <w:r w:rsidR="00391E90" w:rsidRPr="002D34E8">
        <w:rPr>
          <w:rFonts w:cs="Times New Roman"/>
          <w:b/>
          <w:bCs/>
          <w:kern w:val="2"/>
          <w:szCs w:val="24"/>
          <w14:ligatures w14:val="standardContextual"/>
        </w:rPr>
        <w:t>le ja tema</w:t>
      </w:r>
      <w:r w:rsidRPr="002D34E8">
        <w:rPr>
          <w:rFonts w:cs="Times New Roman"/>
          <w:b/>
          <w:bCs/>
          <w:kern w:val="2"/>
          <w:szCs w:val="24"/>
          <w14:ligatures w14:val="standardContextual"/>
        </w:rPr>
        <w:t xml:space="preserve"> tegevusele </w:t>
      </w:r>
    </w:p>
    <w:p w14:paraId="474E9E64" w14:textId="77777777" w:rsidR="001B4E95" w:rsidRPr="002D34E8" w:rsidRDefault="001B4E95" w:rsidP="00743FBC">
      <w:pPr>
        <w:spacing w:after="0" w:line="240" w:lineRule="auto"/>
        <w:jc w:val="both"/>
        <w:rPr>
          <w:rFonts w:cs="Times New Roman"/>
          <w:kern w:val="2"/>
          <w:szCs w:val="24"/>
          <w14:ligatures w14:val="standardContextual"/>
        </w:rPr>
      </w:pPr>
    </w:p>
    <w:p w14:paraId="64DA11AF" w14:textId="445BE51A" w:rsidR="001B4E95" w:rsidRPr="002D34E8" w:rsidRDefault="001B4E95" w:rsidP="00743FBC">
      <w:pPr>
        <w:spacing w:after="0" w:line="240" w:lineRule="auto"/>
        <w:jc w:val="both"/>
        <w:rPr>
          <w:rFonts w:cs="Times New Roman"/>
          <w:kern w:val="2"/>
          <w:szCs w:val="24"/>
          <w14:ligatures w14:val="standardContextual"/>
        </w:rPr>
      </w:pPr>
      <w:bookmarkStart w:id="281" w:name="_Hlk150934720"/>
      <w:r w:rsidRPr="002D34E8">
        <w:rPr>
          <w:rFonts w:cs="Times New Roman"/>
          <w:kern w:val="2"/>
          <w:szCs w:val="24"/>
          <w14:ligatures w14:val="standardContextual"/>
        </w:rPr>
        <w:t>(1)</w:t>
      </w:r>
      <w:r w:rsidR="00DA459F" w:rsidRPr="002D34E8">
        <w:rPr>
          <w:rFonts w:cs="Times New Roman"/>
          <w:kern w:val="2"/>
          <w:szCs w:val="24"/>
          <w14:ligatures w14:val="standardContextual"/>
        </w:rPr>
        <w:t> </w:t>
      </w:r>
      <w:r w:rsidRPr="002D34E8">
        <w:rPr>
          <w:rFonts w:cs="Times New Roman"/>
          <w:kern w:val="2"/>
          <w:szCs w:val="24"/>
          <w14:ligatures w14:val="standardContextual"/>
        </w:rPr>
        <w:t>Väikefondi valitseja aktsia- või osakapital peab olema vähemalt 25</w:t>
      </w:r>
      <w:r w:rsidR="00DA459F" w:rsidRPr="002D34E8">
        <w:rPr>
          <w:rFonts w:cs="Times New Roman"/>
          <w:kern w:val="2"/>
          <w:szCs w:val="24"/>
          <w14:ligatures w14:val="standardContextual"/>
        </w:rPr>
        <w:t> </w:t>
      </w:r>
      <w:r w:rsidRPr="002D34E8">
        <w:rPr>
          <w:rFonts w:cs="Times New Roman"/>
          <w:kern w:val="2"/>
          <w:szCs w:val="24"/>
          <w14:ligatures w14:val="standardContextual"/>
        </w:rPr>
        <w:t>000</w:t>
      </w:r>
      <w:r w:rsidR="00DA459F" w:rsidRPr="002D34E8">
        <w:rPr>
          <w:rFonts w:cs="Times New Roman"/>
          <w:kern w:val="2"/>
          <w:szCs w:val="24"/>
          <w14:ligatures w14:val="standardContextual"/>
        </w:rPr>
        <w:t> </w:t>
      </w:r>
      <w:r w:rsidRPr="002D34E8">
        <w:rPr>
          <w:rFonts w:cs="Times New Roman"/>
          <w:kern w:val="2"/>
          <w:szCs w:val="24"/>
          <w14:ligatures w14:val="standardContextual"/>
        </w:rPr>
        <w:t xml:space="preserve">eurot ja olema </w:t>
      </w:r>
      <w:r w:rsidR="001242F1" w:rsidRPr="002D34E8">
        <w:rPr>
          <w:rFonts w:cs="Times New Roman"/>
          <w:kern w:val="2"/>
          <w:szCs w:val="24"/>
          <w14:ligatures w14:val="standardContextual"/>
        </w:rPr>
        <w:t xml:space="preserve">väikefondi valitseja asutamisel </w:t>
      </w:r>
      <w:r w:rsidRPr="002D34E8">
        <w:rPr>
          <w:rFonts w:cs="Times New Roman"/>
          <w:kern w:val="2"/>
          <w:szCs w:val="24"/>
          <w14:ligatures w14:val="standardContextual"/>
        </w:rPr>
        <w:t>tasutud rahalise sissemaksena.</w:t>
      </w:r>
    </w:p>
    <w:bookmarkEnd w:id="281"/>
    <w:p w14:paraId="7621809A" w14:textId="77777777" w:rsidR="001F08DB" w:rsidRPr="002D34E8" w:rsidRDefault="001F08DB" w:rsidP="00743FBC">
      <w:pPr>
        <w:spacing w:after="0" w:line="240" w:lineRule="auto"/>
        <w:jc w:val="both"/>
        <w:rPr>
          <w:rFonts w:cs="Times New Roman"/>
          <w:kern w:val="2"/>
          <w:szCs w:val="24"/>
          <w14:ligatures w14:val="standardContextual"/>
        </w:rPr>
      </w:pPr>
    </w:p>
    <w:p w14:paraId="1CE5620F" w14:textId="5EEAE096" w:rsidR="001B4E95" w:rsidRPr="002D34E8" w:rsidRDefault="001B4E95"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t>(2)</w:t>
      </w:r>
      <w:r w:rsidR="00DA459F" w:rsidRPr="002D34E8">
        <w:rPr>
          <w:rFonts w:cs="Times New Roman"/>
          <w:kern w:val="2"/>
          <w:szCs w:val="24"/>
          <w14:ligatures w14:val="standardContextual"/>
        </w:rPr>
        <w:t> </w:t>
      </w:r>
      <w:r w:rsidRPr="002D34E8">
        <w:rPr>
          <w:rFonts w:cs="Times New Roman"/>
          <w:kern w:val="2"/>
          <w:szCs w:val="24"/>
          <w14:ligatures w14:val="standardContextual"/>
        </w:rPr>
        <w:t xml:space="preserve">Väikefondi valitseja esitab Finantsinspektsioonile regulaarselt teavet vastavalt käesoleva seaduse §-s 454 sätestatule. </w:t>
      </w:r>
    </w:p>
    <w:p w14:paraId="71B08AE5" w14:textId="257EF317" w:rsidR="001B4E95" w:rsidRPr="002D34E8" w:rsidRDefault="001B4E95" w:rsidP="00743FBC">
      <w:pPr>
        <w:spacing w:after="0" w:line="240" w:lineRule="auto"/>
        <w:jc w:val="both"/>
        <w:rPr>
          <w:rFonts w:cs="Times New Roman"/>
          <w:kern w:val="2"/>
          <w:szCs w:val="24"/>
          <w14:ligatures w14:val="standardContextual"/>
        </w:rPr>
      </w:pPr>
    </w:p>
    <w:p w14:paraId="5930F8B6" w14:textId="6F4970C2" w:rsidR="001B4E95" w:rsidRPr="002D34E8" w:rsidRDefault="001B4E95"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t>(</w:t>
      </w:r>
      <w:r w:rsidR="00DA1C22" w:rsidRPr="002D34E8">
        <w:rPr>
          <w:rFonts w:cs="Times New Roman"/>
          <w:kern w:val="2"/>
          <w:szCs w:val="24"/>
          <w14:ligatures w14:val="standardContextual"/>
        </w:rPr>
        <w:t>3</w:t>
      </w:r>
      <w:r w:rsidRPr="002D34E8">
        <w:rPr>
          <w:rFonts w:cs="Times New Roman"/>
          <w:kern w:val="2"/>
          <w:szCs w:val="24"/>
          <w14:ligatures w14:val="standardContextual"/>
        </w:rPr>
        <w:t>)</w:t>
      </w:r>
      <w:r w:rsidR="00DA459F" w:rsidRPr="002D34E8">
        <w:rPr>
          <w:rFonts w:cs="Times New Roman"/>
          <w:kern w:val="2"/>
          <w:szCs w:val="24"/>
          <w14:ligatures w14:val="standardContextual"/>
        </w:rPr>
        <w:t> </w:t>
      </w:r>
      <w:r w:rsidRPr="002D34E8">
        <w:rPr>
          <w:rFonts w:cs="Times New Roman"/>
          <w:kern w:val="2"/>
          <w:szCs w:val="24"/>
          <w14:ligatures w14:val="standardContextual"/>
        </w:rPr>
        <w:t>Väikefondi valitseja võib enda valitsetavate fondide kohta reklaami avaldada üksnes tingimusel, et see sisaldab ka teavet</w:t>
      </w:r>
      <w:r w:rsidR="001D491F" w:rsidRPr="002D34E8">
        <w:rPr>
          <w:rFonts w:cs="Times New Roman"/>
          <w:kern w:val="2"/>
          <w:szCs w:val="24"/>
          <w14:ligatures w14:val="standardContextual"/>
        </w:rPr>
        <w:t xml:space="preserve"> asjaolude kohta, et</w:t>
      </w:r>
      <w:r w:rsidR="001F08DB" w:rsidRPr="002D34E8">
        <w:rPr>
          <w:rFonts w:cs="Times New Roman"/>
          <w:kern w:val="2"/>
          <w:szCs w:val="24"/>
          <w14:ligatures w14:val="standardContextual"/>
        </w:rPr>
        <w:t xml:space="preserve"> </w:t>
      </w:r>
      <w:r w:rsidRPr="002D34E8">
        <w:rPr>
          <w:rFonts w:cs="Times New Roman"/>
          <w:kern w:val="2"/>
          <w:szCs w:val="24"/>
          <w14:ligatures w14:val="standardContextual"/>
        </w:rPr>
        <w:t>väikefondi valitseja tegutseb registreeringu alusel ja ei oma fondivalitseja ega väikefondi valitseja tegevusluba ning Finantsinspektsioon ei teosta tema tegevuse üle järelevalvet</w:t>
      </w:r>
      <w:r w:rsidR="001D491F" w:rsidRPr="002D34E8">
        <w:rPr>
          <w:rFonts w:cs="Times New Roman"/>
          <w:kern w:val="2"/>
          <w:szCs w:val="24"/>
          <w14:ligatures w14:val="standardContextual"/>
        </w:rPr>
        <w:t>.</w:t>
      </w:r>
      <w:r w:rsidRPr="002D34E8">
        <w:rPr>
          <w:rFonts w:cs="Times New Roman"/>
          <w:kern w:val="2"/>
          <w:szCs w:val="24"/>
          <w14:ligatures w14:val="standardContextual"/>
        </w:rPr>
        <w:t xml:space="preserve"> </w:t>
      </w:r>
    </w:p>
    <w:p w14:paraId="272EF6E8" w14:textId="24CC4B9E" w:rsidR="001B4E95" w:rsidRPr="002D34E8" w:rsidRDefault="001B4E95" w:rsidP="00743FBC">
      <w:pPr>
        <w:spacing w:after="0" w:line="240" w:lineRule="auto"/>
        <w:jc w:val="both"/>
        <w:rPr>
          <w:rFonts w:cs="Times New Roman"/>
          <w:kern w:val="2"/>
          <w:szCs w:val="24"/>
          <w14:ligatures w14:val="standardContextual"/>
        </w:rPr>
      </w:pPr>
    </w:p>
    <w:p w14:paraId="110377F4" w14:textId="4AB67E17" w:rsidR="001B4E95" w:rsidRPr="002D34E8" w:rsidRDefault="001B4E95"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lastRenderedPageBreak/>
        <w:t>(</w:t>
      </w:r>
      <w:r w:rsidR="00DA1C22" w:rsidRPr="002D34E8">
        <w:rPr>
          <w:rFonts w:cs="Times New Roman"/>
          <w:kern w:val="2"/>
          <w:szCs w:val="24"/>
          <w14:ligatures w14:val="standardContextual"/>
        </w:rPr>
        <w:t>4</w:t>
      </w:r>
      <w:r w:rsidRPr="002D34E8">
        <w:rPr>
          <w:rFonts w:cs="Times New Roman"/>
          <w:kern w:val="2"/>
          <w:szCs w:val="24"/>
          <w14:ligatures w14:val="standardContextual"/>
        </w:rPr>
        <w:t>)</w:t>
      </w:r>
      <w:r w:rsidR="00DA459F" w:rsidRPr="002D34E8">
        <w:rPr>
          <w:rFonts w:cs="Times New Roman"/>
          <w:kern w:val="2"/>
          <w:szCs w:val="24"/>
          <w14:ligatures w14:val="standardContextual"/>
        </w:rPr>
        <w:t> </w:t>
      </w:r>
      <w:r w:rsidRPr="002D34E8">
        <w:rPr>
          <w:rFonts w:cs="Times New Roman"/>
          <w:kern w:val="2"/>
          <w:szCs w:val="24"/>
          <w14:ligatures w14:val="standardContextual"/>
        </w:rPr>
        <w:t xml:space="preserve">Väikefondi valitseja teavitab viivitamata Finantsinspektsiooni oma kontaktandmete, juhatuse liikmete, aktsionäride või osanike struktuuri ja põhikirja või muu samaväärse dokumendi muutumisest ning esitab vastavad andmed või dokumendid. </w:t>
      </w:r>
    </w:p>
    <w:p w14:paraId="4D1D7693" w14:textId="77777777" w:rsidR="001B4E95" w:rsidRPr="002D34E8" w:rsidRDefault="001B4E95" w:rsidP="00743FBC">
      <w:pPr>
        <w:spacing w:after="0" w:line="240" w:lineRule="auto"/>
        <w:jc w:val="both"/>
        <w:rPr>
          <w:rFonts w:cs="Times New Roman"/>
          <w:kern w:val="2"/>
          <w:szCs w:val="24"/>
          <w14:ligatures w14:val="standardContextual"/>
        </w:rPr>
      </w:pPr>
    </w:p>
    <w:p w14:paraId="7E5AC24F" w14:textId="77777777" w:rsidR="001B4E95" w:rsidRPr="002D34E8" w:rsidRDefault="001B4E95" w:rsidP="00743FBC">
      <w:pPr>
        <w:spacing w:after="0" w:line="240" w:lineRule="auto"/>
        <w:jc w:val="both"/>
        <w:rPr>
          <w:rFonts w:cs="Times New Roman"/>
          <w:b/>
          <w:bCs/>
          <w:kern w:val="2"/>
          <w:szCs w:val="24"/>
          <w14:ligatures w14:val="standardContextual"/>
        </w:rPr>
      </w:pPr>
      <w:r w:rsidRPr="002D34E8">
        <w:rPr>
          <w:rFonts w:cs="Times New Roman"/>
          <w:b/>
          <w:bCs/>
          <w:kern w:val="2"/>
          <w:szCs w:val="24"/>
          <w14:ligatures w14:val="standardContextual"/>
        </w:rPr>
        <w:t xml:space="preserve">§ 453². Tegevusloata väikefondi valitseja registrist kustutamine </w:t>
      </w:r>
    </w:p>
    <w:p w14:paraId="22589F43" w14:textId="77777777" w:rsidR="001B4E95" w:rsidRPr="002D34E8" w:rsidRDefault="001B4E95" w:rsidP="00743FBC">
      <w:pPr>
        <w:spacing w:after="0" w:line="240" w:lineRule="auto"/>
        <w:jc w:val="both"/>
        <w:rPr>
          <w:rFonts w:cs="Times New Roman"/>
          <w:kern w:val="2"/>
          <w:szCs w:val="24"/>
          <w14:ligatures w14:val="standardContextual"/>
        </w:rPr>
      </w:pPr>
    </w:p>
    <w:p w14:paraId="7ADD59E4" w14:textId="4DF8FBEC" w:rsidR="001B4E95" w:rsidRPr="002D34E8" w:rsidRDefault="001B4E95"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t xml:space="preserve">(1) Väikefondi valitseja teavitab viivitamata Finantsinspektsiooni väikefondi valitsejana tegutsemise </w:t>
      </w:r>
      <w:r w:rsidRPr="009D24F9">
        <w:rPr>
          <w:rFonts w:cs="Times New Roman"/>
          <w:kern w:val="2"/>
          <w:szCs w:val="24"/>
          <w:highlight w:val="yellow"/>
          <w14:ligatures w14:val="standardContextual"/>
          <w:rPrChange w:id="282" w:author="Iivika Sale" w:date="2024-01-18T16:07:00Z">
            <w:rPr>
              <w:rFonts w:cs="Times New Roman"/>
              <w:kern w:val="2"/>
              <w:szCs w:val="24"/>
              <w14:ligatures w14:val="standardContextual"/>
            </w:rPr>
          </w:rPrChange>
        </w:rPr>
        <w:t>lõpetamisest</w:t>
      </w:r>
      <w:r w:rsidRPr="002D34E8">
        <w:rPr>
          <w:rFonts w:cs="Times New Roman"/>
          <w:kern w:val="2"/>
          <w:szCs w:val="24"/>
          <w14:ligatures w14:val="standardContextual"/>
        </w:rPr>
        <w:t xml:space="preserve"> või </w:t>
      </w:r>
      <w:r w:rsidR="00F72A27" w:rsidRPr="002D34E8">
        <w:rPr>
          <w:rFonts w:cs="Times New Roman"/>
          <w:kern w:val="2"/>
          <w:szCs w:val="24"/>
          <w14:ligatures w14:val="standardContextual"/>
        </w:rPr>
        <w:t xml:space="preserve">juhul, </w:t>
      </w:r>
      <w:r w:rsidRPr="002D34E8">
        <w:rPr>
          <w:rFonts w:cs="Times New Roman"/>
          <w:kern w:val="2"/>
          <w:szCs w:val="24"/>
          <w14:ligatures w14:val="standardContextual"/>
        </w:rPr>
        <w:t>kui ta ei ole kuue kuu jooksul registreerimisest arvates alustanud fondi valitsemist</w:t>
      </w:r>
      <w:r w:rsidR="00F72A27" w:rsidRPr="002D34E8">
        <w:rPr>
          <w:rFonts w:cs="Times New Roman"/>
          <w:kern w:val="2"/>
          <w:szCs w:val="24"/>
          <w14:ligatures w14:val="standardContextual"/>
        </w:rPr>
        <w:t>,</w:t>
      </w:r>
      <w:r w:rsidRPr="002D34E8">
        <w:rPr>
          <w:rFonts w:cs="Times New Roman"/>
          <w:kern w:val="2"/>
          <w:szCs w:val="24"/>
          <w14:ligatures w14:val="standardContextual"/>
        </w:rPr>
        <w:t xml:space="preserve"> ning esitab seda kinnitavad andmed. </w:t>
      </w:r>
    </w:p>
    <w:p w14:paraId="21347AEB" w14:textId="77777777" w:rsidR="001B4E95" w:rsidRPr="002D34E8" w:rsidRDefault="001B4E95" w:rsidP="00743FBC">
      <w:pPr>
        <w:spacing w:after="0" w:line="240" w:lineRule="auto"/>
        <w:jc w:val="both"/>
        <w:rPr>
          <w:rFonts w:cs="Times New Roman"/>
          <w:kern w:val="2"/>
          <w:szCs w:val="24"/>
          <w14:ligatures w14:val="standardContextual"/>
        </w:rPr>
      </w:pPr>
    </w:p>
    <w:p w14:paraId="18CE7026" w14:textId="3C552084" w:rsidR="001B4E95" w:rsidRPr="002D34E8" w:rsidRDefault="001B4E95"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t xml:space="preserve">(2) </w:t>
      </w:r>
      <w:r w:rsidR="0077511F" w:rsidRPr="002D34E8">
        <w:rPr>
          <w:rFonts w:cs="Times New Roman"/>
          <w:kern w:val="2"/>
          <w:szCs w:val="24"/>
          <w14:ligatures w14:val="standardContextual"/>
        </w:rPr>
        <w:t>Väikefondi</w:t>
      </w:r>
      <w:r w:rsidR="00E122C5" w:rsidRPr="002D34E8">
        <w:rPr>
          <w:rFonts w:cs="Times New Roman"/>
          <w:kern w:val="2"/>
          <w:szCs w:val="24"/>
          <w14:ligatures w14:val="standardContextual"/>
        </w:rPr>
        <w:t xml:space="preserve"> </w:t>
      </w:r>
      <w:r w:rsidR="0077511F" w:rsidRPr="002D34E8">
        <w:rPr>
          <w:rFonts w:cs="Times New Roman"/>
          <w:kern w:val="2"/>
          <w:szCs w:val="24"/>
          <w14:ligatures w14:val="standardContextual"/>
        </w:rPr>
        <w:t xml:space="preserve">valitseja </w:t>
      </w:r>
      <w:r w:rsidR="0077511F" w:rsidRPr="009D24F9">
        <w:rPr>
          <w:rFonts w:cs="Times New Roman"/>
          <w:kern w:val="2"/>
          <w:szCs w:val="24"/>
          <w:highlight w:val="yellow"/>
          <w14:ligatures w14:val="standardContextual"/>
          <w:rPrChange w:id="283" w:author="Iivika Sale" w:date="2024-01-18T16:08:00Z">
            <w:rPr>
              <w:rFonts w:cs="Times New Roman"/>
              <w:kern w:val="2"/>
              <w:szCs w:val="24"/>
              <w14:ligatures w14:val="standardContextual"/>
            </w:rPr>
          </w:rPrChange>
        </w:rPr>
        <w:t>lõppemisel</w:t>
      </w:r>
      <w:r w:rsidR="0077511F" w:rsidRPr="002D34E8">
        <w:rPr>
          <w:rFonts w:cs="Times New Roman"/>
          <w:kern w:val="2"/>
          <w:szCs w:val="24"/>
          <w14:ligatures w14:val="standardContextual"/>
        </w:rPr>
        <w:t xml:space="preserve"> kustutab</w:t>
      </w:r>
      <w:r w:rsidR="00F80094" w:rsidRPr="002D34E8">
        <w:rPr>
          <w:rFonts w:cs="Times New Roman"/>
          <w:kern w:val="2"/>
          <w:szCs w:val="24"/>
          <w14:ligatures w14:val="standardContextual"/>
        </w:rPr>
        <w:t xml:space="preserve"> </w:t>
      </w:r>
      <w:r w:rsidRPr="002D34E8">
        <w:rPr>
          <w:rFonts w:cs="Times New Roman"/>
          <w:kern w:val="2"/>
          <w:szCs w:val="24"/>
          <w14:ligatures w14:val="standardContextual"/>
        </w:rPr>
        <w:t>Finantsinspektsioon väikefondi valitseja registrist</w:t>
      </w:r>
      <w:r w:rsidR="00F80094" w:rsidRPr="002D34E8">
        <w:rPr>
          <w:rFonts w:cs="Times New Roman"/>
          <w:kern w:val="2"/>
          <w:szCs w:val="24"/>
          <w14:ligatures w14:val="standardContextual"/>
        </w:rPr>
        <w:t>.</w:t>
      </w:r>
      <w:r w:rsidRPr="002D34E8">
        <w:rPr>
          <w:rFonts w:cs="Times New Roman"/>
          <w:kern w:val="2"/>
          <w:szCs w:val="24"/>
          <w14:ligatures w14:val="standardContextual"/>
        </w:rPr>
        <w:t xml:space="preserve"> </w:t>
      </w:r>
    </w:p>
    <w:p w14:paraId="7C9E7A75" w14:textId="77777777" w:rsidR="009B22DC" w:rsidRPr="002D34E8" w:rsidRDefault="009B22DC" w:rsidP="00743FBC">
      <w:pPr>
        <w:spacing w:after="0" w:line="240" w:lineRule="auto"/>
        <w:jc w:val="both"/>
        <w:rPr>
          <w:rFonts w:cs="Times New Roman"/>
          <w:kern w:val="2"/>
          <w:szCs w:val="24"/>
          <w14:ligatures w14:val="standardContextual"/>
        </w:rPr>
      </w:pPr>
    </w:p>
    <w:p w14:paraId="41880334" w14:textId="28CD4E02" w:rsidR="001B4E95" w:rsidRPr="002D34E8" w:rsidRDefault="001B4E95"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t>(</w:t>
      </w:r>
      <w:r w:rsidR="0077511F" w:rsidRPr="002D34E8">
        <w:rPr>
          <w:rFonts w:cs="Times New Roman"/>
          <w:kern w:val="2"/>
          <w:szCs w:val="24"/>
          <w14:ligatures w14:val="standardContextual"/>
        </w:rPr>
        <w:t>3</w:t>
      </w:r>
      <w:r w:rsidRPr="002D34E8">
        <w:rPr>
          <w:rFonts w:cs="Times New Roman"/>
          <w:kern w:val="2"/>
          <w:szCs w:val="24"/>
          <w14:ligatures w14:val="standardContextual"/>
        </w:rPr>
        <w:t xml:space="preserve">) Finantsinspektsioon võib väikefondi valitseja registrist kustutada, kui: </w:t>
      </w:r>
    </w:p>
    <w:p w14:paraId="19EFCB9E" w14:textId="77777777" w:rsidR="001B4E95" w:rsidRPr="002D34E8" w:rsidRDefault="001B4E95"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t xml:space="preserve">1) väikefondi valitseja ei ole kuue kuu jooksul tema registreerimisest arvates alustanud fondi valitsemist; </w:t>
      </w:r>
    </w:p>
    <w:p w14:paraId="1F632B31" w14:textId="40D9225F" w:rsidR="001B4E95" w:rsidRPr="002D34E8" w:rsidRDefault="001B4E95"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t>2)</w:t>
      </w:r>
      <w:r w:rsidR="00DA459F" w:rsidRPr="002D34E8">
        <w:rPr>
          <w:rFonts w:cs="Times New Roman"/>
          <w:kern w:val="2"/>
          <w:szCs w:val="24"/>
          <w14:ligatures w14:val="standardContextual"/>
        </w:rPr>
        <w:t> </w:t>
      </w:r>
      <w:r w:rsidRPr="002D34E8">
        <w:rPr>
          <w:rFonts w:cs="Times New Roman"/>
          <w:kern w:val="2"/>
          <w:szCs w:val="24"/>
          <w14:ligatures w14:val="standardContextual"/>
        </w:rPr>
        <w:t>registreeringu taotlemisel on Finantsinspektsioonile esitatud ebaõigeid, eksitavaid või puudulikke andmeid, mi</w:t>
      </w:r>
      <w:r w:rsidR="001D491F" w:rsidRPr="002D34E8">
        <w:rPr>
          <w:rFonts w:cs="Times New Roman"/>
          <w:kern w:val="2"/>
          <w:szCs w:val="24"/>
          <w14:ligatures w14:val="standardContextual"/>
        </w:rPr>
        <w:t>s</w:t>
      </w:r>
      <w:r w:rsidRPr="002D34E8">
        <w:rPr>
          <w:rFonts w:cs="Times New Roman"/>
          <w:kern w:val="2"/>
          <w:szCs w:val="24"/>
          <w14:ligatures w14:val="standardContextual"/>
        </w:rPr>
        <w:t xml:space="preserve"> registreerimise otsustamisel</w:t>
      </w:r>
      <w:r w:rsidR="001D491F" w:rsidRPr="002D34E8">
        <w:rPr>
          <w:rFonts w:cs="Times New Roman"/>
          <w:kern w:val="2"/>
          <w:szCs w:val="24"/>
          <w14:ligatures w14:val="standardContextual"/>
        </w:rPr>
        <w:t xml:space="preserve"> omasid</w:t>
      </w:r>
      <w:r w:rsidRPr="002D34E8">
        <w:rPr>
          <w:rFonts w:cs="Times New Roman"/>
          <w:kern w:val="2"/>
          <w:szCs w:val="24"/>
          <w14:ligatures w14:val="standardContextual"/>
        </w:rPr>
        <w:t xml:space="preserve"> tähendus</w:t>
      </w:r>
      <w:r w:rsidR="001D491F" w:rsidRPr="002D34E8">
        <w:rPr>
          <w:rFonts w:cs="Times New Roman"/>
          <w:kern w:val="2"/>
          <w:szCs w:val="24"/>
          <w14:ligatures w14:val="standardContextual"/>
        </w:rPr>
        <w:t>t</w:t>
      </w:r>
      <w:r w:rsidRPr="002D34E8">
        <w:rPr>
          <w:rFonts w:cs="Times New Roman"/>
          <w:kern w:val="2"/>
          <w:szCs w:val="24"/>
          <w14:ligatures w14:val="standardContextual"/>
        </w:rPr>
        <w:t xml:space="preserve">; </w:t>
      </w:r>
    </w:p>
    <w:p w14:paraId="3A7CB285" w14:textId="77777777" w:rsidR="001B4E95" w:rsidRPr="002D34E8" w:rsidRDefault="001B4E95"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t xml:space="preserve">3) väikefondi valitseja avaldab oma tegevuse või tegutsemise õiguse kohta </w:t>
      </w:r>
      <w:commentRangeStart w:id="284"/>
      <w:r w:rsidRPr="002D34E8">
        <w:rPr>
          <w:strike/>
          <w:kern w:val="2"/>
          <w14:ligatures w14:val="standardContextual"/>
        </w:rPr>
        <w:t xml:space="preserve">oluliselt </w:t>
      </w:r>
      <w:commentRangeEnd w:id="284"/>
      <w:r w:rsidR="00DA459F" w:rsidRPr="002D34E8">
        <w:rPr>
          <w:rStyle w:val="Kommentaariviide"/>
        </w:rPr>
        <w:commentReference w:id="284"/>
      </w:r>
      <w:r w:rsidRPr="002D34E8">
        <w:rPr>
          <w:kern w:val="2"/>
          <w14:ligatures w14:val="standardContextual"/>
        </w:rPr>
        <w:t>ebaõigeid või eksitavaid andmeid või reklaami</w:t>
      </w:r>
      <w:r w:rsidRPr="002D34E8">
        <w:rPr>
          <w:rFonts w:cs="Times New Roman"/>
          <w:kern w:val="2"/>
          <w:szCs w:val="24"/>
          <w14:ligatures w14:val="standardContextual"/>
        </w:rPr>
        <w:t xml:space="preserve">; </w:t>
      </w:r>
    </w:p>
    <w:p w14:paraId="5CD9693D" w14:textId="77777777" w:rsidR="001B4E95" w:rsidRPr="002D34E8" w:rsidRDefault="001B4E95"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t xml:space="preserve">4) väikefondi valitseja on toime pannud rahapesualase rikkumise või rikub õigusaktiga kehtestatud rahapesu ja terrorismi rahastamise tõkestamise korda; </w:t>
      </w:r>
    </w:p>
    <w:p w14:paraId="1BA72998" w14:textId="557E2D9D" w:rsidR="001B4E95" w:rsidRPr="002D34E8" w:rsidRDefault="001B4E95"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t xml:space="preserve">5) esinevad käesoleva seaduse § 453 lõikes </w:t>
      </w:r>
      <w:r w:rsidR="00E9266A" w:rsidRPr="002D34E8">
        <w:rPr>
          <w:rFonts w:cs="Times New Roman"/>
          <w:kern w:val="2"/>
          <w:szCs w:val="24"/>
          <w14:ligatures w14:val="standardContextual"/>
        </w:rPr>
        <w:t>9</w:t>
      </w:r>
      <w:r w:rsidRPr="002D34E8">
        <w:rPr>
          <w:rFonts w:cs="Times New Roman"/>
          <w:kern w:val="2"/>
          <w:szCs w:val="24"/>
          <w14:ligatures w14:val="standardContextual"/>
        </w:rPr>
        <w:t xml:space="preserve"> sätestatud alused; </w:t>
      </w:r>
    </w:p>
    <w:p w14:paraId="76F37D4A" w14:textId="23923AE1" w:rsidR="001B4E95" w:rsidRPr="002D34E8" w:rsidRDefault="001B4E95"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t>6) väikefondi valitseja ei ole esitanud käesoleva seaduse §-s 454 ette nähtud teavet tähta</w:t>
      </w:r>
      <w:r w:rsidR="00994898" w:rsidRPr="002D34E8">
        <w:rPr>
          <w:rFonts w:cs="Times New Roman"/>
          <w:kern w:val="2"/>
          <w:szCs w:val="24"/>
          <w14:ligatures w14:val="standardContextual"/>
        </w:rPr>
        <w:t>jaks</w:t>
      </w:r>
      <w:r w:rsidRPr="002D34E8">
        <w:rPr>
          <w:rFonts w:cs="Times New Roman"/>
          <w:kern w:val="2"/>
          <w:szCs w:val="24"/>
          <w14:ligatures w14:val="standardContextual"/>
        </w:rPr>
        <w:t xml:space="preserve">. </w:t>
      </w:r>
    </w:p>
    <w:p w14:paraId="1CD6C614" w14:textId="77777777" w:rsidR="001B4E95" w:rsidRPr="002D34E8" w:rsidRDefault="001B4E95" w:rsidP="00743FBC">
      <w:pPr>
        <w:spacing w:after="0" w:line="240" w:lineRule="auto"/>
        <w:jc w:val="both"/>
        <w:rPr>
          <w:rFonts w:cs="Times New Roman"/>
          <w:kern w:val="2"/>
          <w:szCs w:val="24"/>
          <w14:ligatures w14:val="standardContextual"/>
        </w:rPr>
      </w:pPr>
    </w:p>
    <w:p w14:paraId="761A6E40" w14:textId="271C0C3A" w:rsidR="001B4E95" w:rsidRPr="002D34E8" w:rsidRDefault="001B4E95"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t>(</w:t>
      </w:r>
      <w:r w:rsidR="002542CC" w:rsidRPr="002D34E8">
        <w:rPr>
          <w:rFonts w:cs="Times New Roman"/>
          <w:kern w:val="2"/>
          <w:szCs w:val="24"/>
          <w14:ligatures w14:val="standardContextual"/>
        </w:rPr>
        <w:t>4</w:t>
      </w:r>
      <w:r w:rsidRPr="002D34E8">
        <w:rPr>
          <w:rFonts w:cs="Times New Roman"/>
          <w:kern w:val="2"/>
          <w:szCs w:val="24"/>
          <w14:ligatures w14:val="standardContextual"/>
        </w:rPr>
        <w:t>)</w:t>
      </w:r>
      <w:r w:rsidR="00DA459F" w:rsidRPr="002D34E8">
        <w:rPr>
          <w:rFonts w:cs="Times New Roman"/>
          <w:kern w:val="2"/>
          <w:szCs w:val="24"/>
          <w14:ligatures w14:val="standardContextual"/>
        </w:rPr>
        <w:t> </w:t>
      </w:r>
      <w:r w:rsidRPr="002D34E8">
        <w:rPr>
          <w:rFonts w:cs="Times New Roman"/>
          <w:kern w:val="2"/>
          <w:szCs w:val="24"/>
          <w14:ligatures w14:val="standardContextual"/>
        </w:rPr>
        <w:t>Väikefondi valitseja kustutatakse registrist Finantsinspektsiooni otsusega. Registrist kustutamise otsus toimeta</w:t>
      </w:r>
      <w:r w:rsidR="00B47416" w:rsidRPr="002D34E8">
        <w:rPr>
          <w:rFonts w:cs="Times New Roman"/>
          <w:kern w:val="2"/>
          <w:szCs w:val="24"/>
          <w14:ligatures w14:val="standardContextual"/>
        </w:rPr>
        <w:t>ta</w:t>
      </w:r>
      <w:r w:rsidRPr="002D34E8">
        <w:rPr>
          <w:rFonts w:cs="Times New Roman"/>
          <w:kern w:val="2"/>
          <w:szCs w:val="24"/>
          <w14:ligatures w14:val="standardContextual"/>
        </w:rPr>
        <w:t xml:space="preserve">kse viivitamata väikefondi valitsejale kätte. </w:t>
      </w:r>
    </w:p>
    <w:p w14:paraId="66567BA9" w14:textId="77777777" w:rsidR="001B4E95" w:rsidRPr="002D34E8" w:rsidRDefault="001B4E95" w:rsidP="00743FBC">
      <w:pPr>
        <w:spacing w:after="0" w:line="240" w:lineRule="auto"/>
        <w:jc w:val="both"/>
        <w:rPr>
          <w:rFonts w:cs="Times New Roman"/>
          <w:kern w:val="2"/>
          <w:szCs w:val="24"/>
          <w14:ligatures w14:val="standardContextual"/>
        </w:rPr>
      </w:pPr>
    </w:p>
    <w:p w14:paraId="6F047C84" w14:textId="3BC98BB0" w:rsidR="001B4E95" w:rsidRPr="002D34E8" w:rsidRDefault="001B4E95"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t>(</w:t>
      </w:r>
      <w:r w:rsidR="002542CC" w:rsidRPr="002D34E8">
        <w:rPr>
          <w:rFonts w:cs="Times New Roman"/>
          <w:kern w:val="2"/>
          <w:szCs w:val="24"/>
          <w14:ligatures w14:val="standardContextual"/>
        </w:rPr>
        <w:t>5</w:t>
      </w:r>
      <w:r w:rsidRPr="002D34E8">
        <w:rPr>
          <w:rFonts w:cs="Times New Roman"/>
          <w:kern w:val="2"/>
          <w:szCs w:val="24"/>
          <w14:ligatures w14:val="standardContextual"/>
        </w:rPr>
        <w:t>) P</w:t>
      </w:r>
      <w:r w:rsidR="00AF5090" w:rsidRPr="002D34E8">
        <w:rPr>
          <w:rFonts w:cs="Times New Roman"/>
          <w:kern w:val="2"/>
          <w:szCs w:val="24"/>
          <w14:ligatures w14:val="standardContextual"/>
        </w:rPr>
        <w:t>ärast</w:t>
      </w:r>
      <w:r w:rsidRPr="002D34E8">
        <w:rPr>
          <w:rFonts w:cs="Times New Roman"/>
          <w:kern w:val="2"/>
          <w:szCs w:val="24"/>
          <w14:ligatures w14:val="standardContextual"/>
        </w:rPr>
        <w:t xml:space="preserve"> registrist kustutamist peab väikefondi valitseja: </w:t>
      </w:r>
    </w:p>
    <w:p w14:paraId="1A29CA1E" w14:textId="027B241D" w:rsidR="001B4E95" w:rsidRPr="002D34E8" w:rsidRDefault="001B4E95"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t xml:space="preserve">1) lõpetama oma valitsetavate fondide aktsiate või osade väljalaskmise; </w:t>
      </w:r>
    </w:p>
    <w:p w14:paraId="503BA59B" w14:textId="77777777" w:rsidR="001B4E95" w:rsidRPr="002D34E8" w:rsidRDefault="001B4E95"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t xml:space="preserve">2) kahe kuu jooksul registrist kustutamisest arvates alustama fondide likvideerimist või andma nende valitsemise üle teisele fondivalitsejale, kellel on olemas selleks vajalik tegevusluba või registreering; </w:t>
      </w:r>
    </w:p>
    <w:p w14:paraId="1B4D1ACE" w14:textId="6542699C" w:rsidR="001B4E95" w:rsidRPr="002D34E8" w:rsidRDefault="001B4E95"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t>3) esitama</w:t>
      </w:r>
      <w:r w:rsidR="00A97790" w:rsidRPr="002D34E8">
        <w:rPr>
          <w:rFonts w:cs="Times New Roman"/>
          <w:kern w:val="2"/>
          <w:szCs w:val="24"/>
          <w14:ligatures w14:val="standardContextual"/>
        </w:rPr>
        <w:t xml:space="preserve"> viivitamata p</w:t>
      </w:r>
      <w:r w:rsidR="00C410EE" w:rsidRPr="002D34E8">
        <w:rPr>
          <w:rFonts w:cs="Times New Roman"/>
          <w:kern w:val="2"/>
          <w:szCs w:val="24"/>
          <w14:ligatures w14:val="standardContextual"/>
        </w:rPr>
        <w:t>ärast</w:t>
      </w:r>
      <w:r w:rsidR="00A97790" w:rsidRPr="002D34E8">
        <w:rPr>
          <w:rFonts w:cs="Times New Roman"/>
          <w:kern w:val="2"/>
          <w:szCs w:val="24"/>
          <w14:ligatures w14:val="standardContextual"/>
        </w:rPr>
        <w:t xml:space="preserve"> fondide likvideerimise protsessi alustamist</w:t>
      </w:r>
      <w:r w:rsidRPr="002D34E8">
        <w:rPr>
          <w:rFonts w:cs="Times New Roman"/>
          <w:kern w:val="2"/>
          <w:szCs w:val="24"/>
          <w14:ligatures w14:val="standardContextual"/>
        </w:rPr>
        <w:t xml:space="preserve"> Finantsinspektsioonile </w:t>
      </w:r>
      <w:r w:rsidR="00A97790" w:rsidRPr="002D34E8">
        <w:rPr>
          <w:rFonts w:cs="Times New Roman"/>
          <w:kern w:val="2"/>
          <w:szCs w:val="24"/>
          <w14:ligatures w14:val="standardContextual"/>
        </w:rPr>
        <w:t xml:space="preserve">sellekohase </w:t>
      </w:r>
      <w:r w:rsidRPr="002D34E8">
        <w:rPr>
          <w:rFonts w:cs="Times New Roman"/>
          <w:kern w:val="2"/>
          <w:szCs w:val="24"/>
          <w14:ligatures w14:val="standardContextual"/>
        </w:rPr>
        <w:t>teate</w:t>
      </w:r>
      <w:r w:rsidR="00F80094" w:rsidRPr="002D34E8">
        <w:rPr>
          <w:rFonts w:cs="Times New Roman"/>
          <w:kern w:val="2"/>
          <w:szCs w:val="24"/>
          <w14:ligatures w14:val="standardContextual"/>
        </w:rPr>
        <w:t xml:space="preserve"> </w:t>
      </w:r>
      <w:r w:rsidRPr="002D34E8">
        <w:rPr>
          <w:rFonts w:cs="Times New Roman"/>
          <w:kern w:val="2"/>
          <w:szCs w:val="24"/>
          <w14:ligatures w14:val="standardContextual"/>
        </w:rPr>
        <w:t xml:space="preserve">ning </w:t>
      </w:r>
      <w:r w:rsidR="007776BA" w:rsidRPr="002D34E8">
        <w:rPr>
          <w:rFonts w:cs="Times New Roman"/>
          <w:kern w:val="2"/>
          <w:szCs w:val="24"/>
          <w14:ligatures w14:val="standardContextual"/>
        </w:rPr>
        <w:t>kahe</w:t>
      </w:r>
      <w:r w:rsidR="00D93E32" w:rsidRPr="002D34E8">
        <w:rPr>
          <w:rFonts w:cs="Times New Roman"/>
          <w:kern w:val="2"/>
          <w:szCs w:val="24"/>
          <w14:ligatures w14:val="standardContextual"/>
        </w:rPr>
        <w:t xml:space="preserve"> kuu jooksul </w:t>
      </w:r>
      <w:r w:rsidRPr="002D34E8">
        <w:rPr>
          <w:rFonts w:cs="Times New Roman"/>
          <w:kern w:val="2"/>
          <w:szCs w:val="24"/>
          <w14:ligatures w14:val="standardContextual"/>
        </w:rPr>
        <w:t xml:space="preserve">pärast likvideerimise lõpetamist </w:t>
      </w:r>
      <w:r w:rsidR="007776BA" w:rsidRPr="002D34E8">
        <w:rPr>
          <w:rFonts w:cs="Times New Roman"/>
          <w:kern w:val="2"/>
          <w:szCs w:val="24"/>
          <w14:ligatures w14:val="standardContextual"/>
        </w:rPr>
        <w:t>ülevaate</w:t>
      </w:r>
      <w:r w:rsidRPr="002D34E8">
        <w:rPr>
          <w:rFonts w:cs="Times New Roman"/>
          <w:kern w:val="2"/>
          <w:szCs w:val="24"/>
          <w14:ligatures w14:val="standardContextual"/>
        </w:rPr>
        <w:t xml:space="preserve"> likvideerimise tulemuste kohta.“;</w:t>
      </w:r>
    </w:p>
    <w:p w14:paraId="79CA1FE2" w14:textId="55D2242B" w:rsidR="001B4E95" w:rsidRPr="002D34E8" w:rsidRDefault="001B4E95" w:rsidP="00743FBC">
      <w:pPr>
        <w:spacing w:after="0" w:line="240" w:lineRule="auto"/>
        <w:jc w:val="both"/>
        <w:rPr>
          <w:rFonts w:cs="Times New Roman"/>
          <w:kern w:val="2"/>
          <w:szCs w:val="24"/>
          <w14:ligatures w14:val="standardContextual"/>
        </w:rPr>
      </w:pPr>
    </w:p>
    <w:p w14:paraId="780A0F19" w14:textId="0BE10317" w:rsidR="001B4E95" w:rsidRPr="002D34E8" w:rsidRDefault="00137D47" w:rsidP="00743FBC">
      <w:pPr>
        <w:spacing w:after="0" w:line="240" w:lineRule="auto"/>
        <w:jc w:val="both"/>
        <w:rPr>
          <w:rFonts w:cs="Times New Roman"/>
          <w:kern w:val="2"/>
          <w:szCs w:val="24"/>
          <w14:ligatures w14:val="standardContextual"/>
        </w:rPr>
      </w:pPr>
      <w:r w:rsidRPr="002D34E8">
        <w:rPr>
          <w:rFonts w:cs="Times New Roman"/>
          <w:b/>
          <w:bCs/>
          <w:kern w:val="2"/>
          <w:szCs w:val="24"/>
          <w14:ligatures w14:val="standardContextual"/>
        </w:rPr>
        <w:t>6</w:t>
      </w:r>
      <w:r w:rsidR="001B4E95" w:rsidRPr="002D34E8">
        <w:rPr>
          <w:rFonts w:cs="Times New Roman"/>
          <w:b/>
          <w:bCs/>
          <w:kern w:val="2"/>
          <w:szCs w:val="24"/>
          <w14:ligatures w14:val="standardContextual"/>
        </w:rPr>
        <w:t>)</w:t>
      </w:r>
      <w:r w:rsidR="001B4E95" w:rsidRPr="002D34E8">
        <w:rPr>
          <w:rFonts w:cs="Times New Roman"/>
          <w:kern w:val="2"/>
          <w:szCs w:val="24"/>
          <w14:ligatures w14:val="standardContextual"/>
        </w:rPr>
        <w:t xml:space="preserve"> paragrahvi 516 täiendatakse lõi</w:t>
      </w:r>
      <w:r w:rsidR="005C2401" w:rsidRPr="002D34E8">
        <w:rPr>
          <w:rFonts w:cs="Times New Roman"/>
          <w:kern w:val="2"/>
          <w:szCs w:val="24"/>
          <w14:ligatures w14:val="standardContextual"/>
        </w:rPr>
        <w:t>k</w:t>
      </w:r>
      <w:r w:rsidR="001B4E95" w:rsidRPr="002D34E8">
        <w:rPr>
          <w:rFonts w:cs="Times New Roman"/>
          <w:kern w:val="2"/>
          <w:szCs w:val="24"/>
          <w14:ligatures w14:val="standardContextual"/>
        </w:rPr>
        <w:t xml:space="preserve">ega 12 järgmises sõnastuses: </w:t>
      </w:r>
    </w:p>
    <w:p w14:paraId="34F2301D" w14:textId="5391D2EB" w:rsidR="001B4E95" w:rsidRPr="002D34E8" w:rsidRDefault="001B4E95" w:rsidP="00743FBC">
      <w:pPr>
        <w:spacing w:after="0" w:line="240" w:lineRule="auto"/>
        <w:jc w:val="both"/>
        <w:rPr>
          <w:rFonts w:cs="Times New Roman"/>
          <w:kern w:val="2"/>
          <w:szCs w:val="24"/>
          <w14:ligatures w14:val="standardContextual"/>
        </w:rPr>
      </w:pPr>
      <w:r w:rsidRPr="002D34E8">
        <w:rPr>
          <w:rFonts w:cs="Times New Roman"/>
          <w:kern w:val="2"/>
          <w:szCs w:val="24"/>
          <w14:ligatures w14:val="standardContextual"/>
        </w:rPr>
        <w:t>„(12)</w:t>
      </w:r>
      <w:r w:rsidR="00A37AD2" w:rsidRPr="002D34E8">
        <w:rPr>
          <w:rFonts w:cs="Times New Roman"/>
          <w:kern w:val="2"/>
          <w:szCs w:val="24"/>
          <w14:ligatures w14:val="standardContextual"/>
        </w:rPr>
        <w:t> </w:t>
      </w:r>
      <w:r w:rsidRPr="002D34E8">
        <w:rPr>
          <w:rFonts w:cs="Times New Roman"/>
          <w:kern w:val="2"/>
          <w:szCs w:val="24"/>
          <w14:ligatures w14:val="standardContextual"/>
        </w:rPr>
        <w:t>Käesoleva seaduse § 453</w:t>
      </w:r>
      <w:r w:rsidRPr="002D34E8">
        <w:rPr>
          <w:rFonts w:cs="Times New Roman"/>
          <w:kern w:val="2"/>
          <w:szCs w:val="24"/>
          <w:vertAlign w:val="superscript"/>
          <w14:ligatures w14:val="standardContextual"/>
        </w:rPr>
        <w:t>1</w:t>
      </w:r>
      <w:r w:rsidRPr="002D34E8">
        <w:rPr>
          <w:rFonts w:cs="Times New Roman"/>
          <w:kern w:val="2"/>
          <w:szCs w:val="24"/>
          <w14:ligatures w14:val="standardContextual"/>
        </w:rPr>
        <w:t xml:space="preserve"> lõike 1 jõustumise ajal kehtivat registreeringut omavad väikefondi valitsejad peavad oma aktsia- või osakapitali käesoleva seaduse §</w:t>
      </w:r>
      <w:r w:rsidR="00A37AD2" w:rsidRPr="002D34E8">
        <w:rPr>
          <w:rFonts w:cs="Times New Roman"/>
          <w:kern w:val="2"/>
          <w:szCs w:val="24"/>
          <w14:ligatures w14:val="standardContextual"/>
        </w:rPr>
        <w:t> </w:t>
      </w:r>
      <w:r w:rsidRPr="002D34E8">
        <w:rPr>
          <w:rFonts w:cs="Times New Roman"/>
          <w:kern w:val="2"/>
          <w:szCs w:val="24"/>
          <w14:ligatures w14:val="standardContextual"/>
        </w:rPr>
        <w:t>453</w:t>
      </w:r>
      <w:r w:rsidRPr="002D34E8">
        <w:rPr>
          <w:rFonts w:cs="Times New Roman"/>
          <w:kern w:val="2"/>
          <w:szCs w:val="24"/>
          <w:vertAlign w:val="superscript"/>
          <w14:ligatures w14:val="standardContextual"/>
        </w:rPr>
        <w:t>1</w:t>
      </w:r>
      <w:r w:rsidRPr="002D34E8">
        <w:rPr>
          <w:rFonts w:cs="Times New Roman"/>
          <w:kern w:val="2"/>
          <w:szCs w:val="24"/>
          <w14:ligatures w14:val="standardContextual"/>
        </w:rPr>
        <w:t xml:space="preserve"> lõikes</w:t>
      </w:r>
      <w:r w:rsidR="00A37AD2" w:rsidRPr="002D34E8">
        <w:rPr>
          <w:rFonts w:cs="Times New Roman"/>
          <w:kern w:val="2"/>
          <w:szCs w:val="24"/>
          <w14:ligatures w14:val="standardContextual"/>
        </w:rPr>
        <w:t> </w:t>
      </w:r>
      <w:r w:rsidRPr="002D34E8">
        <w:rPr>
          <w:rFonts w:cs="Times New Roman"/>
          <w:kern w:val="2"/>
          <w:szCs w:val="24"/>
          <w14:ligatures w14:val="standardContextual"/>
        </w:rPr>
        <w:t>1 sätestatuga vastavusse viima 12</w:t>
      </w:r>
      <w:r w:rsidR="006008BA" w:rsidRPr="002D34E8">
        <w:rPr>
          <w:rFonts w:cs="Times New Roman"/>
          <w:kern w:val="2"/>
          <w:szCs w:val="24"/>
          <w14:ligatures w14:val="standardContextual"/>
        </w:rPr>
        <w:t> </w:t>
      </w:r>
      <w:r w:rsidRPr="002D34E8">
        <w:rPr>
          <w:rFonts w:cs="Times New Roman"/>
          <w:kern w:val="2"/>
          <w:szCs w:val="24"/>
          <w14:ligatures w14:val="standardContextual"/>
        </w:rPr>
        <w:t>kuu jooksul nimetatud sätte jõustumisest arvates. Väikefondi valitseja on kohustatud viivitamata teavitama Finantsinspektsiooni, kui aktsia- või osakapital on käesoleva seaduse §</w:t>
      </w:r>
      <w:r w:rsidR="006008BA" w:rsidRPr="002D34E8">
        <w:rPr>
          <w:rFonts w:cs="Times New Roman"/>
          <w:kern w:val="2"/>
          <w:szCs w:val="24"/>
          <w14:ligatures w14:val="standardContextual"/>
        </w:rPr>
        <w:t> </w:t>
      </w:r>
      <w:r w:rsidRPr="002D34E8">
        <w:rPr>
          <w:rFonts w:cs="Times New Roman"/>
          <w:kern w:val="2"/>
          <w:szCs w:val="24"/>
          <w14:ligatures w14:val="standardContextual"/>
        </w:rPr>
        <w:t>453</w:t>
      </w:r>
      <w:r w:rsidRPr="002D34E8">
        <w:rPr>
          <w:rFonts w:cs="Times New Roman"/>
          <w:kern w:val="2"/>
          <w:szCs w:val="24"/>
          <w:vertAlign w:val="superscript"/>
          <w14:ligatures w14:val="standardContextual"/>
        </w:rPr>
        <w:t>1</w:t>
      </w:r>
      <w:r w:rsidRPr="002D34E8">
        <w:rPr>
          <w:rFonts w:cs="Times New Roman"/>
          <w:kern w:val="2"/>
          <w:szCs w:val="24"/>
          <w14:ligatures w14:val="standardContextual"/>
        </w:rPr>
        <w:t xml:space="preserve"> lõikes 1 sätestatuga vastavusse</w:t>
      </w:r>
      <w:r w:rsidR="00E0695D" w:rsidRPr="002D34E8">
        <w:rPr>
          <w:rFonts w:cs="Times New Roman"/>
          <w:kern w:val="2"/>
          <w:szCs w:val="24"/>
          <w14:ligatures w14:val="standardContextual"/>
        </w:rPr>
        <w:t xml:space="preserve"> viidud</w:t>
      </w:r>
      <w:r w:rsidRPr="002D34E8">
        <w:rPr>
          <w:rFonts w:cs="Times New Roman"/>
          <w:kern w:val="2"/>
          <w:szCs w:val="24"/>
          <w14:ligatures w14:val="standardContextual"/>
        </w:rPr>
        <w:t>.</w:t>
      </w:r>
      <w:r w:rsidR="00C410EE" w:rsidRPr="002D34E8">
        <w:rPr>
          <w:rFonts w:cs="Times New Roman"/>
          <w:kern w:val="2"/>
          <w:szCs w:val="24"/>
          <w14:ligatures w14:val="standardContextual"/>
        </w:rPr>
        <w:t>“.</w:t>
      </w:r>
    </w:p>
    <w:p w14:paraId="1DC19E77" w14:textId="77777777" w:rsidR="005D2EFE" w:rsidRPr="002D34E8" w:rsidRDefault="005D2EFE" w:rsidP="00743FBC">
      <w:pPr>
        <w:spacing w:after="0" w:line="240" w:lineRule="auto"/>
        <w:jc w:val="both"/>
        <w:rPr>
          <w:rFonts w:cs="Times New Roman"/>
          <w:szCs w:val="24"/>
        </w:rPr>
      </w:pPr>
      <w:bookmarkStart w:id="285" w:name="_Hlk134690625"/>
    </w:p>
    <w:p w14:paraId="43668F34" w14:textId="0F801FF7" w:rsidR="008B20EF" w:rsidRPr="002D34E8" w:rsidRDefault="008B20EF" w:rsidP="00743FBC">
      <w:pPr>
        <w:spacing w:after="0" w:line="240" w:lineRule="auto"/>
        <w:jc w:val="both"/>
        <w:rPr>
          <w:rFonts w:cs="Times New Roman"/>
          <w:b/>
          <w:bCs/>
          <w:szCs w:val="24"/>
        </w:rPr>
      </w:pPr>
      <w:r w:rsidRPr="002D34E8">
        <w:rPr>
          <w:rFonts w:cs="Times New Roman"/>
          <w:b/>
          <w:bCs/>
          <w:szCs w:val="24"/>
        </w:rPr>
        <w:t xml:space="preserve">§ </w:t>
      </w:r>
      <w:r w:rsidR="00AA0F8E" w:rsidRPr="002D34E8">
        <w:rPr>
          <w:rFonts w:cs="Times New Roman"/>
          <w:b/>
          <w:bCs/>
          <w:szCs w:val="24"/>
        </w:rPr>
        <w:t>5</w:t>
      </w:r>
      <w:r w:rsidR="00A605F3" w:rsidRPr="002D34E8">
        <w:rPr>
          <w:rFonts w:cs="Times New Roman"/>
          <w:b/>
          <w:bCs/>
          <w:szCs w:val="24"/>
        </w:rPr>
        <w:t>1</w:t>
      </w:r>
      <w:r w:rsidRPr="002D34E8">
        <w:rPr>
          <w:rFonts w:cs="Times New Roman"/>
          <w:b/>
          <w:bCs/>
          <w:szCs w:val="24"/>
        </w:rPr>
        <w:t xml:space="preserve">. </w:t>
      </w:r>
      <w:bookmarkStart w:id="286" w:name="_Hlk140068877"/>
      <w:r w:rsidRPr="002D34E8">
        <w:rPr>
          <w:rFonts w:cs="Times New Roman"/>
          <w:b/>
          <w:bCs/>
          <w:szCs w:val="24"/>
        </w:rPr>
        <w:t>Kindlustustegevuse seaduse muutmine</w:t>
      </w:r>
      <w:bookmarkEnd w:id="286"/>
    </w:p>
    <w:bookmarkEnd w:id="285"/>
    <w:p w14:paraId="50909EEC" w14:textId="77777777" w:rsidR="008B20EF" w:rsidRPr="002D34E8" w:rsidRDefault="008B20EF" w:rsidP="00743FBC">
      <w:pPr>
        <w:spacing w:after="0" w:line="240" w:lineRule="auto"/>
        <w:jc w:val="both"/>
        <w:rPr>
          <w:rFonts w:cs="Times New Roman"/>
          <w:bCs/>
          <w:szCs w:val="24"/>
        </w:rPr>
      </w:pPr>
    </w:p>
    <w:p w14:paraId="272611B4" w14:textId="77777777" w:rsidR="005A7E3F" w:rsidRPr="002D34E8" w:rsidRDefault="008B20EF" w:rsidP="00743FBC">
      <w:pPr>
        <w:spacing w:after="0" w:line="240" w:lineRule="auto"/>
        <w:jc w:val="both"/>
        <w:rPr>
          <w:rFonts w:cs="Times New Roman"/>
          <w:bCs/>
          <w:szCs w:val="24"/>
        </w:rPr>
      </w:pPr>
      <w:r w:rsidRPr="002D34E8">
        <w:rPr>
          <w:rFonts w:cs="Times New Roman"/>
          <w:bCs/>
          <w:szCs w:val="24"/>
        </w:rPr>
        <w:t>Kindlustustegevuse seaduse</w:t>
      </w:r>
      <w:r w:rsidR="005A7E3F" w:rsidRPr="002D34E8">
        <w:rPr>
          <w:rFonts w:cs="Times New Roman"/>
          <w:bCs/>
          <w:szCs w:val="24"/>
        </w:rPr>
        <w:t>s tehakse järgmised muudatused:</w:t>
      </w:r>
    </w:p>
    <w:p w14:paraId="24DE7AED" w14:textId="475AE60C" w:rsidR="005A7E3F" w:rsidRPr="002D34E8" w:rsidRDefault="005A7E3F" w:rsidP="00743FBC">
      <w:pPr>
        <w:spacing w:after="0" w:line="240" w:lineRule="auto"/>
        <w:jc w:val="both"/>
        <w:rPr>
          <w:rFonts w:cs="Times New Roman"/>
          <w:bCs/>
          <w:szCs w:val="24"/>
        </w:rPr>
      </w:pPr>
      <w:r w:rsidRPr="002D34E8">
        <w:rPr>
          <w:rFonts w:cs="Times New Roman"/>
          <w:b/>
          <w:szCs w:val="24"/>
        </w:rPr>
        <w:t>1)</w:t>
      </w:r>
      <w:r w:rsidRPr="002D34E8">
        <w:rPr>
          <w:rFonts w:cs="Times New Roman"/>
          <w:bCs/>
          <w:szCs w:val="24"/>
        </w:rPr>
        <w:t xml:space="preserve"> paragrahvi 107 täiendatakse lõikega 4</w:t>
      </w:r>
      <w:r w:rsidRPr="002D34E8">
        <w:rPr>
          <w:rFonts w:cs="Times New Roman"/>
          <w:bCs/>
          <w:szCs w:val="24"/>
          <w:vertAlign w:val="superscript"/>
        </w:rPr>
        <w:t>1</w:t>
      </w:r>
      <w:r w:rsidRPr="002D34E8">
        <w:rPr>
          <w:rFonts w:cs="Times New Roman"/>
          <w:bCs/>
          <w:szCs w:val="24"/>
        </w:rPr>
        <w:t xml:space="preserve"> järgmises sõnastuses:</w:t>
      </w:r>
    </w:p>
    <w:p w14:paraId="1B71DEC8" w14:textId="5EC278BE" w:rsidR="005A7E3F" w:rsidRPr="002D34E8" w:rsidRDefault="005A7E3F" w:rsidP="00743FBC">
      <w:pPr>
        <w:spacing w:after="0" w:line="240" w:lineRule="auto"/>
        <w:jc w:val="both"/>
        <w:rPr>
          <w:rFonts w:cs="Times New Roman"/>
          <w:bCs/>
          <w:szCs w:val="24"/>
        </w:rPr>
      </w:pPr>
      <w:r w:rsidRPr="002D34E8">
        <w:rPr>
          <w:rFonts w:cs="Times New Roman"/>
          <w:bCs/>
          <w:szCs w:val="24"/>
        </w:rPr>
        <w:t>„(4</w:t>
      </w:r>
      <w:r w:rsidRPr="002D34E8">
        <w:rPr>
          <w:rFonts w:cs="Times New Roman"/>
          <w:bCs/>
          <w:szCs w:val="24"/>
          <w:vertAlign w:val="superscript"/>
        </w:rPr>
        <w:t>1</w:t>
      </w:r>
      <w:r w:rsidRPr="002D34E8">
        <w:rPr>
          <w:rFonts w:cs="Times New Roman"/>
          <w:bCs/>
          <w:szCs w:val="24"/>
        </w:rPr>
        <w:t xml:space="preserve">) Käesoleva paragrahvi lõikes 4 sätestatud </w:t>
      </w:r>
      <w:r w:rsidRPr="002D34E8">
        <w:rPr>
          <w:bCs/>
          <w:szCs w:val="24"/>
        </w:rPr>
        <w:t xml:space="preserve">tähtaegu ei kohaldata, </w:t>
      </w:r>
      <w:bookmarkStart w:id="287" w:name="_Hlk152686184"/>
      <w:r w:rsidRPr="002D34E8">
        <w:rPr>
          <w:bCs/>
          <w:szCs w:val="24"/>
        </w:rPr>
        <w:t>kui dokumentide tähta</w:t>
      </w:r>
      <w:r w:rsidR="00C410EE" w:rsidRPr="002D34E8">
        <w:rPr>
          <w:bCs/>
          <w:szCs w:val="24"/>
        </w:rPr>
        <w:t>ajaks</w:t>
      </w:r>
      <w:r w:rsidRPr="002D34E8">
        <w:rPr>
          <w:bCs/>
          <w:szCs w:val="24"/>
        </w:rPr>
        <w:t xml:space="preserve"> esitamine ei ole mõjuval põhjusel võimalik.“;</w:t>
      </w:r>
      <w:bookmarkEnd w:id="287"/>
    </w:p>
    <w:p w14:paraId="05856B71" w14:textId="77777777" w:rsidR="005A7E3F" w:rsidRPr="002D34E8" w:rsidRDefault="005A7E3F" w:rsidP="00743FBC">
      <w:pPr>
        <w:spacing w:after="0" w:line="240" w:lineRule="auto"/>
        <w:jc w:val="both"/>
        <w:rPr>
          <w:rFonts w:cs="Times New Roman"/>
          <w:b/>
          <w:szCs w:val="24"/>
        </w:rPr>
      </w:pPr>
    </w:p>
    <w:p w14:paraId="572DA630" w14:textId="5DA684B0" w:rsidR="008B20EF" w:rsidRPr="002D34E8" w:rsidRDefault="005A7E3F" w:rsidP="00743FBC">
      <w:pPr>
        <w:spacing w:after="0" w:line="240" w:lineRule="auto"/>
        <w:jc w:val="both"/>
        <w:rPr>
          <w:rFonts w:cs="Times New Roman"/>
          <w:bCs/>
          <w:szCs w:val="24"/>
        </w:rPr>
      </w:pPr>
      <w:r w:rsidRPr="002D34E8">
        <w:rPr>
          <w:rFonts w:cs="Times New Roman"/>
          <w:b/>
          <w:szCs w:val="24"/>
        </w:rPr>
        <w:t>2)</w:t>
      </w:r>
      <w:r w:rsidR="006008BA" w:rsidRPr="002D34E8">
        <w:rPr>
          <w:rFonts w:cs="Times New Roman"/>
          <w:bCs/>
          <w:szCs w:val="24"/>
        </w:rPr>
        <w:t> </w:t>
      </w:r>
      <w:r w:rsidRPr="002D34E8">
        <w:rPr>
          <w:rFonts w:cs="Times New Roman"/>
          <w:bCs/>
          <w:szCs w:val="24"/>
        </w:rPr>
        <w:t>paragrahvi</w:t>
      </w:r>
      <w:r w:rsidR="008B20EF" w:rsidRPr="002D34E8">
        <w:rPr>
          <w:rFonts w:cs="Times New Roman"/>
          <w:bCs/>
          <w:szCs w:val="24"/>
        </w:rPr>
        <w:t xml:space="preserve"> 109 lõiget</w:t>
      </w:r>
      <w:r w:rsidR="006008BA" w:rsidRPr="002D34E8">
        <w:rPr>
          <w:rFonts w:cs="Times New Roman"/>
          <w:bCs/>
          <w:szCs w:val="24"/>
        </w:rPr>
        <w:t> </w:t>
      </w:r>
      <w:r w:rsidR="008B20EF" w:rsidRPr="002D34E8">
        <w:rPr>
          <w:rFonts w:cs="Times New Roman"/>
          <w:bCs/>
          <w:szCs w:val="24"/>
        </w:rPr>
        <w:t>2 täiendatakse pärast tekstiosa „e-raha asutuse,“ tekstiosaga „</w:t>
      </w:r>
      <w:r w:rsidR="008B20EF" w:rsidRPr="002D34E8">
        <w:rPr>
          <w:rFonts w:cs="Times New Roman"/>
          <w:szCs w:val="24"/>
          <w:shd w:val="clear" w:color="auto" w:fill="FFFFFF"/>
        </w:rPr>
        <w:t>krüptovarateenuse osutaja</w:t>
      </w:r>
      <w:r w:rsidR="008B20EF" w:rsidRPr="002D34E8">
        <w:rPr>
          <w:rFonts w:cs="Times New Roman"/>
          <w:szCs w:val="24"/>
        </w:rPr>
        <w:t xml:space="preserve">, </w:t>
      </w:r>
      <w:r w:rsidR="00EE25BC" w:rsidRPr="002D34E8">
        <w:rPr>
          <w:rFonts w:cs="Times New Roman"/>
          <w:szCs w:val="24"/>
        </w:rPr>
        <w:t>varapõhise tokeni</w:t>
      </w:r>
      <w:r w:rsidR="00682A79" w:rsidRPr="002D34E8">
        <w:rPr>
          <w:rFonts w:cs="Times New Roman"/>
          <w:szCs w:val="24"/>
        </w:rPr>
        <w:t xml:space="preserve"> emitendi, </w:t>
      </w:r>
      <w:r w:rsidR="008B20EF" w:rsidRPr="002D34E8">
        <w:rPr>
          <w:rFonts w:eastAsia="Times New Roman" w:cs="Times New Roman"/>
          <w:szCs w:val="24"/>
          <w:lang w:eastAsia="et-EE"/>
        </w:rPr>
        <w:t>ühisrahastusteenuse osutaja,“</w:t>
      </w:r>
      <w:r w:rsidR="008B20EF" w:rsidRPr="002D34E8">
        <w:rPr>
          <w:rFonts w:cs="Times New Roman"/>
          <w:bCs/>
          <w:szCs w:val="24"/>
        </w:rPr>
        <w:t>.</w:t>
      </w:r>
    </w:p>
    <w:p w14:paraId="0D4D7335" w14:textId="77777777" w:rsidR="008B20EF" w:rsidRPr="002D34E8" w:rsidRDefault="008B20EF" w:rsidP="00743FBC">
      <w:pPr>
        <w:spacing w:after="0" w:line="240" w:lineRule="auto"/>
        <w:jc w:val="both"/>
        <w:rPr>
          <w:rFonts w:cs="Times New Roman"/>
          <w:b/>
          <w:bCs/>
          <w:szCs w:val="24"/>
        </w:rPr>
      </w:pPr>
    </w:p>
    <w:p w14:paraId="126BDFB8" w14:textId="5ED4271D" w:rsidR="008B20EF" w:rsidRPr="002D34E8" w:rsidRDefault="008B20EF" w:rsidP="00743FBC">
      <w:pPr>
        <w:spacing w:after="0" w:line="240" w:lineRule="auto"/>
        <w:jc w:val="both"/>
        <w:rPr>
          <w:rFonts w:cs="Times New Roman"/>
          <w:b/>
          <w:szCs w:val="24"/>
        </w:rPr>
      </w:pPr>
      <w:bookmarkStart w:id="288" w:name="_Hlk134690637"/>
      <w:r w:rsidRPr="002D34E8">
        <w:rPr>
          <w:rFonts w:cs="Times New Roman"/>
          <w:b/>
          <w:szCs w:val="24"/>
        </w:rPr>
        <w:t xml:space="preserve">§ </w:t>
      </w:r>
      <w:r w:rsidR="00AA0F8E" w:rsidRPr="002D34E8">
        <w:rPr>
          <w:rFonts w:cs="Times New Roman"/>
          <w:b/>
          <w:szCs w:val="24"/>
        </w:rPr>
        <w:t>5</w:t>
      </w:r>
      <w:r w:rsidR="00A605F3" w:rsidRPr="002D34E8">
        <w:rPr>
          <w:rFonts w:cs="Times New Roman"/>
          <w:b/>
          <w:szCs w:val="24"/>
        </w:rPr>
        <w:t>2</w:t>
      </w:r>
      <w:r w:rsidRPr="002D34E8">
        <w:rPr>
          <w:rFonts w:cs="Times New Roman"/>
          <w:b/>
          <w:szCs w:val="24"/>
        </w:rPr>
        <w:t xml:space="preserve">. </w:t>
      </w:r>
      <w:bookmarkStart w:id="289" w:name="_Hlk140068937"/>
      <w:r w:rsidRPr="002D34E8">
        <w:rPr>
          <w:rFonts w:cs="Times New Roman"/>
          <w:b/>
          <w:szCs w:val="24"/>
        </w:rPr>
        <w:t>Krediidiasutuste seaduse muutmine</w:t>
      </w:r>
      <w:bookmarkEnd w:id="289"/>
    </w:p>
    <w:bookmarkEnd w:id="288"/>
    <w:p w14:paraId="4F724845" w14:textId="77777777" w:rsidR="008B20EF" w:rsidRPr="002D34E8" w:rsidRDefault="008B20EF" w:rsidP="00743FBC">
      <w:pPr>
        <w:spacing w:after="0" w:line="240" w:lineRule="auto"/>
        <w:jc w:val="both"/>
        <w:rPr>
          <w:rFonts w:cs="Times New Roman"/>
          <w:szCs w:val="24"/>
        </w:rPr>
      </w:pPr>
      <w:r w:rsidRPr="002D34E8" w:rsidDel="007847A3">
        <w:rPr>
          <w:rFonts w:cs="Times New Roman"/>
          <w:b/>
          <w:szCs w:val="24"/>
        </w:rPr>
        <w:t xml:space="preserve"> </w:t>
      </w:r>
    </w:p>
    <w:p w14:paraId="618BB17F" w14:textId="77777777" w:rsidR="00361C7C" w:rsidRPr="002D34E8" w:rsidRDefault="007D6985" w:rsidP="00743FBC">
      <w:pPr>
        <w:spacing w:after="0" w:line="240" w:lineRule="auto"/>
        <w:jc w:val="both"/>
        <w:rPr>
          <w:rFonts w:cs="Times New Roman"/>
          <w:bCs/>
          <w:szCs w:val="24"/>
        </w:rPr>
      </w:pPr>
      <w:r w:rsidRPr="002D34E8">
        <w:rPr>
          <w:rFonts w:cs="Times New Roman"/>
          <w:bCs/>
          <w:szCs w:val="24"/>
        </w:rPr>
        <w:t>Krediidiasutuste seaduse</w:t>
      </w:r>
      <w:r w:rsidR="00361C7C" w:rsidRPr="002D34E8">
        <w:rPr>
          <w:rFonts w:cs="Times New Roman"/>
          <w:bCs/>
          <w:szCs w:val="24"/>
        </w:rPr>
        <w:t>s tehakse järgmised muudatused:</w:t>
      </w:r>
    </w:p>
    <w:p w14:paraId="2BC8DF12" w14:textId="2EADA052" w:rsidR="007D6985" w:rsidRPr="002D34E8" w:rsidRDefault="00361C7C" w:rsidP="00743FBC">
      <w:pPr>
        <w:spacing w:after="0" w:line="240" w:lineRule="auto"/>
        <w:jc w:val="both"/>
        <w:rPr>
          <w:rFonts w:cs="Times New Roman"/>
          <w:bCs/>
          <w:szCs w:val="24"/>
        </w:rPr>
      </w:pPr>
      <w:r w:rsidRPr="002D34E8">
        <w:rPr>
          <w:rFonts w:cs="Times New Roman"/>
          <w:b/>
          <w:szCs w:val="24"/>
        </w:rPr>
        <w:t>1)</w:t>
      </w:r>
      <w:r w:rsidRPr="002D34E8">
        <w:rPr>
          <w:rFonts w:cs="Times New Roman"/>
          <w:bCs/>
          <w:szCs w:val="24"/>
        </w:rPr>
        <w:t xml:space="preserve"> paragrahvi</w:t>
      </w:r>
      <w:r w:rsidR="007D6985" w:rsidRPr="002D34E8">
        <w:rPr>
          <w:rFonts w:cs="Times New Roman"/>
          <w:bCs/>
          <w:szCs w:val="24"/>
        </w:rPr>
        <w:t xml:space="preserve"> 2 täiendatakse </w:t>
      </w:r>
      <w:r w:rsidR="00BD0CBF" w:rsidRPr="002D34E8">
        <w:rPr>
          <w:rFonts w:cs="Times New Roman"/>
          <w:bCs/>
          <w:szCs w:val="24"/>
        </w:rPr>
        <w:t xml:space="preserve">lõigetega </w:t>
      </w:r>
      <w:r w:rsidR="00E37160" w:rsidRPr="002D34E8">
        <w:rPr>
          <w:rFonts w:cs="Times New Roman"/>
          <w:bCs/>
          <w:szCs w:val="24"/>
        </w:rPr>
        <w:t>7</w:t>
      </w:r>
      <w:r w:rsidR="00EF743A" w:rsidRPr="002D34E8">
        <w:rPr>
          <w:rFonts w:cs="Times New Roman"/>
          <w:bCs/>
          <w:szCs w:val="24"/>
        </w:rPr>
        <w:t xml:space="preserve"> </w:t>
      </w:r>
      <w:r w:rsidR="00BD0CBF" w:rsidRPr="002D34E8">
        <w:rPr>
          <w:rFonts w:cs="Times New Roman"/>
          <w:bCs/>
          <w:szCs w:val="24"/>
        </w:rPr>
        <w:t xml:space="preserve">ja 8 </w:t>
      </w:r>
      <w:r w:rsidR="007D6985" w:rsidRPr="002D34E8">
        <w:rPr>
          <w:rFonts w:cs="Times New Roman"/>
          <w:bCs/>
          <w:szCs w:val="24"/>
        </w:rPr>
        <w:t>järgmises sõnastuses:</w:t>
      </w:r>
    </w:p>
    <w:p w14:paraId="05C4D2B3" w14:textId="56392F16" w:rsidR="00BD0CBF" w:rsidRPr="002D34E8" w:rsidRDefault="007D6985" w:rsidP="00743FBC">
      <w:pPr>
        <w:spacing w:after="0" w:line="240" w:lineRule="auto"/>
        <w:jc w:val="both"/>
        <w:rPr>
          <w:rFonts w:cs="Times New Roman"/>
          <w:szCs w:val="24"/>
          <w:shd w:val="clear" w:color="auto" w:fill="FFFFFF"/>
        </w:rPr>
      </w:pPr>
      <w:bookmarkStart w:id="290" w:name="_Hlk141346945"/>
      <w:r w:rsidRPr="002D34E8">
        <w:rPr>
          <w:rFonts w:cs="Times New Roman"/>
          <w:szCs w:val="24"/>
        </w:rPr>
        <w:t>„(7) Krediidiasutusele, kes osutab krüptovarateenust</w:t>
      </w:r>
      <w:r w:rsidR="00E37160" w:rsidRPr="002D34E8">
        <w:rPr>
          <w:rFonts w:cs="Times New Roman"/>
          <w:szCs w:val="24"/>
        </w:rPr>
        <w:t xml:space="preserve"> või </w:t>
      </w:r>
      <w:r w:rsidR="0031502A" w:rsidRPr="002D34E8">
        <w:rPr>
          <w:rFonts w:cs="Times New Roman"/>
          <w:szCs w:val="24"/>
        </w:rPr>
        <w:t xml:space="preserve">kes on krüptovara emitent või </w:t>
      </w:r>
      <w:r w:rsidR="00B84F77" w:rsidRPr="002D34E8">
        <w:rPr>
          <w:rFonts w:cs="Times New Roman"/>
          <w:szCs w:val="24"/>
        </w:rPr>
        <w:t>pakub</w:t>
      </w:r>
      <w:r w:rsidR="00E37160" w:rsidRPr="002D34E8">
        <w:rPr>
          <w:rFonts w:cs="Times New Roman"/>
          <w:szCs w:val="24"/>
        </w:rPr>
        <w:t xml:space="preserve"> krüptovara</w:t>
      </w:r>
      <w:r w:rsidR="00B84F77" w:rsidRPr="002D34E8">
        <w:rPr>
          <w:rFonts w:cs="Times New Roman"/>
          <w:szCs w:val="24"/>
        </w:rPr>
        <w:t xml:space="preserve"> või taotleb selle kauplemisele võtmist</w:t>
      </w:r>
      <w:r w:rsidRPr="002D34E8">
        <w:rPr>
          <w:rFonts w:cs="Times New Roman"/>
          <w:szCs w:val="24"/>
        </w:rPr>
        <w:t xml:space="preserve">, kohaldatakse </w:t>
      </w:r>
      <w:r w:rsidR="0019087E" w:rsidRPr="002D34E8">
        <w:rPr>
          <w:rFonts w:cs="Times New Roman"/>
          <w:szCs w:val="24"/>
        </w:rPr>
        <w:t>lisaks käesolevas seaduses</w:t>
      </w:r>
      <w:r w:rsidR="0019087E" w:rsidRPr="002D34E8">
        <w:rPr>
          <w:rFonts w:cs="Times New Roman"/>
          <w:szCs w:val="24"/>
          <w:u w:val="single"/>
        </w:rPr>
        <w:t xml:space="preserve"> </w:t>
      </w:r>
      <w:r w:rsidR="0019087E" w:rsidRPr="002D34E8">
        <w:rPr>
          <w:rFonts w:cs="Times New Roman"/>
          <w:szCs w:val="24"/>
        </w:rPr>
        <w:t>sätestatule</w:t>
      </w:r>
      <w:r w:rsidR="00F80094" w:rsidRPr="002D34E8">
        <w:rPr>
          <w:rFonts w:cs="Times New Roman"/>
          <w:szCs w:val="24"/>
        </w:rPr>
        <w:t xml:space="preserve"> </w:t>
      </w:r>
      <w:r w:rsidRPr="002D34E8">
        <w:rPr>
          <w:rFonts w:cs="Times New Roman"/>
          <w:szCs w:val="24"/>
          <w:shd w:val="clear" w:color="auto" w:fill="FFFFFF"/>
        </w:rPr>
        <w:t>Euroopa Parlamendi ja nõukogu määrus</w:t>
      </w:r>
      <w:r w:rsidR="00EF743A" w:rsidRPr="002D34E8">
        <w:rPr>
          <w:rFonts w:cs="Times New Roman"/>
          <w:szCs w:val="24"/>
          <w:shd w:val="clear" w:color="auto" w:fill="FFFFFF"/>
        </w:rPr>
        <w:t>es</w:t>
      </w:r>
      <w:r w:rsidRPr="002D34E8">
        <w:rPr>
          <w:rFonts w:cs="Times New Roman"/>
          <w:szCs w:val="24"/>
          <w:shd w:val="clear" w:color="auto" w:fill="FFFFFF"/>
        </w:rPr>
        <w:t xml:space="preserve"> (EL) 2023/</w:t>
      </w:r>
      <w:r w:rsidR="008B2386" w:rsidRPr="002D34E8">
        <w:rPr>
          <w:rFonts w:cs="Times New Roman"/>
          <w:szCs w:val="24"/>
          <w:shd w:val="clear" w:color="auto" w:fill="FFFFFF"/>
        </w:rPr>
        <w:t>1114</w:t>
      </w:r>
      <w:r w:rsidR="00D97EA2" w:rsidRPr="002D34E8">
        <w:rPr>
          <w:rFonts w:cs="Times New Roman"/>
          <w:szCs w:val="24"/>
          <w:shd w:val="clear" w:color="auto" w:fill="FFFFFF"/>
        </w:rPr>
        <w:t xml:space="preserve">, mis käsitleb krüptovaraturge ning millega muudetakse määrusi (EL) nr 1093/2010 ja (EL) nr 1095/2010 ning direktiive 2013/36/EL ja (EL) 2019/1937 (ELT L 150, </w:t>
      </w:r>
      <w:ins w:id="291" w:author="Iivika Sale" w:date="2024-01-18T16:21:00Z">
        <w:r w:rsidR="00E76624">
          <w:rPr>
            <w:rFonts w:cs="Times New Roman"/>
            <w:szCs w:val="24"/>
            <w:shd w:val="clear" w:color="auto" w:fill="FFFFFF"/>
          </w:rPr>
          <w:t>0</w:t>
        </w:r>
      </w:ins>
      <w:r w:rsidR="00D97EA2" w:rsidRPr="002D34E8">
        <w:rPr>
          <w:rFonts w:cs="Times New Roman"/>
          <w:szCs w:val="24"/>
          <w:shd w:val="clear" w:color="auto" w:fill="FFFFFF"/>
        </w:rPr>
        <w:t>9.</w:t>
      </w:r>
      <w:ins w:id="292" w:author="Iivika Sale" w:date="2024-01-18T16:21:00Z">
        <w:r w:rsidR="00E76624">
          <w:rPr>
            <w:rFonts w:cs="Times New Roman"/>
            <w:szCs w:val="24"/>
            <w:shd w:val="clear" w:color="auto" w:fill="FFFFFF"/>
          </w:rPr>
          <w:t>0</w:t>
        </w:r>
      </w:ins>
      <w:r w:rsidR="00D97EA2" w:rsidRPr="002D34E8">
        <w:rPr>
          <w:rFonts w:cs="Times New Roman"/>
          <w:szCs w:val="24"/>
          <w:shd w:val="clear" w:color="auto" w:fill="FFFFFF"/>
        </w:rPr>
        <w:t>6.2023, lk 40–205)</w:t>
      </w:r>
      <w:r w:rsidR="002670BE" w:rsidRPr="002D34E8">
        <w:rPr>
          <w:rFonts w:cs="Times New Roman"/>
          <w:szCs w:val="24"/>
          <w:shd w:val="clear" w:color="auto" w:fill="FFFFFF"/>
        </w:rPr>
        <w:t>,</w:t>
      </w:r>
      <w:r w:rsidR="00D454D4" w:rsidRPr="002D34E8">
        <w:t xml:space="preserve"> </w:t>
      </w:r>
      <w:r w:rsidR="00D454D4" w:rsidRPr="002D34E8">
        <w:rPr>
          <w:shd w:val="clear" w:color="auto" w:fill="FFFFFF"/>
        </w:rPr>
        <w:t>Euroopa Parlamendi ja nõukogu määruses (EL) 2023/1113, mis käsitleb rahaülekannetes ja teatavates krüptovaraülekannetes edastatavat teavet ning millega muudetakse direktiivi (EL) 2015/849</w:t>
      </w:r>
      <w:r w:rsidR="00D454D4" w:rsidRPr="002D34E8">
        <w:rPr>
          <w:i/>
          <w:iCs/>
          <w:shd w:val="clear" w:color="auto" w:fill="FFFFFF"/>
        </w:rPr>
        <w:t xml:space="preserve"> (</w:t>
      </w:r>
      <w:r w:rsidR="00D454D4" w:rsidRPr="002D34E8">
        <w:rPr>
          <w:rStyle w:val="Rhutus"/>
          <w:i w:val="0"/>
          <w:iCs w:val="0"/>
          <w:shd w:val="clear" w:color="auto" w:fill="FFFFFF"/>
        </w:rPr>
        <w:t xml:space="preserve">ELT L 150, </w:t>
      </w:r>
      <w:ins w:id="293" w:author="Iivika Sale" w:date="2024-01-18T16:21:00Z">
        <w:r w:rsidR="00E76624">
          <w:rPr>
            <w:rStyle w:val="Rhutus"/>
            <w:i w:val="0"/>
            <w:iCs w:val="0"/>
            <w:shd w:val="clear" w:color="auto" w:fill="FFFFFF"/>
          </w:rPr>
          <w:t>0</w:t>
        </w:r>
      </w:ins>
      <w:r w:rsidR="00D454D4" w:rsidRPr="002D34E8">
        <w:rPr>
          <w:rStyle w:val="Rhutus"/>
          <w:i w:val="0"/>
          <w:iCs w:val="0"/>
          <w:shd w:val="clear" w:color="auto" w:fill="FFFFFF"/>
        </w:rPr>
        <w:t>9.</w:t>
      </w:r>
      <w:ins w:id="294" w:author="Iivika Sale" w:date="2024-01-18T16:21:00Z">
        <w:r w:rsidR="00E76624">
          <w:rPr>
            <w:rStyle w:val="Rhutus"/>
            <w:i w:val="0"/>
            <w:iCs w:val="0"/>
            <w:shd w:val="clear" w:color="auto" w:fill="FFFFFF"/>
          </w:rPr>
          <w:t>0</w:t>
        </w:r>
      </w:ins>
      <w:r w:rsidR="00D454D4" w:rsidRPr="002D34E8">
        <w:rPr>
          <w:rStyle w:val="Rhutus"/>
          <w:i w:val="0"/>
          <w:iCs w:val="0"/>
          <w:shd w:val="clear" w:color="auto" w:fill="FFFFFF"/>
        </w:rPr>
        <w:t>6.2023, lk 1–39),</w:t>
      </w:r>
      <w:r w:rsidR="00D454D4" w:rsidRPr="002D34E8">
        <w:rPr>
          <w:rFonts w:cs="Times New Roman"/>
          <w:i/>
          <w:iCs/>
          <w:szCs w:val="24"/>
          <w:shd w:val="clear" w:color="auto" w:fill="FFFFFF"/>
        </w:rPr>
        <w:t xml:space="preserve"> </w:t>
      </w:r>
      <w:r w:rsidR="00F662AA" w:rsidRPr="002D34E8">
        <w:rPr>
          <w:rFonts w:cs="Times New Roman"/>
          <w:szCs w:val="24"/>
          <w:shd w:val="clear" w:color="auto" w:fill="FFFFFF"/>
        </w:rPr>
        <w:t xml:space="preserve">krüptovaraturu seaduses </w:t>
      </w:r>
      <w:r w:rsidR="00D97EA2" w:rsidRPr="002D34E8">
        <w:rPr>
          <w:rFonts w:cs="Times New Roman"/>
          <w:szCs w:val="24"/>
          <w:shd w:val="clear" w:color="auto" w:fill="FFFFFF"/>
        </w:rPr>
        <w:t xml:space="preserve">ning nende täiendamiseks või rakendamiseks või nende alusel kehtestatud õigusaktides </w:t>
      </w:r>
      <w:r w:rsidR="00EF743A" w:rsidRPr="002D34E8">
        <w:rPr>
          <w:rFonts w:cs="Times New Roman"/>
          <w:szCs w:val="24"/>
          <w:shd w:val="clear" w:color="auto" w:fill="FFFFFF"/>
        </w:rPr>
        <w:t>sätestatut</w:t>
      </w:r>
      <w:r w:rsidR="00B84F77" w:rsidRPr="002D34E8">
        <w:rPr>
          <w:rFonts w:cs="Times New Roman"/>
          <w:szCs w:val="24"/>
          <w:shd w:val="clear" w:color="auto" w:fill="FFFFFF"/>
        </w:rPr>
        <w:t>.</w:t>
      </w:r>
    </w:p>
    <w:p w14:paraId="55994E30" w14:textId="77777777" w:rsidR="00BD0CBF" w:rsidRPr="002D34E8" w:rsidRDefault="00BD0CBF" w:rsidP="00743FBC">
      <w:pPr>
        <w:spacing w:after="0" w:line="240" w:lineRule="auto"/>
        <w:jc w:val="both"/>
        <w:rPr>
          <w:rFonts w:cs="Times New Roman"/>
          <w:szCs w:val="24"/>
          <w:shd w:val="clear" w:color="auto" w:fill="FFFFFF"/>
        </w:rPr>
      </w:pPr>
    </w:p>
    <w:p w14:paraId="17BA2C08" w14:textId="4769BAAE" w:rsidR="00361C7C" w:rsidRPr="002D34E8" w:rsidRDefault="00BD0CBF" w:rsidP="00743FBC">
      <w:pPr>
        <w:spacing w:after="0"/>
        <w:jc w:val="both"/>
      </w:pPr>
      <w:r w:rsidRPr="002D34E8">
        <w:t xml:space="preserve">(8) </w:t>
      </w:r>
      <w:r w:rsidR="001831B2" w:rsidRPr="002D34E8">
        <w:t>Kui käesolevas seaduses ja krüptovaraturu seaduses on sätestatud nõuded sama tegevuse suhtes, kohaldatakse krediidiasutusele nõudeid, mis on detailsemad või rangemad.“;</w:t>
      </w:r>
    </w:p>
    <w:bookmarkEnd w:id="290"/>
    <w:p w14:paraId="3C0BA8DF" w14:textId="77777777" w:rsidR="00F80094" w:rsidRPr="002D34E8" w:rsidRDefault="00F80094" w:rsidP="00743FBC">
      <w:pPr>
        <w:spacing w:after="0" w:line="240" w:lineRule="auto"/>
        <w:jc w:val="both"/>
      </w:pPr>
    </w:p>
    <w:p w14:paraId="68B51E07" w14:textId="2FDC934C" w:rsidR="007521B0" w:rsidRPr="002D34E8" w:rsidRDefault="009E10A1" w:rsidP="00743FBC">
      <w:pPr>
        <w:spacing w:after="0" w:line="240" w:lineRule="auto"/>
        <w:jc w:val="both"/>
        <w:rPr>
          <w:shd w:val="clear" w:color="auto" w:fill="FFFFFF"/>
        </w:rPr>
      </w:pPr>
      <w:r w:rsidRPr="002D34E8">
        <w:rPr>
          <w:rFonts w:cs="Times New Roman"/>
          <w:b/>
          <w:bCs/>
          <w:szCs w:val="24"/>
        </w:rPr>
        <w:t>2</w:t>
      </w:r>
      <w:r w:rsidR="0031502A" w:rsidRPr="002D34E8">
        <w:rPr>
          <w:rFonts w:cs="Times New Roman"/>
          <w:szCs w:val="24"/>
        </w:rPr>
        <w:t xml:space="preserve">) </w:t>
      </w:r>
      <w:r w:rsidR="007521B0" w:rsidRPr="002D34E8">
        <w:rPr>
          <w:shd w:val="clear" w:color="auto" w:fill="FFFFFF"/>
        </w:rPr>
        <w:t>paragrahvi 6 lõike 1 punktis 5 asendatakse tekstiosa „e-raha,“ tekstiosaga „e-raha, e-raha tokenite,“;</w:t>
      </w:r>
    </w:p>
    <w:p w14:paraId="6229C13C" w14:textId="77777777" w:rsidR="007521B0" w:rsidRPr="002D34E8" w:rsidRDefault="007521B0" w:rsidP="00743FBC">
      <w:pPr>
        <w:spacing w:after="0" w:line="240" w:lineRule="auto"/>
        <w:jc w:val="both"/>
        <w:rPr>
          <w:shd w:val="clear" w:color="auto" w:fill="FFFFFF"/>
        </w:rPr>
      </w:pPr>
    </w:p>
    <w:p w14:paraId="66D35F26" w14:textId="469EDF81" w:rsidR="0031502A" w:rsidRPr="002D34E8" w:rsidRDefault="007521B0" w:rsidP="00743FBC">
      <w:pPr>
        <w:spacing w:after="0" w:line="240" w:lineRule="auto"/>
        <w:jc w:val="both"/>
        <w:rPr>
          <w:rFonts w:cs="Times New Roman"/>
          <w:szCs w:val="24"/>
        </w:rPr>
      </w:pPr>
      <w:r w:rsidRPr="002D34E8">
        <w:rPr>
          <w:rFonts w:cs="Times New Roman"/>
          <w:b/>
          <w:bCs/>
          <w:szCs w:val="24"/>
        </w:rPr>
        <w:t xml:space="preserve">3) </w:t>
      </w:r>
      <w:r w:rsidR="0031502A" w:rsidRPr="002D34E8">
        <w:rPr>
          <w:rFonts w:cs="Times New Roman"/>
          <w:szCs w:val="24"/>
        </w:rPr>
        <w:t xml:space="preserve">paraprahvi 6 lõiget 1 täiendatakse punktidega </w:t>
      </w:r>
      <w:r w:rsidRPr="002D34E8">
        <w:rPr>
          <w:rFonts w:cs="Times New Roman"/>
          <w:szCs w:val="24"/>
        </w:rPr>
        <w:t>14</w:t>
      </w:r>
      <w:r w:rsidR="0031502A" w:rsidRPr="002D34E8">
        <w:rPr>
          <w:rFonts w:cs="Times New Roman"/>
          <w:szCs w:val="24"/>
          <w:vertAlign w:val="superscript"/>
        </w:rPr>
        <w:t>1</w:t>
      </w:r>
      <w:r w:rsidR="0031502A" w:rsidRPr="002D34E8">
        <w:rPr>
          <w:rFonts w:cs="Times New Roman"/>
          <w:szCs w:val="24"/>
        </w:rPr>
        <w:t xml:space="preserve"> ja </w:t>
      </w:r>
      <w:r w:rsidRPr="002D34E8">
        <w:rPr>
          <w:rFonts w:cs="Times New Roman"/>
          <w:szCs w:val="24"/>
        </w:rPr>
        <w:t>14</w:t>
      </w:r>
      <w:r w:rsidR="0031502A" w:rsidRPr="002D34E8">
        <w:rPr>
          <w:rFonts w:cs="Times New Roman"/>
          <w:szCs w:val="24"/>
          <w:vertAlign w:val="superscript"/>
        </w:rPr>
        <w:t>2</w:t>
      </w:r>
      <w:r w:rsidR="0031502A" w:rsidRPr="002D34E8">
        <w:rPr>
          <w:rFonts w:cs="Times New Roman"/>
          <w:szCs w:val="24"/>
        </w:rPr>
        <w:t xml:space="preserve"> järgmises sõnastuses:</w:t>
      </w:r>
    </w:p>
    <w:p w14:paraId="2729BFFE" w14:textId="515F5F66" w:rsidR="0031502A" w:rsidRPr="002D34E8" w:rsidRDefault="0031502A" w:rsidP="00743FBC">
      <w:pPr>
        <w:spacing w:after="0" w:line="240" w:lineRule="auto"/>
        <w:jc w:val="both"/>
        <w:rPr>
          <w:rFonts w:cs="Times New Roman"/>
          <w:szCs w:val="24"/>
        </w:rPr>
      </w:pPr>
      <w:r w:rsidRPr="002D34E8">
        <w:rPr>
          <w:rFonts w:cs="Times New Roman"/>
          <w:szCs w:val="24"/>
        </w:rPr>
        <w:t>„</w:t>
      </w:r>
      <w:r w:rsidR="007521B0" w:rsidRPr="002D34E8">
        <w:rPr>
          <w:rFonts w:cs="Times New Roman"/>
          <w:szCs w:val="24"/>
        </w:rPr>
        <w:t>14</w:t>
      </w:r>
      <w:r w:rsidRPr="002D34E8">
        <w:rPr>
          <w:rFonts w:cs="Times New Roman"/>
          <w:szCs w:val="24"/>
          <w:vertAlign w:val="superscript"/>
        </w:rPr>
        <w:t>1</w:t>
      </w:r>
      <w:r w:rsidRPr="002D34E8">
        <w:rPr>
          <w:rFonts w:cs="Times New Roman"/>
          <w:szCs w:val="24"/>
        </w:rPr>
        <w:t>) varapõhise tokeni emiteerimise ja müügiga seotud tehingud ja toimingud;</w:t>
      </w:r>
    </w:p>
    <w:p w14:paraId="1F75683F" w14:textId="71457FA7" w:rsidR="0031502A" w:rsidRPr="002D34E8" w:rsidRDefault="007521B0" w:rsidP="00743FBC">
      <w:pPr>
        <w:spacing w:after="0" w:line="240" w:lineRule="auto"/>
        <w:jc w:val="both"/>
        <w:rPr>
          <w:rFonts w:cs="Times New Roman"/>
          <w:szCs w:val="24"/>
        </w:rPr>
      </w:pPr>
      <w:r w:rsidRPr="002D34E8">
        <w:rPr>
          <w:rFonts w:cs="Times New Roman"/>
          <w:szCs w:val="24"/>
        </w:rPr>
        <w:t>14</w:t>
      </w:r>
      <w:r w:rsidR="0031502A" w:rsidRPr="002D34E8">
        <w:rPr>
          <w:rFonts w:cs="Times New Roman"/>
          <w:szCs w:val="24"/>
          <w:vertAlign w:val="superscript"/>
        </w:rPr>
        <w:t>2</w:t>
      </w:r>
      <w:r w:rsidR="0031502A" w:rsidRPr="002D34E8">
        <w:rPr>
          <w:rFonts w:cs="Times New Roman"/>
          <w:szCs w:val="24"/>
        </w:rPr>
        <w:t>) krüptovarateenuse osutamine;“;</w:t>
      </w:r>
    </w:p>
    <w:p w14:paraId="21FC75F9" w14:textId="77777777" w:rsidR="007521B0" w:rsidRPr="002D34E8" w:rsidRDefault="007521B0" w:rsidP="00743FBC">
      <w:pPr>
        <w:spacing w:after="0" w:line="240" w:lineRule="auto"/>
        <w:jc w:val="both"/>
        <w:rPr>
          <w:rFonts w:cs="Times New Roman"/>
          <w:szCs w:val="24"/>
        </w:rPr>
      </w:pPr>
    </w:p>
    <w:p w14:paraId="522455EB" w14:textId="4FE505FA" w:rsidR="007521B0" w:rsidRPr="002D34E8" w:rsidRDefault="007521B0" w:rsidP="00743FBC">
      <w:pPr>
        <w:spacing w:after="0" w:line="240" w:lineRule="auto"/>
        <w:jc w:val="both"/>
        <w:rPr>
          <w:rFonts w:cs="Times New Roman"/>
          <w:szCs w:val="24"/>
        </w:rPr>
      </w:pPr>
      <w:r w:rsidRPr="002D34E8">
        <w:rPr>
          <w:rFonts w:cs="Times New Roman"/>
          <w:b/>
          <w:bCs/>
          <w:szCs w:val="24"/>
        </w:rPr>
        <w:t>4)</w:t>
      </w:r>
      <w:r w:rsidR="0021663A" w:rsidRPr="002D34E8">
        <w:rPr>
          <w:rFonts w:cs="Times New Roman"/>
          <w:szCs w:val="24"/>
        </w:rPr>
        <w:t> </w:t>
      </w:r>
      <w:r w:rsidRPr="002D34E8">
        <w:rPr>
          <w:shd w:val="clear" w:color="auto" w:fill="FFFFFF"/>
        </w:rPr>
        <w:t>paragrahvi 6 lõike 1 punktis 15 asendatakse tekstiosa „punktides 1–14“ tekstiosaga „punktides 1–14</w:t>
      </w:r>
      <w:r w:rsidRPr="002D34E8">
        <w:rPr>
          <w:shd w:val="clear" w:color="auto" w:fill="FFFFFF"/>
          <w:vertAlign w:val="superscript"/>
        </w:rPr>
        <w:t>2</w:t>
      </w:r>
      <w:r w:rsidR="00AF5090" w:rsidRPr="002D34E8">
        <w:rPr>
          <w:rFonts w:cs="Times New Roman"/>
          <w:szCs w:val="24"/>
          <w:shd w:val="clear" w:color="auto" w:fill="FFFFFF"/>
        </w:rPr>
        <w:t>“</w:t>
      </w:r>
      <w:r w:rsidRPr="002D34E8">
        <w:rPr>
          <w:shd w:val="clear" w:color="auto" w:fill="FFFFFF"/>
        </w:rPr>
        <w:t>;</w:t>
      </w:r>
    </w:p>
    <w:p w14:paraId="52D738BA" w14:textId="77777777" w:rsidR="0031502A" w:rsidRPr="002D34E8" w:rsidRDefault="0031502A" w:rsidP="00743FBC">
      <w:pPr>
        <w:spacing w:after="0" w:line="240" w:lineRule="auto"/>
        <w:jc w:val="both"/>
        <w:rPr>
          <w:rFonts w:cs="Times New Roman"/>
          <w:szCs w:val="24"/>
        </w:rPr>
      </w:pPr>
    </w:p>
    <w:p w14:paraId="54228257" w14:textId="661EA60A" w:rsidR="007D6985" w:rsidRPr="002D34E8" w:rsidRDefault="007521B0" w:rsidP="00743FBC">
      <w:pPr>
        <w:spacing w:after="0" w:line="240" w:lineRule="auto"/>
        <w:jc w:val="both"/>
        <w:rPr>
          <w:rFonts w:cs="Times New Roman"/>
          <w:szCs w:val="24"/>
          <w:shd w:val="clear" w:color="auto" w:fill="FFFFFF"/>
        </w:rPr>
      </w:pPr>
      <w:r w:rsidRPr="002D34E8">
        <w:rPr>
          <w:rFonts w:cs="Times New Roman"/>
          <w:b/>
          <w:bCs/>
          <w:szCs w:val="24"/>
        </w:rPr>
        <w:t>5</w:t>
      </w:r>
      <w:r w:rsidR="00361C7C" w:rsidRPr="002D34E8">
        <w:rPr>
          <w:rFonts w:cs="Times New Roman"/>
          <w:b/>
          <w:bCs/>
          <w:szCs w:val="24"/>
        </w:rPr>
        <w:t>)</w:t>
      </w:r>
      <w:r w:rsidR="00BE1A8E" w:rsidRPr="002D34E8">
        <w:rPr>
          <w:rFonts w:cs="Times New Roman"/>
          <w:b/>
          <w:bCs/>
          <w:szCs w:val="24"/>
        </w:rPr>
        <w:t xml:space="preserve"> </w:t>
      </w:r>
      <w:r w:rsidR="00DC259B" w:rsidRPr="002D34E8">
        <w:rPr>
          <w:rFonts w:eastAsia="Times New Roman" w:cs="Times New Roman"/>
          <w:szCs w:val="24"/>
        </w:rPr>
        <w:t>seaduse normitehnilist märkust täiendatakse pärast tekstiosa „</w:t>
      </w:r>
      <w:r w:rsidR="00DC259B" w:rsidRPr="002D34E8">
        <w:rPr>
          <w:rFonts w:cs="Times New Roman"/>
          <w:szCs w:val="24"/>
          <w:shd w:val="clear" w:color="auto" w:fill="FFFFFF"/>
        </w:rPr>
        <w:t>ja (EL) 2019/2034 (ELT L 314, 05.12.2019, lk 64–114)“ tekstiosaga „ning määrusega (EL) 2023/1114</w:t>
      </w:r>
      <w:r w:rsidR="00DC259B" w:rsidRPr="002D34E8">
        <w:rPr>
          <w:rFonts w:ascii="Arial" w:hAnsi="Arial" w:cs="Arial"/>
          <w:sz w:val="21"/>
          <w:szCs w:val="21"/>
          <w:shd w:val="clear" w:color="auto" w:fill="FFFFFF"/>
        </w:rPr>
        <w:t xml:space="preserve"> </w:t>
      </w:r>
      <w:r w:rsidR="00DC259B" w:rsidRPr="002D34E8">
        <w:rPr>
          <w:rFonts w:cs="Times New Roman"/>
          <w:szCs w:val="24"/>
          <w:shd w:val="clear" w:color="auto" w:fill="FFFFFF"/>
        </w:rPr>
        <w:t xml:space="preserve">(ELT L 150, </w:t>
      </w:r>
      <w:ins w:id="295" w:author="Iivika Sale" w:date="2024-01-18T16:20:00Z">
        <w:r w:rsidR="00E76624">
          <w:rPr>
            <w:rFonts w:cs="Times New Roman"/>
            <w:szCs w:val="24"/>
            <w:shd w:val="clear" w:color="auto" w:fill="FFFFFF"/>
          </w:rPr>
          <w:t>0</w:t>
        </w:r>
      </w:ins>
      <w:r w:rsidR="00DC259B" w:rsidRPr="002D34E8">
        <w:rPr>
          <w:rFonts w:cs="Times New Roman"/>
          <w:szCs w:val="24"/>
          <w:shd w:val="clear" w:color="auto" w:fill="FFFFFF"/>
        </w:rPr>
        <w:t>9.</w:t>
      </w:r>
      <w:ins w:id="296" w:author="Iivika Sale" w:date="2024-01-18T16:20:00Z">
        <w:r w:rsidR="00E76624">
          <w:rPr>
            <w:rFonts w:cs="Times New Roman"/>
            <w:szCs w:val="24"/>
            <w:shd w:val="clear" w:color="auto" w:fill="FFFFFF"/>
          </w:rPr>
          <w:t>0</w:t>
        </w:r>
      </w:ins>
      <w:r w:rsidR="00DC259B" w:rsidRPr="002D34E8">
        <w:rPr>
          <w:rFonts w:cs="Times New Roman"/>
          <w:szCs w:val="24"/>
          <w:shd w:val="clear" w:color="auto" w:fill="FFFFFF"/>
        </w:rPr>
        <w:t>6.2023, lk 40–205)</w:t>
      </w:r>
      <w:r w:rsidR="00735873" w:rsidRPr="002D34E8">
        <w:rPr>
          <w:rFonts w:cs="Times New Roman"/>
          <w:szCs w:val="24"/>
          <w:shd w:val="clear" w:color="auto" w:fill="FFFFFF"/>
        </w:rPr>
        <w:t>“</w:t>
      </w:r>
      <w:r w:rsidR="007737CC" w:rsidRPr="002D34E8">
        <w:rPr>
          <w:rFonts w:cs="Times New Roman"/>
          <w:szCs w:val="24"/>
          <w:shd w:val="clear" w:color="auto" w:fill="FFFFFF"/>
        </w:rPr>
        <w:t>.</w:t>
      </w:r>
    </w:p>
    <w:p w14:paraId="4A942597" w14:textId="3072FB5B" w:rsidR="00EF743A" w:rsidRPr="002D34E8" w:rsidRDefault="00EF743A" w:rsidP="00743FBC">
      <w:pPr>
        <w:spacing w:after="0" w:line="240" w:lineRule="auto"/>
        <w:jc w:val="both"/>
        <w:rPr>
          <w:rFonts w:cs="Times New Roman"/>
          <w:szCs w:val="24"/>
        </w:rPr>
      </w:pPr>
    </w:p>
    <w:p w14:paraId="1E99415A" w14:textId="265A39D2" w:rsidR="008B20EF" w:rsidRPr="002D34E8" w:rsidRDefault="008B20EF" w:rsidP="00743FBC">
      <w:pPr>
        <w:pStyle w:val="Pealkiri2"/>
        <w:spacing w:before="0" w:line="240" w:lineRule="auto"/>
        <w:jc w:val="both"/>
        <w:rPr>
          <w:rFonts w:cs="Times New Roman"/>
          <w:szCs w:val="24"/>
        </w:rPr>
      </w:pPr>
      <w:bookmarkStart w:id="297" w:name="_Toc48637215"/>
      <w:bookmarkStart w:id="298" w:name="_Hlk134690644"/>
      <w:r w:rsidRPr="002D34E8">
        <w:rPr>
          <w:rFonts w:cs="Times New Roman"/>
          <w:szCs w:val="24"/>
        </w:rPr>
        <w:t xml:space="preserve">§ </w:t>
      </w:r>
      <w:r w:rsidR="00AA0F8E" w:rsidRPr="002D34E8">
        <w:rPr>
          <w:rFonts w:cs="Times New Roman"/>
          <w:szCs w:val="24"/>
        </w:rPr>
        <w:t>5</w:t>
      </w:r>
      <w:r w:rsidR="00A605F3" w:rsidRPr="002D34E8">
        <w:rPr>
          <w:rFonts w:cs="Times New Roman"/>
          <w:szCs w:val="24"/>
        </w:rPr>
        <w:t>3</w:t>
      </w:r>
      <w:r w:rsidRPr="002D34E8">
        <w:rPr>
          <w:rFonts w:cs="Times New Roman"/>
          <w:szCs w:val="24"/>
        </w:rPr>
        <w:t xml:space="preserve">. </w:t>
      </w:r>
      <w:bookmarkStart w:id="299" w:name="_Hlk145614861"/>
      <w:bookmarkStart w:id="300" w:name="_Hlk140069037"/>
      <w:r w:rsidRPr="002D34E8">
        <w:rPr>
          <w:rFonts w:cs="Times New Roman"/>
          <w:szCs w:val="24"/>
        </w:rPr>
        <w:t>Majandustegevuse seadustiku üldosa seadus</w:t>
      </w:r>
      <w:bookmarkEnd w:id="297"/>
      <w:r w:rsidRPr="002D34E8">
        <w:rPr>
          <w:rFonts w:cs="Times New Roman"/>
          <w:szCs w:val="24"/>
        </w:rPr>
        <w:t xml:space="preserve">e </w:t>
      </w:r>
      <w:bookmarkEnd w:id="299"/>
      <w:r w:rsidRPr="002D34E8">
        <w:rPr>
          <w:rFonts w:cs="Times New Roman"/>
          <w:szCs w:val="24"/>
        </w:rPr>
        <w:t>muutmine</w:t>
      </w:r>
      <w:bookmarkEnd w:id="300"/>
    </w:p>
    <w:bookmarkEnd w:id="298"/>
    <w:p w14:paraId="786CCF1E" w14:textId="77777777" w:rsidR="008B20EF" w:rsidRPr="002D34E8" w:rsidRDefault="008B20EF" w:rsidP="00743FBC">
      <w:pPr>
        <w:spacing w:after="0" w:line="240" w:lineRule="auto"/>
        <w:jc w:val="both"/>
        <w:rPr>
          <w:rFonts w:cs="Times New Roman"/>
          <w:b/>
          <w:bCs/>
          <w:szCs w:val="24"/>
        </w:rPr>
      </w:pPr>
    </w:p>
    <w:p w14:paraId="01529F4C" w14:textId="77777777" w:rsidR="008B20EF" w:rsidRPr="002D34E8" w:rsidRDefault="008B20EF" w:rsidP="00743FBC">
      <w:pPr>
        <w:spacing w:after="0" w:line="240" w:lineRule="auto"/>
        <w:jc w:val="both"/>
        <w:rPr>
          <w:rFonts w:cs="Times New Roman"/>
          <w:bCs/>
          <w:szCs w:val="24"/>
        </w:rPr>
      </w:pPr>
      <w:r w:rsidRPr="002D34E8">
        <w:rPr>
          <w:rFonts w:cs="Times New Roman"/>
          <w:szCs w:val="24"/>
        </w:rPr>
        <w:t>Majandustegevuse seadustiku üldosa seadus</w:t>
      </w:r>
      <w:r w:rsidRPr="002D34E8">
        <w:rPr>
          <w:rFonts w:cs="Times New Roman"/>
          <w:bCs/>
          <w:szCs w:val="24"/>
        </w:rPr>
        <w:t xml:space="preserve">e </w:t>
      </w:r>
      <w:bookmarkStart w:id="301" w:name="_Hlk145624996"/>
      <w:r w:rsidRPr="002D34E8">
        <w:rPr>
          <w:rFonts w:cs="Times New Roman"/>
          <w:bCs/>
          <w:szCs w:val="24"/>
        </w:rPr>
        <w:t xml:space="preserve">§ 2 lõiget 4 </w:t>
      </w:r>
      <w:bookmarkEnd w:id="301"/>
      <w:r w:rsidRPr="002D34E8">
        <w:rPr>
          <w:rFonts w:cs="Times New Roman"/>
          <w:bCs/>
          <w:szCs w:val="24"/>
        </w:rPr>
        <w:t xml:space="preserve">täiendatakse punktiga </w:t>
      </w:r>
      <w:bookmarkStart w:id="302" w:name="_Hlk145625022"/>
      <w:r w:rsidRPr="002D34E8">
        <w:rPr>
          <w:rFonts w:cs="Times New Roman"/>
          <w:bCs/>
          <w:szCs w:val="24"/>
        </w:rPr>
        <w:t>6</w:t>
      </w:r>
      <w:r w:rsidRPr="002D34E8">
        <w:rPr>
          <w:rFonts w:cs="Times New Roman"/>
          <w:bCs/>
          <w:szCs w:val="24"/>
          <w:vertAlign w:val="superscript"/>
        </w:rPr>
        <w:t>1</w:t>
      </w:r>
      <w:bookmarkEnd w:id="302"/>
      <w:r w:rsidRPr="002D34E8">
        <w:rPr>
          <w:rFonts w:cs="Times New Roman"/>
          <w:bCs/>
          <w:szCs w:val="24"/>
        </w:rPr>
        <w:t xml:space="preserve"> järgmises sõnastuses:</w:t>
      </w:r>
    </w:p>
    <w:p w14:paraId="59B5E194" w14:textId="08A53EE0" w:rsidR="008B20EF" w:rsidRPr="002D34E8" w:rsidRDefault="008B20EF" w:rsidP="00743FBC">
      <w:pPr>
        <w:spacing w:after="0" w:line="240" w:lineRule="auto"/>
        <w:jc w:val="both"/>
        <w:rPr>
          <w:rFonts w:cs="Times New Roman"/>
          <w:szCs w:val="24"/>
          <w:shd w:val="clear" w:color="auto" w:fill="FFFFFF"/>
        </w:rPr>
      </w:pPr>
      <w:r w:rsidRPr="002D34E8">
        <w:rPr>
          <w:rFonts w:cs="Times New Roman"/>
          <w:bCs/>
          <w:szCs w:val="24"/>
        </w:rPr>
        <w:t>„6</w:t>
      </w:r>
      <w:r w:rsidRPr="002D34E8">
        <w:rPr>
          <w:rFonts w:cs="Times New Roman"/>
          <w:bCs/>
          <w:szCs w:val="24"/>
          <w:vertAlign w:val="superscript"/>
        </w:rPr>
        <w:t>1</w:t>
      </w:r>
      <w:r w:rsidRPr="002D34E8">
        <w:rPr>
          <w:rFonts w:cs="Times New Roman"/>
          <w:bCs/>
          <w:szCs w:val="24"/>
        </w:rPr>
        <w:t>)</w:t>
      </w:r>
      <w:bookmarkStart w:id="303" w:name="_Hlk145614926"/>
      <w:r w:rsidR="00415711" w:rsidRPr="002D34E8">
        <w:rPr>
          <w:rFonts w:cs="Times New Roman"/>
          <w:bCs/>
          <w:szCs w:val="24"/>
        </w:rPr>
        <w:t> </w:t>
      </w:r>
      <w:r w:rsidRPr="002D34E8">
        <w:rPr>
          <w:rFonts w:cs="Times New Roman"/>
          <w:bCs/>
          <w:szCs w:val="24"/>
        </w:rPr>
        <w:t>krüptovara</w:t>
      </w:r>
      <w:r w:rsidR="0070174B" w:rsidRPr="002D34E8">
        <w:rPr>
          <w:rFonts w:cs="Times New Roman"/>
          <w:bCs/>
          <w:szCs w:val="24"/>
        </w:rPr>
        <w:t xml:space="preserve">turu </w:t>
      </w:r>
      <w:r w:rsidRPr="002D34E8">
        <w:rPr>
          <w:rFonts w:cs="Times New Roman"/>
          <w:szCs w:val="24"/>
          <w:shd w:val="clear" w:color="auto" w:fill="FFFFFF"/>
        </w:rPr>
        <w:t>seaduse tähenduses krüptovara</w:t>
      </w:r>
      <w:r w:rsidR="0070174B" w:rsidRPr="002D34E8">
        <w:rPr>
          <w:rFonts w:cs="Times New Roman"/>
          <w:szCs w:val="24"/>
          <w:shd w:val="clear" w:color="auto" w:fill="FFFFFF"/>
        </w:rPr>
        <w:t>t</w:t>
      </w:r>
      <w:r w:rsidR="007737CC" w:rsidRPr="002D34E8">
        <w:rPr>
          <w:rFonts w:cs="Times New Roman"/>
          <w:szCs w:val="24"/>
          <w:shd w:val="clear" w:color="auto" w:fill="FFFFFF"/>
        </w:rPr>
        <w:t xml:space="preserve">eenuse osutajana ja </w:t>
      </w:r>
      <w:r w:rsidR="00940FB4" w:rsidRPr="002D34E8">
        <w:rPr>
          <w:rFonts w:cs="Times New Roman"/>
          <w:szCs w:val="24"/>
          <w:shd w:val="clear" w:color="auto" w:fill="FFFFFF"/>
        </w:rPr>
        <w:t>varapõhise tokeni</w:t>
      </w:r>
      <w:r w:rsidR="007737CC" w:rsidRPr="002D34E8">
        <w:rPr>
          <w:rFonts w:cs="Times New Roman"/>
          <w:szCs w:val="24"/>
          <w:shd w:val="clear" w:color="auto" w:fill="FFFFFF"/>
        </w:rPr>
        <w:t xml:space="preserve"> emitendina </w:t>
      </w:r>
      <w:r w:rsidRPr="002D34E8">
        <w:rPr>
          <w:rFonts w:cs="Times New Roman"/>
          <w:szCs w:val="24"/>
          <w:shd w:val="clear" w:color="auto" w:fill="FFFFFF"/>
        </w:rPr>
        <w:t>tegutsemine</w:t>
      </w:r>
      <w:bookmarkEnd w:id="303"/>
      <w:r w:rsidRPr="002D34E8">
        <w:rPr>
          <w:rFonts w:cs="Times New Roman"/>
          <w:szCs w:val="24"/>
          <w:shd w:val="clear" w:color="auto" w:fill="FFFFFF"/>
        </w:rPr>
        <w:t>;“.</w:t>
      </w:r>
    </w:p>
    <w:p w14:paraId="2600CC0D" w14:textId="1A875324" w:rsidR="0055071B" w:rsidRPr="002D34E8" w:rsidRDefault="0055071B" w:rsidP="00743FBC">
      <w:pPr>
        <w:spacing w:after="0" w:line="240" w:lineRule="auto"/>
        <w:jc w:val="both"/>
        <w:rPr>
          <w:rFonts w:cs="Times New Roman"/>
          <w:szCs w:val="24"/>
          <w:shd w:val="clear" w:color="auto" w:fill="FFFFFF"/>
        </w:rPr>
      </w:pPr>
    </w:p>
    <w:p w14:paraId="3F8A6EAE" w14:textId="4C40C5CF" w:rsidR="008B20EF" w:rsidRPr="002D34E8" w:rsidRDefault="008B20EF" w:rsidP="00743FBC">
      <w:pPr>
        <w:spacing w:after="0" w:line="240" w:lineRule="auto"/>
        <w:jc w:val="both"/>
        <w:rPr>
          <w:rFonts w:cs="Times New Roman"/>
          <w:b/>
          <w:bCs/>
          <w:szCs w:val="24"/>
        </w:rPr>
      </w:pPr>
      <w:bookmarkStart w:id="304" w:name="_Hlk134690652"/>
      <w:r w:rsidRPr="002D34E8">
        <w:rPr>
          <w:rFonts w:cs="Times New Roman"/>
          <w:b/>
          <w:bCs/>
          <w:szCs w:val="24"/>
        </w:rPr>
        <w:t xml:space="preserve">§ </w:t>
      </w:r>
      <w:r w:rsidR="007737CC" w:rsidRPr="002D34E8">
        <w:rPr>
          <w:rFonts w:cs="Times New Roman"/>
          <w:b/>
          <w:bCs/>
          <w:szCs w:val="24"/>
        </w:rPr>
        <w:t>5</w:t>
      </w:r>
      <w:r w:rsidR="00A605F3" w:rsidRPr="002D34E8">
        <w:rPr>
          <w:rFonts w:cs="Times New Roman"/>
          <w:b/>
          <w:bCs/>
          <w:szCs w:val="24"/>
        </w:rPr>
        <w:t>4</w:t>
      </w:r>
      <w:r w:rsidRPr="002D34E8">
        <w:rPr>
          <w:rFonts w:cs="Times New Roman"/>
          <w:b/>
          <w:bCs/>
          <w:szCs w:val="24"/>
        </w:rPr>
        <w:t xml:space="preserve">. </w:t>
      </w:r>
      <w:bookmarkStart w:id="305" w:name="_Hlk140069099"/>
      <w:r w:rsidRPr="002D34E8">
        <w:rPr>
          <w:rFonts w:cs="Times New Roman"/>
          <w:b/>
          <w:bCs/>
          <w:szCs w:val="24"/>
        </w:rPr>
        <w:t>Makseasutuste ja e-raha asutuste seaduse muutmine</w:t>
      </w:r>
      <w:bookmarkEnd w:id="305"/>
    </w:p>
    <w:bookmarkEnd w:id="304"/>
    <w:p w14:paraId="3CC4CE85" w14:textId="77777777" w:rsidR="008B20EF" w:rsidRPr="002D34E8" w:rsidRDefault="008B20EF" w:rsidP="00743FBC">
      <w:pPr>
        <w:spacing w:after="0" w:line="240" w:lineRule="auto"/>
        <w:jc w:val="both"/>
        <w:rPr>
          <w:rFonts w:cs="Times New Roman"/>
          <w:b/>
          <w:bCs/>
          <w:szCs w:val="24"/>
        </w:rPr>
      </w:pPr>
    </w:p>
    <w:p w14:paraId="7FD4FCFD" w14:textId="77777777" w:rsidR="009B2448" w:rsidRPr="002D34E8" w:rsidRDefault="008B20EF" w:rsidP="00743FBC">
      <w:pPr>
        <w:spacing w:after="0" w:line="240" w:lineRule="auto"/>
        <w:jc w:val="both"/>
        <w:rPr>
          <w:rFonts w:cs="Times New Roman"/>
          <w:bCs/>
          <w:szCs w:val="24"/>
        </w:rPr>
      </w:pPr>
      <w:r w:rsidRPr="002D34E8">
        <w:rPr>
          <w:rFonts w:cs="Times New Roman"/>
          <w:bCs/>
          <w:szCs w:val="24"/>
        </w:rPr>
        <w:t>Makseasutuste ja e-raha asutuste seaduse</w:t>
      </w:r>
      <w:r w:rsidR="009B2448" w:rsidRPr="002D34E8">
        <w:rPr>
          <w:rFonts w:cs="Times New Roman"/>
          <w:bCs/>
          <w:szCs w:val="24"/>
        </w:rPr>
        <w:t>s tehakse järgmised muudatused:</w:t>
      </w:r>
    </w:p>
    <w:p w14:paraId="65339ED4" w14:textId="1DAFD9F9" w:rsidR="008B20EF" w:rsidRPr="002D34E8" w:rsidRDefault="009B2448" w:rsidP="00743FBC">
      <w:pPr>
        <w:spacing w:after="0" w:line="240" w:lineRule="auto"/>
        <w:jc w:val="both"/>
        <w:rPr>
          <w:rFonts w:cs="Times New Roman"/>
          <w:bCs/>
          <w:szCs w:val="24"/>
        </w:rPr>
      </w:pPr>
      <w:r w:rsidRPr="002D34E8">
        <w:rPr>
          <w:rFonts w:cs="Times New Roman"/>
          <w:b/>
          <w:szCs w:val="24"/>
        </w:rPr>
        <w:t>1)</w:t>
      </w:r>
      <w:r w:rsidR="008B20EF" w:rsidRPr="002D34E8">
        <w:rPr>
          <w:rFonts w:cs="Times New Roman"/>
          <w:bCs/>
          <w:szCs w:val="24"/>
        </w:rPr>
        <w:t xml:space="preserve"> </w:t>
      </w:r>
      <w:r w:rsidRPr="002D34E8">
        <w:rPr>
          <w:rFonts w:cs="Times New Roman"/>
          <w:bCs/>
          <w:szCs w:val="24"/>
        </w:rPr>
        <w:t xml:space="preserve">paragrahvi </w:t>
      </w:r>
      <w:r w:rsidR="008B20EF" w:rsidRPr="002D34E8">
        <w:rPr>
          <w:rFonts w:cs="Times New Roman"/>
          <w:bCs/>
          <w:szCs w:val="24"/>
        </w:rPr>
        <w:t>2 täiendatakse lõig</w:t>
      </w:r>
      <w:r w:rsidR="00D82DEB" w:rsidRPr="002D34E8">
        <w:rPr>
          <w:rFonts w:cs="Times New Roman"/>
          <w:bCs/>
          <w:szCs w:val="24"/>
        </w:rPr>
        <w:t>eteg</w:t>
      </w:r>
      <w:r w:rsidR="008B20EF" w:rsidRPr="002D34E8">
        <w:rPr>
          <w:rFonts w:cs="Times New Roman"/>
          <w:bCs/>
          <w:szCs w:val="24"/>
        </w:rPr>
        <w:t>a 3</w:t>
      </w:r>
      <w:r w:rsidR="00807394" w:rsidRPr="002D34E8">
        <w:rPr>
          <w:rFonts w:cs="Times New Roman"/>
          <w:bCs/>
          <w:szCs w:val="24"/>
        </w:rPr>
        <w:t>–</w:t>
      </w:r>
      <w:r w:rsidR="00F80094" w:rsidRPr="002D34E8">
        <w:rPr>
          <w:rFonts w:cs="Times New Roman"/>
          <w:bCs/>
          <w:szCs w:val="24"/>
        </w:rPr>
        <w:t>5</w:t>
      </w:r>
      <w:r w:rsidR="00D82DEB" w:rsidRPr="002D34E8">
        <w:rPr>
          <w:rFonts w:cs="Times New Roman"/>
          <w:bCs/>
          <w:szCs w:val="24"/>
        </w:rPr>
        <w:t xml:space="preserve"> </w:t>
      </w:r>
      <w:r w:rsidR="008B20EF" w:rsidRPr="002D34E8">
        <w:rPr>
          <w:rFonts w:cs="Times New Roman"/>
          <w:bCs/>
          <w:szCs w:val="24"/>
        </w:rPr>
        <w:t>järgmises sõnastuses:</w:t>
      </w:r>
    </w:p>
    <w:p w14:paraId="6BCDE4F0" w14:textId="3EA54ABD" w:rsidR="00D82DEB" w:rsidRPr="002D34E8" w:rsidRDefault="00D82DEB" w:rsidP="00743FBC">
      <w:pPr>
        <w:spacing w:after="0" w:line="240" w:lineRule="auto"/>
        <w:jc w:val="both"/>
        <w:rPr>
          <w:rFonts w:cs="Times New Roman"/>
          <w:szCs w:val="24"/>
        </w:rPr>
      </w:pPr>
      <w:r w:rsidRPr="002D34E8">
        <w:rPr>
          <w:rFonts w:cs="Times New Roman"/>
          <w:szCs w:val="24"/>
        </w:rPr>
        <w:t xml:space="preserve">„(3) Makseteenuse osutaja järgib </w:t>
      </w:r>
      <w:r w:rsidR="0019087E" w:rsidRPr="002D34E8">
        <w:rPr>
          <w:rFonts w:cs="Times New Roman"/>
          <w:szCs w:val="24"/>
        </w:rPr>
        <w:t>lisaks käesolevas seaduses sätestatule</w:t>
      </w:r>
      <w:r w:rsidRPr="002D34E8">
        <w:rPr>
          <w:rFonts w:cs="Times New Roman"/>
          <w:szCs w:val="24"/>
          <w:u w:val="single"/>
        </w:rPr>
        <w:t xml:space="preserve"> </w:t>
      </w:r>
      <w:r w:rsidRPr="002D34E8">
        <w:rPr>
          <w:rFonts w:cs="Times New Roman"/>
          <w:szCs w:val="24"/>
        </w:rPr>
        <w:t xml:space="preserve">Euroopa Parlamendi ja nõukogu määruses (EL) 2023/1113, mis käsitleb rahaülekannetes ja teatavates krüptovaraülekannetes edastatavat teavet ning millega muudetakse direktiivi (EL) 2015/849 (ELT L 150, </w:t>
      </w:r>
      <w:ins w:id="306" w:author="Iivika Sale" w:date="2024-01-18T16:21:00Z">
        <w:r w:rsidR="00E76624">
          <w:rPr>
            <w:rFonts w:cs="Times New Roman"/>
            <w:szCs w:val="24"/>
          </w:rPr>
          <w:t>0</w:t>
        </w:r>
      </w:ins>
      <w:r w:rsidRPr="002D34E8">
        <w:rPr>
          <w:rFonts w:cs="Times New Roman"/>
          <w:szCs w:val="24"/>
        </w:rPr>
        <w:t>9.</w:t>
      </w:r>
      <w:ins w:id="307" w:author="Iivika Sale" w:date="2024-01-18T16:21:00Z">
        <w:r w:rsidR="00E76624">
          <w:rPr>
            <w:rFonts w:cs="Times New Roman"/>
            <w:szCs w:val="24"/>
          </w:rPr>
          <w:t>0</w:t>
        </w:r>
      </w:ins>
      <w:r w:rsidRPr="002D34E8">
        <w:rPr>
          <w:rFonts w:cs="Times New Roman"/>
          <w:szCs w:val="24"/>
        </w:rPr>
        <w:t>6.2023, lk 1–39)</w:t>
      </w:r>
      <w:r w:rsidR="00AF5090" w:rsidRPr="002D34E8">
        <w:rPr>
          <w:rFonts w:cs="Times New Roman"/>
          <w:szCs w:val="24"/>
        </w:rPr>
        <w:t>,</w:t>
      </w:r>
      <w:r w:rsidRPr="002D34E8">
        <w:rPr>
          <w:rFonts w:cs="Times New Roman"/>
          <w:szCs w:val="24"/>
        </w:rPr>
        <w:t xml:space="preserve"> sätestatud nõudeid.</w:t>
      </w:r>
    </w:p>
    <w:p w14:paraId="44B73351" w14:textId="77777777" w:rsidR="00F80094" w:rsidRPr="002D34E8" w:rsidRDefault="00F80094" w:rsidP="00743FBC">
      <w:pPr>
        <w:spacing w:after="0" w:line="240" w:lineRule="auto"/>
        <w:jc w:val="both"/>
        <w:rPr>
          <w:rFonts w:cs="Times New Roman"/>
          <w:szCs w:val="24"/>
        </w:rPr>
      </w:pPr>
    </w:p>
    <w:p w14:paraId="4DE29D6B" w14:textId="6F3E442A" w:rsidR="00807394" w:rsidRPr="002D34E8" w:rsidRDefault="008B20EF" w:rsidP="00743FBC">
      <w:pPr>
        <w:spacing w:after="0" w:line="240" w:lineRule="auto"/>
        <w:jc w:val="both"/>
        <w:rPr>
          <w:rFonts w:cs="Times New Roman"/>
          <w:szCs w:val="24"/>
        </w:rPr>
      </w:pPr>
      <w:r w:rsidRPr="002D34E8">
        <w:rPr>
          <w:rFonts w:cs="Times New Roman"/>
          <w:szCs w:val="24"/>
        </w:rPr>
        <w:t>(</w:t>
      </w:r>
      <w:r w:rsidR="009D2F9D" w:rsidRPr="002D34E8">
        <w:rPr>
          <w:rFonts w:cs="Times New Roman"/>
          <w:szCs w:val="24"/>
        </w:rPr>
        <w:t>4</w:t>
      </w:r>
      <w:r w:rsidRPr="002D34E8">
        <w:rPr>
          <w:rFonts w:cs="Times New Roman"/>
          <w:szCs w:val="24"/>
        </w:rPr>
        <w:t xml:space="preserve">) </w:t>
      </w:r>
      <w:r w:rsidR="00D82DEB" w:rsidRPr="002D34E8">
        <w:rPr>
          <w:rFonts w:cs="Times New Roman"/>
          <w:szCs w:val="24"/>
        </w:rPr>
        <w:t xml:space="preserve">E-raha asutusele, kes osutab </w:t>
      </w:r>
      <w:r w:rsidR="005040A0" w:rsidRPr="002D34E8">
        <w:rPr>
          <w:rFonts w:cs="Times New Roman"/>
          <w:szCs w:val="24"/>
        </w:rPr>
        <w:t>Euroopa P</w:t>
      </w:r>
      <w:r w:rsidR="005040A0" w:rsidRPr="002D34E8">
        <w:rPr>
          <w:rFonts w:cs="Times New Roman"/>
          <w:szCs w:val="24"/>
          <w:shd w:val="clear" w:color="auto" w:fill="FFFFFF"/>
        </w:rPr>
        <w:t>arlamendi ja nõukogu määruse (EL) 2023/</w:t>
      </w:r>
      <w:r w:rsidR="008B2386" w:rsidRPr="002D34E8">
        <w:rPr>
          <w:rFonts w:cs="Times New Roman"/>
          <w:szCs w:val="24"/>
          <w:shd w:val="clear" w:color="auto" w:fill="FFFFFF"/>
        </w:rPr>
        <w:t>1114</w:t>
      </w:r>
      <w:r w:rsidR="00D97EA2" w:rsidRPr="002D34E8">
        <w:rPr>
          <w:rFonts w:cs="Times New Roman"/>
          <w:szCs w:val="24"/>
          <w:shd w:val="clear" w:color="auto" w:fill="FFFFFF"/>
        </w:rPr>
        <w:t>, mis käsitleb krüptovaraturge ning millega muudetakse määrusi (EL) nr 1093/2010 ja (EL) nr</w:t>
      </w:r>
      <w:r w:rsidR="008A18AE" w:rsidRPr="002D34E8">
        <w:rPr>
          <w:rFonts w:cs="Times New Roman"/>
          <w:szCs w:val="24"/>
          <w:shd w:val="clear" w:color="auto" w:fill="FFFFFF"/>
        </w:rPr>
        <w:t> </w:t>
      </w:r>
      <w:r w:rsidR="00D97EA2" w:rsidRPr="002D34E8">
        <w:rPr>
          <w:rFonts w:cs="Times New Roman"/>
          <w:szCs w:val="24"/>
          <w:shd w:val="clear" w:color="auto" w:fill="FFFFFF"/>
        </w:rPr>
        <w:t xml:space="preserve">1095/2010 ning direktiive 2013/36/EL ja (EL) 2019/1937 (ELT L 150, </w:t>
      </w:r>
      <w:ins w:id="308" w:author="Iivika Sale" w:date="2024-01-18T16:20:00Z">
        <w:r w:rsidR="00E76624">
          <w:rPr>
            <w:rFonts w:cs="Times New Roman"/>
            <w:szCs w:val="24"/>
            <w:shd w:val="clear" w:color="auto" w:fill="FFFFFF"/>
          </w:rPr>
          <w:t>0</w:t>
        </w:r>
      </w:ins>
      <w:r w:rsidR="00D97EA2" w:rsidRPr="002D34E8">
        <w:rPr>
          <w:rFonts w:cs="Times New Roman"/>
          <w:szCs w:val="24"/>
          <w:shd w:val="clear" w:color="auto" w:fill="FFFFFF"/>
        </w:rPr>
        <w:t>9.</w:t>
      </w:r>
      <w:ins w:id="309" w:author="Iivika Sale" w:date="2024-01-18T16:20:00Z">
        <w:r w:rsidR="00E76624">
          <w:rPr>
            <w:rFonts w:cs="Times New Roman"/>
            <w:szCs w:val="24"/>
            <w:shd w:val="clear" w:color="auto" w:fill="FFFFFF"/>
          </w:rPr>
          <w:t>0</w:t>
        </w:r>
      </w:ins>
      <w:r w:rsidR="00D97EA2" w:rsidRPr="002D34E8">
        <w:rPr>
          <w:rFonts w:cs="Times New Roman"/>
          <w:szCs w:val="24"/>
          <w:shd w:val="clear" w:color="auto" w:fill="FFFFFF"/>
        </w:rPr>
        <w:t>6.2023, lk 40–</w:t>
      </w:r>
      <w:r w:rsidR="00D97EA2" w:rsidRPr="002D34E8">
        <w:rPr>
          <w:rFonts w:cs="Times New Roman"/>
          <w:szCs w:val="24"/>
          <w:shd w:val="clear" w:color="auto" w:fill="FFFFFF"/>
        </w:rPr>
        <w:lastRenderedPageBreak/>
        <w:t>205)</w:t>
      </w:r>
      <w:r w:rsidR="00AF5090" w:rsidRPr="002D34E8">
        <w:rPr>
          <w:rFonts w:cs="Times New Roman"/>
          <w:szCs w:val="24"/>
          <w:shd w:val="clear" w:color="auto" w:fill="FFFFFF"/>
        </w:rPr>
        <w:t>,</w:t>
      </w:r>
      <w:r w:rsidR="005040A0" w:rsidRPr="002D34E8">
        <w:rPr>
          <w:rFonts w:cs="Times New Roman"/>
          <w:szCs w:val="24"/>
        </w:rPr>
        <w:t xml:space="preserve"> artikli</w:t>
      </w:r>
      <w:r w:rsidR="00FD721C" w:rsidRPr="002D34E8">
        <w:rPr>
          <w:rFonts w:cs="Times New Roman"/>
          <w:szCs w:val="24"/>
        </w:rPr>
        <w:t> </w:t>
      </w:r>
      <w:r w:rsidR="005040A0" w:rsidRPr="002D34E8">
        <w:rPr>
          <w:rFonts w:cs="Times New Roman"/>
          <w:szCs w:val="24"/>
        </w:rPr>
        <w:t>60 lõike</w:t>
      </w:r>
      <w:r w:rsidR="00970EF3" w:rsidRPr="002D34E8">
        <w:rPr>
          <w:rFonts w:cs="Times New Roman"/>
          <w:szCs w:val="24"/>
        </w:rPr>
        <w:t>s</w:t>
      </w:r>
      <w:r w:rsidR="00FD721C" w:rsidRPr="002D34E8">
        <w:rPr>
          <w:rFonts w:cs="Times New Roman"/>
          <w:szCs w:val="24"/>
        </w:rPr>
        <w:t> </w:t>
      </w:r>
      <w:r w:rsidR="005040A0" w:rsidRPr="002D34E8">
        <w:rPr>
          <w:rFonts w:cs="Times New Roman"/>
          <w:szCs w:val="24"/>
        </w:rPr>
        <w:t xml:space="preserve">4 </w:t>
      </w:r>
      <w:r w:rsidR="00970EF3" w:rsidRPr="002D34E8">
        <w:rPr>
          <w:rFonts w:cs="Times New Roman"/>
          <w:szCs w:val="24"/>
        </w:rPr>
        <w:t>sätestatud</w:t>
      </w:r>
      <w:r w:rsidR="006622C1" w:rsidRPr="002D34E8">
        <w:rPr>
          <w:rFonts w:cs="Times New Roman"/>
          <w:szCs w:val="24"/>
        </w:rPr>
        <w:t xml:space="preserve"> </w:t>
      </w:r>
      <w:r w:rsidRPr="002D34E8">
        <w:rPr>
          <w:rFonts w:cs="Times New Roman"/>
          <w:szCs w:val="24"/>
        </w:rPr>
        <w:t>krüptovarateenus</w:t>
      </w:r>
      <w:r w:rsidR="00D82DEB" w:rsidRPr="002D34E8">
        <w:rPr>
          <w:rFonts w:cs="Times New Roman"/>
          <w:szCs w:val="24"/>
        </w:rPr>
        <w:t>t,</w:t>
      </w:r>
      <w:r w:rsidR="006622C1" w:rsidRPr="002D34E8">
        <w:rPr>
          <w:rFonts w:cs="Times New Roman"/>
          <w:szCs w:val="24"/>
        </w:rPr>
        <w:t xml:space="preserve"> </w:t>
      </w:r>
      <w:r w:rsidRPr="002D34E8">
        <w:rPr>
          <w:rFonts w:cs="Times New Roman"/>
          <w:szCs w:val="24"/>
        </w:rPr>
        <w:t xml:space="preserve">kohaldatakse </w:t>
      </w:r>
      <w:r w:rsidR="005040A0" w:rsidRPr="002D34E8">
        <w:rPr>
          <w:rFonts w:cs="Times New Roman"/>
          <w:szCs w:val="24"/>
          <w:shd w:val="clear" w:color="auto" w:fill="FFFFFF"/>
        </w:rPr>
        <w:t>nimetatud</w:t>
      </w:r>
      <w:r w:rsidR="000703F7" w:rsidRPr="002D34E8">
        <w:rPr>
          <w:rFonts w:cs="Times New Roman"/>
          <w:szCs w:val="24"/>
          <w:shd w:val="clear" w:color="auto" w:fill="FFFFFF"/>
        </w:rPr>
        <w:t xml:space="preserve"> määruses </w:t>
      </w:r>
      <w:r w:rsidR="00F662AA" w:rsidRPr="002D34E8">
        <w:rPr>
          <w:rFonts w:cs="Times New Roman"/>
          <w:szCs w:val="24"/>
          <w:shd w:val="clear" w:color="auto" w:fill="FFFFFF"/>
        </w:rPr>
        <w:t xml:space="preserve">ja krüptovaraturu seaduses </w:t>
      </w:r>
      <w:r w:rsidRPr="002D34E8">
        <w:rPr>
          <w:rFonts w:cs="Times New Roman"/>
          <w:szCs w:val="24"/>
        </w:rPr>
        <w:t>sätestatut.</w:t>
      </w:r>
    </w:p>
    <w:p w14:paraId="671F023F" w14:textId="77777777" w:rsidR="00807394" w:rsidRPr="002D34E8" w:rsidRDefault="00807394" w:rsidP="00743FBC">
      <w:pPr>
        <w:spacing w:after="0" w:line="240" w:lineRule="auto"/>
        <w:jc w:val="both"/>
        <w:rPr>
          <w:rFonts w:cs="Times New Roman"/>
          <w:szCs w:val="24"/>
        </w:rPr>
      </w:pPr>
    </w:p>
    <w:p w14:paraId="06480E31" w14:textId="3CF9A181" w:rsidR="009B2448" w:rsidRPr="002D34E8" w:rsidRDefault="00807394" w:rsidP="00743FBC">
      <w:pPr>
        <w:spacing w:after="0" w:line="240" w:lineRule="auto"/>
        <w:jc w:val="both"/>
        <w:rPr>
          <w:rFonts w:cs="Times New Roman"/>
          <w:szCs w:val="24"/>
        </w:rPr>
      </w:pPr>
      <w:r w:rsidRPr="002D34E8">
        <w:rPr>
          <w:rFonts w:cs="Times New Roman"/>
          <w:szCs w:val="24"/>
        </w:rPr>
        <w:t>(</w:t>
      </w:r>
      <w:r w:rsidR="009D2F9D" w:rsidRPr="002D34E8">
        <w:rPr>
          <w:rFonts w:cs="Times New Roman"/>
          <w:szCs w:val="24"/>
        </w:rPr>
        <w:t>5</w:t>
      </w:r>
      <w:r w:rsidRPr="002D34E8">
        <w:rPr>
          <w:rFonts w:cs="Times New Roman"/>
          <w:szCs w:val="24"/>
        </w:rPr>
        <w:t xml:space="preserve">) </w:t>
      </w:r>
      <w:r w:rsidR="001831B2" w:rsidRPr="002D34E8">
        <w:t xml:space="preserve">Kui käesolevas seaduses ja krüptovaraturu seaduses on sätestatud nõuded sama tegevuse suhtes, kohaldatakse </w:t>
      </w:r>
      <w:bookmarkStart w:id="310" w:name="_Hlk152163620"/>
      <w:r w:rsidR="001831B2" w:rsidRPr="002D34E8">
        <w:t>makseasutusele või e-raha asutusele nõudeid</w:t>
      </w:r>
      <w:bookmarkEnd w:id="310"/>
      <w:r w:rsidR="001831B2" w:rsidRPr="002D34E8">
        <w:t>, mis on detailsemad või rangemad.</w:t>
      </w:r>
      <w:r w:rsidR="001831B2" w:rsidRPr="002D34E8">
        <w:rPr>
          <w:rFonts w:cs="Times New Roman"/>
          <w:szCs w:val="24"/>
        </w:rPr>
        <w:t>“;</w:t>
      </w:r>
    </w:p>
    <w:p w14:paraId="1B93AE19" w14:textId="77777777" w:rsidR="009B2448" w:rsidRPr="002D34E8" w:rsidRDefault="009B2448" w:rsidP="00743FBC">
      <w:pPr>
        <w:spacing w:after="0" w:line="240" w:lineRule="auto"/>
        <w:jc w:val="both"/>
        <w:rPr>
          <w:rFonts w:cs="Times New Roman"/>
          <w:szCs w:val="24"/>
        </w:rPr>
      </w:pPr>
    </w:p>
    <w:p w14:paraId="47BD2F00" w14:textId="2E93BB2F" w:rsidR="00EA7F55" w:rsidRPr="002D34E8" w:rsidRDefault="009B2448" w:rsidP="00743FBC">
      <w:pPr>
        <w:spacing w:after="0" w:line="240" w:lineRule="auto"/>
        <w:jc w:val="both"/>
        <w:rPr>
          <w:rFonts w:cs="Times New Roman"/>
          <w:szCs w:val="24"/>
        </w:rPr>
      </w:pPr>
      <w:r w:rsidRPr="002D34E8">
        <w:rPr>
          <w:rFonts w:cs="Times New Roman"/>
          <w:b/>
          <w:bCs/>
          <w:szCs w:val="24"/>
        </w:rPr>
        <w:t>2)</w:t>
      </w:r>
      <w:r w:rsidR="00FD721C" w:rsidRPr="002D34E8">
        <w:rPr>
          <w:rFonts w:cs="Times New Roman"/>
          <w:szCs w:val="24"/>
        </w:rPr>
        <w:t> </w:t>
      </w:r>
      <w:r w:rsidRPr="002D34E8">
        <w:rPr>
          <w:rFonts w:cs="Times New Roman"/>
          <w:szCs w:val="24"/>
        </w:rPr>
        <w:t>paragrahvi 114 lõikes 2 asendatakse tekstiosa „</w:t>
      </w:r>
      <w:r w:rsidRPr="002D34E8">
        <w:rPr>
          <w:rFonts w:cs="Times New Roman"/>
          <w:szCs w:val="24"/>
          <w:shd w:val="clear" w:color="auto" w:fill="FFFFFF"/>
        </w:rPr>
        <w:t xml:space="preserve">või 10 protsenti“ tekstiosaga „või kuni </w:t>
      </w:r>
      <w:r w:rsidR="00017A15" w:rsidRPr="002D34E8">
        <w:rPr>
          <w:rFonts w:cs="Times New Roman"/>
          <w:szCs w:val="24"/>
          <w:shd w:val="clear" w:color="auto" w:fill="FFFFFF"/>
        </w:rPr>
        <w:t>kümme</w:t>
      </w:r>
      <w:r w:rsidRPr="002D34E8">
        <w:rPr>
          <w:rFonts w:cs="Times New Roman"/>
          <w:szCs w:val="24"/>
          <w:shd w:val="clear" w:color="auto" w:fill="FFFFFF"/>
        </w:rPr>
        <w:t xml:space="preserve"> protsenti</w:t>
      </w:r>
      <w:r w:rsidR="008B20EF" w:rsidRPr="002D34E8">
        <w:rPr>
          <w:rFonts w:cs="Times New Roman"/>
          <w:szCs w:val="24"/>
        </w:rPr>
        <w:t>“</w:t>
      </w:r>
      <w:r w:rsidR="00877003" w:rsidRPr="002D34E8">
        <w:rPr>
          <w:rFonts w:cs="Times New Roman"/>
          <w:szCs w:val="24"/>
        </w:rPr>
        <w:t>.</w:t>
      </w:r>
    </w:p>
    <w:p w14:paraId="0F70FB4D" w14:textId="77777777" w:rsidR="008B20EF" w:rsidRPr="002D34E8" w:rsidRDefault="008B20EF" w:rsidP="00743FBC">
      <w:pPr>
        <w:spacing w:after="0" w:line="240" w:lineRule="auto"/>
        <w:jc w:val="both"/>
        <w:rPr>
          <w:rFonts w:cs="Times New Roman"/>
          <w:b/>
          <w:bCs/>
          <w:szCs w:val="24"/>
        </w:rPr>
      </w:pPr>
    </w:p>
    <w:p w14:paraId="7C656434" w14:textId="433876DA" w:rsidR="008B20EF" w:rsidRPr="002D34E8" w:rsidRDefault="008B20EF" w:rsidP="00743FBC">
      <w:pPr>
        <w:pStyle w:val="Pealkiri2"/>
        <w:spacing w:before="0" w:line="240" w:lineRule="auto"/>
        <w:jc w:val="both"/>
        <w:rPr>
          <w:rFonts w:cs="Times New Roman"/>
          <w:i/>
          <w:iCs/>
          <w:szCs w:val="24"/>
        </w:rPr>
      </w:pPr>
      <w:bookmarkStart w:id="311" w:name="_Toc48637216"/>
      <w:bookmarkStart w:id="312" w:name="_Hlk134690660"/>
      <w:r w:rsidRPr="002D34E8">
        <w:rPr>
          <w:rFonts w:cs="Times New Roman"/>
          <w:szCs w:val="24"/>
        </w:rPr>
        <w:t xml:space="preserve">§ </w:t>
      </w:r>
      <w:r w:rsidR="00925252" w:rsidRPr="002D34E8">
        <w:rPr>
          <w:rFonts w:cs="Times New Roman"/>
          <w:szCs w:val="24"/>
        </w:rPr>
        <w:t>5</w:t>
      </w:r>
      <w:r w:rsidR="00A511AC" w:rsidRPr="002D34E8">
        <w:rPr>
          <w:rFonts w:cs="Times New Roman"/>
          <w:szCs w:val="24"/>
        </w:rPr>
        <w:t>5</w:t>
      </w:r>
      <w:r w:rsidRPr="002D34E8">
        <w:rPr>
          <w:rFonts w:cs="Times New Roman"/>
          <w:szCs w:val="24"/>
        </w:rPr>
        <w:t xml:space="preserve">. </w:t>
      </w:r>
      <w:bookmarkStart w:id="313" w:name="_Hlk140069139"/>
      <w:r w:rsidRPr="002D34E8">
        <w:rPr>
          <w:rFonts w:cs="Times New Roman"/>
          <w:szCs w:val="24"/>
        </w:rPr>
        <w:t>Rahapesu ja terrorismi rahastamise tõkestamise seadus</w:t>
      </w:r>
      <w:bookmarkEnd w:id="311"/>
      <w:r w:rsidRPr="002D34E8">
        <w:rPr>
          <w:rFonts w:cs="Times New Roman"/>
          <w:szCs w:val="24"/>
        </w:rPr>
        <w:t>e muutmine</w:t>
      </w:r>
      <w:r w:rsidR="001D4AC3" w:rsidRPr="002D34E8">
        <w:rPr>
          <w:rFonts w:cs="Times New Roman"/>
          <w:szCs w:val="24"/>
        </w:rPr>
        <w:t xml:space="preserve"> </w:t>
      </w:r>
      <w:bookmarkEnd w:id="312"/>
      <w:bookmarkEnd w:id="313"/>
    </w:p>
    <w:p w14:paraId="58C217AD" w14:textId="77777777" w:rsidR="008B20EF" w:rsidRPr="002D34E8" w:rsidRDefault="008B20EF" w:rsidP="00743FBC">
      <w:pPr>
        <w:spacing w:after="0" w:line="240" w:lineRule="auto"/>
        <w:jc w:val="both"/>
        <w:rPr>
          <w:rFonts w:cs="Times New Roman"/>
          <w:b/>
          <w:bCs/>
          <w:szCs w:val="24"/>
        </w:rPr>
      </w:pPr>
    </w:p>
    <w:p w14:paraId="29131A32" w14:textId="77777777" w:rsidR="008B20EF" w:rsidRPr="002D34E8" w:rsidRDefault="008B20EF" w:rsidP="00743FBC">
      <w:pPr>
        <w:spacing w:after="0" w:line="240" w:lineRule="auto"/>
        <w:jc w:val="both"/>
        <w:rPr>
          <w:rFonts w:cs="Times New Roman"/>
          <w:bCs/>
          <w:szCs w:val="24"/>
        </w:rPr>
      </w:pPr>
      <w:r w:rsidRPr="002D34E8">
        <w:rPr>
          <w:rFonts w:cs="Times New Roman"/>
          <w:bCs/>
          <w:szCs w:val="24"/>
        </w:rPr>
        <w:t>Rahapesu ja terrorismi rahastamise tõkestamise seaduses tehakse järgmised muudatused:</w:t>
      </w:r>
    </w:p>
    <w:p w14:paraId="4EB62A8B" w14:textId="77777777" w:rsidR="00AA0F8E" w:rsidRPr="002D34E8" w:rsidRDefault="00AA0F8E" w:rsidP="00743FBC">
      <w:pPr>
        <w:spacing w:after="0" w:line="240" w:lineRule="auto"/>
        <w:jc w:val="both"/>
        <w:rPr>
          <w:rFonts w:cs="Times New Roman"/>
          <w:bCs/>
          <w:szCs w:val="24"/>
        </w:rPr>
      </w:pPr>
    </w:p>
    <w:p w14:paraId="3801270F" w14:textId="0CC8B593" w:rsidR="00D30760" w:rsidRPr="002D34E8" w:rsidRDefault="00D30760" w:rsidP="00743FBC">
      <w:pPr>
        <w:pStyle w:val="Normaallaadveeb"/>
        <w:spacing w:before="0" w:beforeAutospacing="0" w:after="0" w:afterAutospacing="0"/>
        <w:jc w:val="both"/>
        <w:rPr>
          <w:rFonts w:eastAsiaTheme="minorHAnsi"/>
          <w:bCs/>
          <w:lang w:eastAsia="en-US"/>
        </w:rPr>
      </w:pPr>
      <w:r w:rsidRPr="002D34E8">
        <w:rPr>
          <w:rFonts w:eastAsiaTheme="minorHAnsi"/>
          <w:b/>
          <w:bCs/>
          <w:lang w:eastAsia="en-US"/>
        </w:rPr>
        <w:t>1)</w:t>
      </w:r>
      <w:r w:rsidRPr="002D34E8">
        <w:rPr>
          <w:rFonts w:eastAsiaTheme="minorHAnsi"/>
          <w:bCs/>
          <w:lang w:eastAsia="en-US"/>
        </w:rPr>
        <w:t xml:space="preserve"> </w:t>
      </w:r>
      <w:r w:rsidRPr="002D34E8">
        <w:t xml:space="preserve">paragrahvi </w:t>
      </w:r>
      <w:r w:rsidRPr="002D34E8">
        <w:rPr>
          <w:rFonts w:eastAsiaTheme="minorHAnsi"/>
          <w:lang w:eastAsia="en-US"/>
        </w:rPr>
        <w:t>2 lõi</w:t>
      </w:r>
      <w:r w:rsidR="001C6D32" w:rsidRPr="002D34E8">
        <w:rPr>
          <w:rFonts w:eastAsiaTheme="minorHAnsi"/>
          <w:lang w:eastAsia="en-US"/>
        </w:rPr>
        <w:t>k</w:t>
      </w:r>
      <w:r w:rsidRPr="002D34E8">
        <w:rPr>
          <w:rFonts w:eastAsiaTheme="minorHAnsi"/>
          <w:lang w:eastAsia="en-US"/>
        </w:rPr>
        <w:t xml:space="preserve">e 1 punkt 10 ja lõige 5, § </w:t>
      </w:r>
      <w:r w:rsidRPr="002D34E8">
        <w:t>3 punktid 9</w:t>
      </w:r>
      <w:r w:rsidRPr="002D34E8">
        <w:rPr>
          <w:shd w:val="clear" w:color="auto" w:fill="FFFFFF"/>
        </w:rPr>
        <w:t>–</w:t>
      </w:r>
      <w:r w:rsidRPr="002D34E8">
        <w:t>10</w:t>
      </w:r>
      <w:r w:rsidRPr="002D34E8">
        <w:rPr>
          <w:vertAlign w:val="superscript"/>
        </w:rPr>
        <w:t>3</w:t>
      </w:r>
      <w:r w:rsidRPr="002D34E8">
        <w:t xml:space="preserve">, </w:t>
      </w:r>
      <w:r w:rsidRPr="002D34E8">
        <w:rPr>
          <w:rFonts w:eastAsiaTheme="minorHAnsi"/>
          <w:lang w:eastAsia="en-US"/>
        </w:rPr>
        <w:t xml:space="preserve">§ 25 lõiked </w:t>
      </w:r>
      <w:r w:rsidRPr="002D34E8">
        <w:t>2</w:t>
      </w:r>
      <w:r w:rsidRPr="002D34E8">
        <w:rPr>
          <w:vertAlign w:val="superscript"/>
        </w:rPr>
        <w:t>3</w:t>
      </w:r>
      <w:r w:rsidRPr="002D34E8">
        <w:t>–2</w:t>
      </w:r>
      <w:r w:rsidRPr="002D34E8">
        <w:rPr>
          <w:vertAlign w:val="superscript"/>
        </w:rPr>
        <w:t>8</w:t>
      </w:r>
      <w:r w:rsidR="00AA0F8E" w:rsidRPr="002D34E8">
        <w:t>,</w:t>
      </w:r>
      <w:r w:rsidRPr="002D34E8">
        <w:t xml:space="preserve"> §</w:t>
      </w:r>
      <w:r w:rsidR="005D255C" w:rsidRPr="002D34E8">
        <w:t> </w:t>
      </w:r>
      <w:r w:rsidRPr="002D34E8">
        <w:t>47 lõige</w:t>
      </w:r>
      <w:r w:rsidR="005D255C" w:rsidRPr="002D34E8">
        <w:t> </w:t>
      </w:r>
      <w:r w:rsidRPr="002D34E8">
        <w:t>5</w:t>
      </w:r>
      <w:r w:rsidRPr="002D34E8">
        <w:rPr>
          <w:vertAlign w:val="superscript"/>
        </w:rPr>
        <w:t>1</w:t>
      </w:r>
      <w:r w:rsidRPr="002D34E8">
        <w:t>, §</w:t>
      </w:r>
      <w:r w:rsidR="00800AA2" w:rsidRPr="002D34E8">
        <w:t> </w:t>
      </w:r>
      <w:r w:rsidRPr="002D34E8">
        <w:t>70 lõike 1 punkt 4</w:t>
      </w:r>
      <w:r w:rsidR="00AA0F8E" w:rsidRPr="002D34E8">
        <w:t xml:space="preserve"> ning</w:t>
      </w:r>
      <w:r w:rsidRPr="002D34E8">
        <w:t xml:space="preserve"> lõiked 3</w:t>
      </w:r>
      <w:r w:rsidRPr="002D34E8">
        <w:rPr>
          <w:vertAlign w:val="superscript"/>
        </w:rPr>
        <w:t>2</w:t>
      </w:r>
      <w:r w:rsidRPr="002D34E8">
        <w:t xml:space="preserve"> ja 4</w:t>
      </w:r>
      <w:r w:rsidRPr="002D34E8">
        <w:rPr>
          <w:vertAlign w:val="superscript"/>
        </w:rPr>
        <w:t>1</w:t>
      </w:r>
      <w:r w:rsidRPr="002D34E8">
        <w:t>, § 70</w:t>
      </w:r>
      <w:r w:rsidRPr="002D34E8">
        <w:rPr>
          <w:vertAlign w:val="superscript"/>
        </w:rPr>
        <w:t>1</w:t>
      </w:r>
      <w:r w:rsidRPr="002D34E8">
        <w:t>, § 72 lõike 1 punktid 4</w:t>
      </w:r>
      <w:r w:rsidR="00F80094" w:rsidRPr="002D34E8">
        <w:t xml:space="preserve">, </w:t>
      </w:r>
      <w:r w:rsidRPr="002D34E8">
        <w:t>5 ja 7</w:t>
      </w:r>
      <w:r w:rsidR="00AA0F8E" w:rsidRPr="002D34E8">
        <w:t xml:space="preserve"> ning</w:t>
      </w:r>
      <w:r w:rsidRPr="002D34E8">
        <w:t xml:space="preserve"> lõiked 1</w:t>
      </w:r>
      <w:r w:rsidRPr="002D34E8">
        <w:rPr>
          <w:vertAlign w:val="superscript"/>
        </w:rPr>
        <w:t>1</w:t>
      </w:r>
      <w:r w:rsidRPr="002D34E8">
        <w:t xml:space="preserve"> ja</w:t>
      </w:r>
      <w:r w:rsidR="004C487D" w:rsidRPr="002D34E8">
        <w:t> </w:t>
      </w:r>
      <w:r w:rsidRPr="002D34E8">
        <w:t>3, §-d 72</w:t>
      </w:r>
      <w:r w:rsidRPr="002D34E8">
        <w:rPr>
          <w:vertAlign w:val="superscript"/>
        </w:rPr>
        <w:t>1</w:t>
      </w:r>
      <w:r w:rsidRPr="002D34E8">
        <w:t>–72</w:t>
      </w:r>
      <w:r w:rsidRPr="002D34E8">
        <w:rPr>
          <w:vertAlign w:val="superscript"/>
        </w:rPr>
        <w:t>6</w:t>
      </w:r>
      <w:r w:rsidRPr="002D34E8">
        <w:t>, § 75 lõike 1 punktid 5–9</w:t>
      </w:r>
      <w:r w:rsidR="00AA0F8E" w:rsidRPr="002D34E8">
        <w:t xml:space="preserve"> ja </w:t>
      </w:r>
      <w:r w:rsidRPr="002D34E8">
        <w:t>lõige 2</w:t>
      </w:r>
      <w:r w:rsidR="0061148C" w:rsidRPr="002D34E8">
        <w:t xml:space="preserve"> ning</w:t>
      </w:r>
      <w:r w:rsidRPr="002D34E8">
        <w:t xml:space="preserve"> §</w:t>
      </w:r>
      <w:r w:rsidR="0061148C" w:rsidRPr="002D34E8">
        <w:t>-d</w:t>
      </w:r>
      <w:r w:rsidRPr="002D34E8">
        <w:t xml:space="preserve"> 94</w:t>
      </w:r>
      <w:r w:rsidRPr="002D34E8">
        <w:rPr>
          <w:vertAlign w:val="superscript"/>
        </w:rPr>
        <w:t>4</w:t>
      </w:r>
      <w:r w:rsidRPr="002D34E8">
        <w:t xml:space="preserve"> </w:t>
      </w:r>
      <w:r w:rsidR="0061148C" w:rsidRPr="002D34E8">
        <w:t>ja</w:t>
      </w:r>
      <w:r w:rsidRPr="002D34E8">
        <w:t xml:space="preserve"> 96</w:t>
      </w:r>
      <w:r w:rsidRPr="002D34E8">
        <w:rPr>
          <w:vertAlign w:val="superscript"/>
        </w:rPr>
        <w:t>1</w:t>
      </w:r>
      <w:r w:rsidRPr="002D34E8">
        <w:t xml:space="preserve"> tunnistatakse kehtetuks</w:t>
      </w:r>
      <w:r w:rsidRPr="002D34E8">
        <w:rPr>
          <w:rFonts w:eastAsiaTheme="minorHAnsi"/>
          <w:bCs/>
          <w:lang w:eastAsia="en-US"/>
        </w:rPr>
        <w:t>;</w:t>
      </w:r>
    </w:p>
    <w:p w14:paraId="1F442B57" w14:textId="77777777" w:rsidR="00D30760" w:rsidRPr="002D34E8" w:rsidRDefault="00D30760" w:rsidP="00743FBC">
      <w:pPr>
        <w:pStyle w:val="Normaallaadveeb"/>
        <w:spacing w:before="0" w:beforeAutospacing="0" w:after="0" w:afterAutospacing="0"/>
        <w:jc w:val="both"/>
        <w:rPr>
          <w:rFonts w:eastAsiaTheme="minorHAnsi"/>
          <w:bCs/>
          <w:lang w:eastAsia="en-US"/>
        </w:rPr>
      </w:pPr>
    </w:p>
    <w:p w14:paraId="153F67A0" w14:textId="77777777" w:rsidR="00D30760" w:rsidRPr="002D34E8" w:rsidRDefault="00D30760" w:rsidP="00743FBC">
      <w:pPr>
        <w:pStyle w:val="Normaallaadveeb"/>
        <w:spacing w:before="0" w:beforeAutospacing="0" w:after="0" w:afterAutospacing="0"/>
        <w:jc w:val="both"/>
        <w:rPr>
          <w:rFonts w:eastAsiaTheme="minorHAnsi"/>
          <w:bCs/>
          <w:lang w:eastAsia="en-US"/>
        </w:rPr>
      </w:pPr>
      <w:r w:rsidRPr="002D34E8">
        <w:rPr>
          <w:rFonts w:eastAsiaTheme="minorHAnsi"/>
          <w:b/>
          <w:lang w:eastAsia="en-US"/>
        </w:rPr>
        <w:t>2)</w:t>
      </w:r>
      <w:r w:rsidRPr="002D34E8">
        <w:rPr>
          <w:rFonts w:eastAsiaTheme="minorHAnsi"/>
          <w:bCs/>
          <w:lang w:eastAsia="en-US"/>
        </w:rPr>
        <w:t xml:space="preserve"> paragrahvi 3 täiendatakse punktidega 19 ja 20 järgmises sõnastuses:</w:t>
      </w:r>
    </w:p>
    <w:p w14:paraId="3C770F63" w14:textId="1670FEC5" w:rsidR="00D30760" w:rsidRPr="002D34E8" w:rsidRDefault="00D30760" w:rsidP="00743FBC">
      <w:pPr>
        <w:pStyle w:val="Normaallaadveeb"/>
        <w:spacing w:before="0" w:beforeAutospacing="0" w:after="0" w:afterAutospacing="0"/>
        <w:jc w:val="both"/>
        <w:rPr>
          <w:rFonts w:eastAsiaTheme="minorHAnsi"/>
          <w:bCs/>
          <w:lang w:eastAsia="en-US"/>
        </w:rPr>
      </w:pPr>
      <w:r w:rsidRPr="002D34E8">
        <w:rPr>
          <w:rFonts w:eastAsiaTheme="minorHAnsi"/>
          <w:bCs/>
          <w:lang w:eastAsia="en-US"/>
        </w:rPr>
        <w:t>„</w:t>
      </w:r>
      <w:bookmarkStart w:id="314" w:name="_Hlk141432162"/>
      <w:r w:rsidRPr="002D34E8">
        <w:rPr>
          <w:rFonts w:eastAsiaTheme="minorHAnsi"/>
          <w:bCs/>
          <w:lang w:eastAsia="en-US"/>
        </w:rPr>
        <w:t xml:space="preserve">19) krüptovara </w:t>
      </w:r>
      <w:r w:rsidR="005404D6" w:rsidRPr="002D34E8">
        <w:rPr>
          <w:rFonts w:eastAsiaTheme="minorHAnsi"/>
          <w:bCs/>
          <w:lang w:eastAsia="en-US"/>
        </w:rPr>
        <w:t xml:space="preserve">on krüptovara </w:t>
      </w:r>
      <w:r w:rsidRPr="002D34E8">
        <w:rPr>
          <w:rFonts w:eastAsiaTheme="minorHAnsi"/>
          <w:bCs/>
          <w:lang w:eastAsia="en-US"/>
        </w:rPr>
        <w:t>Euroopa Parlamendi ja nõukogu määruse (EL) 2023/1114, mis käsitleb krüptovaraturge ning millega muudetakse määrusi (EL) nr 1093/2010 ja (EL) nr 1095/2010 ning direktiive 2013/36/EL ja (EL) 2019/1937 (ELT L 150, 09.06.2023, lk 40–205), artikli</w:t>
      </w:r>
      <w:r w:rsidR="005D255C" w:rsidRPr="002D34E8">
        <w:rPr>
          <w:rFonts w:eastAsiaTheme="minorHAnsi"/>
          <w:bCs/>
          <w:lang w:eastAsia="en-US"/>
        </w:rPr>
        <w:t> </w:t>
      </w:r>
      <w:r w:rsidRPr="002D34E8">
        <w:rPr>
          <w:rFonts w:eastAsiaTheme="minorHAnsi"/>
          <w:bCs/>
          <w:lang w:eastAsia="en-US"/>
        </w:rPr>
        <w:t>3 lõike</w:t>
      </w:r>
      <w:r w:rsidR="005D255C" w:rsidRPr="002D34E8">
        <w:rPr>
          <w:rFonts w:eastAsiaTheme="minorHAnsi"/>
          <w:bCs/>
          <w:lang w:eastAsia="en-US"/>
        </w:rPr>
        <w:t> </w:t>
      </w:r>
      <w:r w:rsidRPr="002D34E8">
        <w:rPr>
          <w:rFonts w:eastAsiaTheme="minorHAnsi"/>
          <w:bCs/>
          <w:lang w:eastAsia="en-US"/>
        </w:rPr>
        <w:t xml:space="preserve">1 punkti 5 </w:t>
      </w:r>
      <w:r w:rsidR="00B2385A" w:rsidRPr="002D34E8">
        <w:rPr>
          <w:rFonts w:eastAsiaTheme="minorHAnsi"/>
          <w:bCs/>
          <w:lang w:eastAsia="en-US"/>
        </w:rPr>
        <w:t>tähenduses</w:t>
      </w:r>
      <w:r w:rsidRPr="002D34E8">
        <w:rPr>
          <w:rFonts w:eastAsiaTheme="minorHAnsi"/>
          <w:bCs/>
          <w:lang w:eastAsia="en-US"/>
        </w:rPr>
        <w:t>, välja arvatud juhul, kui see kuulub artikli</w:t>
      </w:r>
      <w:r w:rsidR="00075E49" w:rsidRPr="002D34E8">
        <w:rPr>
          <w:rFonts w:eastAsiaTheme="minorHAnsi"/>
          <w:bCs/>
          <w:lang w:eastAsia="en-US"/>
        </w:rPr>
        <w:t> </w:t>
      </w:r>
      <w:r w:rsidRPr="002D34E8">
        <w:rPr>
          <w:rFonts w:eastAsiaTheme="minorHAnsi"/>
          <w:bCs/>
          <w:lang w:eastAsia="en-US"/>
        </w:rPr>
        <w:t>2 lõigetes 2</w:t>
      </w:r>
      <w:r w:rsidR="00C77A54" w:rsidRPr="002D34E8">
        <w:rPr>
          <w:rFonts w:eastAsiaTheme="minorHAnsi"/>
          <w:bCs/>
          <w:lang w:eastAsia="en-US"/>
        </w:rPr>
        <w:t>–</w:t>
      </w:r>
      <w:r w:rsidRPr="002D34E8">
        <w:rPr>
          <w:rFonts w:eastAsiaTheme="minorHAnsi"/>
          <w:bCs/>
          <w:lang w:eastAsia="en-US"/>
        </w:rPr>
        <w:t xml:space="preserve">4 </w:t>
      </w:r>
      <w:r w:rsidR="003648FB" w:rsidRPr="002D34E8">
        <w:rPr>
          <w:rFonts w:eastAsiaTheme="minorHAnsi"/>
          <w:bCs/>
          <w:lang w:eastAsia="en-US"/>
        </w:rPr>
        <w:t>nimetatud</w:t>
      </w:r>
      <w:r w:rsidRPr="002D34E8">
        <w:rPr>
          <w:rFonts w:eastAsiaTheme="minorHAnsi"/>
          <w:bCs/>
          <w:lang w:eastAsia="en-US"/>
        </w:rPr>
        <w:t xml:space="preserve"> kategooriatesse või </w:t>
      </w:r>
      <w:ins w:id="315" w:author="Toimetaja" w:date="2024-01-08T11:37:00Z">
        <w:r w:rsidR="00024D67" w:rsidRPr="002D34E8">
          <w:rPr>
            <w:rFonts w:eastAsiaTheme="minorHAnsi"/>
            <w:bCs/>
            <w:lang w:eastAsia="en-US"/>
          </w:rPr>
          <w:t xml:space="preserve">muul viisil </w:t>
        </w:r>
      </w:ins>
      <w:r w:rsidRPr="002D34E8">
        <w:rPr>
          <w:rFonts w:eastAsiaTheme="minorHAnsi"/>
          <w:bCs/>
          <w:lang w:eastAsia="en-US"/>
        </w:rPr>
        <w:t xml:space="preserve">kvalifitseerub </w:t>
      </w:r>
      <w:del w:id="316" w:author="Toimetaja" w:date="2024-01-08T11:37:00Z">
        <w:r w:rsidRPr="002D34E8" w:rsidDel="00024D67">
          <w:rPr>
            <w:rFonts w:eastAsiaTheme="minorHAnsi"/>
            <w:bCs/>
            <w:lang w:eastAsia="en-US"/>
          </w:rPr>
          <w:delText xml:space="preserve">muul viisil </w:delText>
        </w:r>
      </w:del>
      <w:r w:rsidRPr="002D34E8">
        <w:rPr>
          <w:rFonts w:eastAsiaTheme="minorHAnsi"/>
          <w:bCs/>
          <w:lang w:eastAsia="en-US"/>
        </w:rPr>
        <w:t>rahaks;</w:t>
      </w:r>
    </w:p>
    <w:p w14:paraId="3E960D86" w14:textId="3521A205" w:rsidR="00D30760" w:rsidRPr="002D34E8" w:rsidRDefault="00D30760" w:rsidP="00743FBC">
      <w:pPr>
        <w:pStyle w:val="Normaallaadveeb"/>
        <w:spacing w:before="0" w:beforeAutospacing="0" w:after="0" w:afterAutospacing="0"/>
        <w:jc w:val="both"/>
        <w:rPr>
          <w:rFonts w:eastAsiaTheme="minorHAnsi"/>
          <w:bCs/>
          <w:lang w:eastAsia="en-US"/>
        </w:rPr>
      </w:pPr>
      <w:r w:rsidRPr="002D34E8">
        <w:rPr>
          <w:rFonts w:eastAsiaTheme="minorHAnsi"/>
          <w:bCs/>
          <w:lang w:eastAsia="en-US"/>
        </w:rPr>
        <w:t>20)</w:t>
      </w:r>
      <w:r w:rsidR="00075E49" w:rsidRPr="002D34E8">
        <w:rPr>
          <w:rFonts w:eastAsiaTheme="minorHAnsi"/>
          <w:bCs/>
          <w:lang w:eastAsia="en-US"/>
        </w:rPr>
        <w:t> </w:t>
      </w:r>
      <w:r w:rsidRPr="002D34E8">
        <w:rPr>
          <w:rFonts w:eastAsiaTheme="minorHAnsi"/>
          <w:bCs/>
          <w:lang w:eastAsia="en-US"/>
        </w:rPr>
        <w:t xml:space="preserve">isehallatav aadress </w:t>
      </w:r>
      <w:bookmarkStart w:id="317" w:name="_Hlk139045033"/>
      <w:r w:rsidR="005404D6" w:rsidRPr="002D34E8">
        <w:rPr>
          <w:rFonts w:eastAsiaTheme="minorHAnsi"/>
          <w:bCs/>
          <w:lang w:eastAsia="en-US"/>
        </w:rPr>
        <w:t xml:space="preserve">on isehallatav aadress </w:t>
      </w:r>
      <w:r w:rsidRPr="002D34E8">
        <w:rPr>
          <w:rFonts w:eastAsiaTheme="minorHAnsi"/>
          <w:bCs/>
          <w:lang w:eastAsia="en-US"/>
        </w:rPr>
        <w:t xml:space="preserve">Euroopa Parlamendi ja nõukogu määruse (EL) 2023/1113, mis käsitleb rahaülekannetes ja teatavates krüptovaraülekannetes edastatavat teavet ning millega muudetakse direktiivi (EL) 2015/849 (ELT L 150, </w:t>
      </w:r>
      <w:ins w:id="318" w:author="Iivika Sale" w:date="2024-01-18T16:21:00Z">
        <w:r w:rsidR="00E76624">
          <w:rPr>
            <w:rFonts w:eastAsiaTheme="minorHAnsi"/>
            <w:bCs/>
            <w:lang w:eastAsia="en-US"/>
          </w:rPr>
          <w:t>0</w:t>
        </w:r>
      </w:ins>
      <w:r w:rsidRPr="002D34E8">
        <w:rPr>
          <w:rFonts w:eastAsiaTheme="minorHAnsi"/>
          <w:bCs/>
          <w:lang w:eastAsia="en-US"/>
        </w:rPr>
        <w:t>9.</w:t>
      </w:r>
      <w:ins w:id="319" w:author="Iivika Sale" w:date="2024-01-18T16:21:00Z">
        <w:r w:rsidR="00E76624">
          <w:rPr>
            <w:rFonts w:eastAsiaTheme="minorHAnsi"/>
            <w:bCs/>
            <w:lang w:eastAsia="en-US"/>
          </w:rPr>
          <w:t>0</w:t>
        </w:r>
      </w:ins>
      <w:r w:rsidRPr="002D34E8">
        <w:rPr>
          <w:rFonts w:eastAsiaTheme="minorHAnsi"/>
          <w:bCs/>
          <w:lang w:eastAsia="en-US"/>
        </w:rPr>
        <w:t>6.2023, lk 1–39)</w:t>
      </w:r>
      <w:bookmarkEnd w:id="317"/>
      <w:r w:rsidRPr="002D34E8">
        <w:rPr>
          <w:rFonts w:eastAsiaTheme="minorHAnsi"/>
          <w:bCs/>
          <w:lang w:eastAsia="en-US"/>
        </w:rPr>
        <w:t>, artikli</w:t>
      </w:r>
      <w:r w:rsidR="00075E49" w:rsidRPr="002D34E8">
        <w:rPr>
          <w:rFonts w:eastAsiaTheme="minorHAnsi"/>
          <w:bCs/>
          <w:lang w:eastAsia="en-US"/>
        </w:rPr>
        <w:t> </w:t>
      </w:r>
      <w:r w:rsidRPr="002D34E8">
        <w:rPr>
          <w:rFonts w:eastAsiaTheme="minorHAnsi"/>
          <w:bCs/>
          <w:lang w:eastAsia="en-US"/>
        </w:rPr>
        <w:t>3 punkti</w:t>
      </w:r>
      <w:r w:rsidR="00075E49" w:rsidRPr="002D34E8">
        <w:rPr>
          <w:rFonts w:eastAsiaTheme="minorHAnsi"/>
          <w:bCs/>
          <w:lang w:eastAsia="en-US"/>
        </w:rPr>
        <w:t> </w:t>
      </w:r>
      <w:r w:rsidRPr="002D34E8">
        <w:rPr>
          <w:rFonts w:eastAsiaTheme="minorHAnsi"/>
          <w:bCs/>
          <w:lang w:eastAsia="en-US"/>
        </w:rPr>
        <w:t xml:space="preserve">20 </w:t>
      </w:r>
      <w:r w:rsidR="00A27BB7" w:rsidRPr="002D34E8">
        <w:rPr>
          <w:rFonts w:eastAsiaTheme="minorHAnsi"/>
        </w:rPr>
        <w:t>t</w:t>
      </w:r>
      <w:r w:rsidR="003C323A" w:rsidRPr="002D34E8">
        <w:rPr>
          <w:rFonts w:eastAsiaTheme="minorHAnsi"/>
          <w:bCs/>
          <w:lang w:eastAsia="en-US"/>
        </w:rPr>
        <w:t>ähenduses</w:t>
      </w:r>
      <w:r w:rsidRPr="002D34E8">
        <w:rPr>
          <w:rFonts w:eastAsiaTheme="minorHAnsi"/>
          <w:bCs/>
          <w:lang w:eastAsia="en-US"/>
        </w:rPr>
        <w:t>.“;</w:t>
      </w:r>
    </w:p>
    <w:bookmarkEnd w:id="314"/>
    <w:p w14:paraId="1D91AF3D" w14:textId="77777777" w:rsidR="00D30760" w:rsidRPr="002D34E8" w:rsidRDefault="00D30760" w:rsidP="00743FBC">
      <w:pPr>
        <w:pStyle w:val="Normaallaadveeb"/>
        <w:spacing w:before="0" w:beforeAutospacing="0" w:after="0" w:afterAutospacing="0"/>
        <w:jc w:val="both"/>
        <w:rPr>
          <w:rFonts w:eastAsiaTheme="minorHAnsi"/>
          <w:bCs/>
          <w:lang w:eastAsia="en-US"/>
        </w:rPr>
      </w:pPr>
    </w:p>
    <w:p w14:paraId="78FC7DAA" w14:textId="77777777" w:rsidR="00D30760" w:rsidRPr="002D34E8" w:rsidRDefault="00D30760" w:rsidP="00743FBC">
      <w:pPr>
        <w:pStyle w:val="Normaallaadveeb"/>
        <w:spacing w:before="0" w:beforeAutospacing="0" w:after="0" w:afterAutospacing="0"/>
        <w:jc w:val="both"/>
        <w:rPr>
          <w:rFonts w:eastAsiaTheme="minorHAnsi"/>
          <w:bCs/>
          <w:lang w:eastAsia="en-US"/>
        </w:rPr>
      </w:pPr>
      <w:r w:rsidRPr="002D34E8">
        <w:rPr>
          <w:rFonts w:eastAsiaTheme="minorHAnsi"/>
          <w:b/>
          <w:lang w:eastAsia="en-US"/>
        </w:rPr>
        <w:t xml:space="preserve">3) </w:t>
      </w:r>
      <w:r w:rsidRPr="002D34E8">
        <w:rPr>
          <w:rFonts w:eastAsiaTheme="minorHAnsi"/>
          <w:bCs/>
          <w:lang w:eastAsia="en-US"/>
        </w:rPr>
        <w:t>paragrahvi 6 lõiget 2 täiendatakse punktiga 3</w:t>
      </w:r>
      <w:r w:rsidRPr="002D34E8">
        <w:rPr>
          <w:rFonts w:eastAsiaTheme="minorHAnsi"/>
          <w:bCs/>
          <w:vertAlign w:val="superscript"/>
          <w:lang w:eastAsia="en-US"/>
        </w:rPr>
        <w:t>1</w:t>
      </w:r>
      <w:r w:rsidRPr="002D34E8">
        <w:rPr>
          <w:rFonts w:eastAsiaTheme="minorHAnsi"/>
          <w:bCs/>
          <w:lang w:eastAsia="en-US"/>
        </w:rPr>
        <w:t xml:space="preserve"> järgmises sõnastuses</w:t>
      </w:r>
    </w:p>
    <w:p w14:paraId="096DE00B" w14:textId="7E3617B2" w:rsidR="00D30760" w:rsidRPr="002D34E8" w:rsidRDefault="00D30760" w:rsidP="00743FBC">
      <w:pPr>
        <w:pStyle w:val="Normaallaadveeb"/>
        <w:spacing w:before="0" w:beforeAutospacing="0" w:after="0" w:afterAutospacing="0"/>
        <w:jc w:val="both"/>
        <w:rPr>
          <w:rFonts w:eastAsiaTheme="minorHAnsi"/>
          <w:bCs/>
          <w:lang w:eastAsia="en-US"/>
        </w:rPr>
      </w:pPr>
      <w:r w:rsidRPr="002D34E8">
        <w:rPr>
          <w:rFonts w:eastAsiaTheme="minorHAnsi"/>
          <w:bCs/>
          <w:lang w:eastAsia="en-US"/>
        </w:rPr>
        <w:t>„3</w:t>
      </w:r>
      <w:r w:rsidRPr="002D34E8">
        <w:rPr>
          <w:rFonts w:eastAsiaTheme="minorHAnsi"/>
          <w:bCs/>
          <w:vertAlign w:val="superscript"/>
          <w:lang w:eastAsia="en-US"/>
        </w:rPr>
        <w:t>1</w:t>
      </w:r>
      <w:r w:rsidRPr="002D34E8">
        <w:rPr>
          <w:rFonts w:eastAsiaTheme="minorHAnsi"/>
          <w:bCs/>
          <w:lang w:eastAsia="en-US"/>
        </w:rPr>
        <w:t>)</w:t>
      </w:r>
      <w:r w:rsidR="006E5BCC" w:rsidRPr="002D34E8">
        <w:rPr>
          <w:rFonts w:eastAsiaTheme="minorHAnsi"/>
          <w:bCs/>
          <w:lang w:eastAsia="en-US"/>
        </w:rPr>
        <w:t> </w:t>
      </w:r>
      <w:r w:rsidRPr="002D34E8">
        <w:rPr>
          <w:rFonts w:eastAsiaTheme="minorHAnsi"/>
          <w:bCs/>
          <w:lang w:eastAsia="en-US"/>
        </w:rPr>
        <w:t>krüptovarateenuse osutaja Euroopa Parlamendi ja nõukogu määruse (EL) 2023/1114 artikli</w:t>
      </w:r>
      <w:r w:rsidR="001850AB" w:rsidRPr="002D34E8">
        <w:rPr>
          <w:rFonts w:eastAsiaTheme="minorHAnsi"/>
          <w:bCs/>
          <w:lang w:eastAsia="en-US"/>
        </w:rPr>
        <w:t> </w:t>
      </w:r>
      <w:r w:rsidRPr="002D34E8">
        <w:rPr>
          <w:rFonts w:eastAsiaTheme="minorHAnsi"/>
          <w:bCs/>
          <w:lang w:eastAsia="en-US"/>
        </w:rPr>
        <w:t xml:space="preserve">3 lõike 1 punkti </w:t>
      </w:r>
      <w:commentRangeStart w:id="320"/>
      <w:r w:rsidR="00F64649" w:rsidRPr="002D34E8">
        <w:rPr>
          <w:rFonts w:eastAsiaTheme="minorHAnsi"/>
          <w:bCs/>
          <w:u w:val="single"/>
          <w:lang w:eastAsia="en-US"/>
        </w:rPr>
        <w:t>1</w:t>
      </w:r>
      <w:commentRangeEnd w:id="320"/>
      <w:r w:rsidR="00A633A8" w:rsidRPr="002D34E8">
        <w:rPr>
          <w:rStyle w:val="Kommentaariviide"/>
          <w:rFonts w:eastAsiaTheme="minorHAnsi" w:cstheme="minorBidi"/>
          <w:lang w:eastAsia="en-US"/>
        </w:rPr>
        <w:commentReference w:id="320"/>
      </w:r>
      <w:r w:rsidRPr="002D34E8">
        <w:rPr>
          <w:rFonts w:eastAsiaTheme="minorHAnsi"/>
          <w:bCs/>
          <w:lang w:eastAsia="en-US"/>
        </w:rPr>
        <w:t>5 tähenduses, kes osutab üht või mitut artikli 3 lõike 1 punktis</w:t>
      </w:r>
      <w:r w:rsidR="00A633A8" w:rsidRPr="002D34E8">
        <w:rPr>
          <w:rFonts w:eastAsiaTheme="minorHAnsi"/>
          <w:bCs/>
          <w:lang w:eastAsia="en-US"/>
        </w:rPr>
        <w:t> </w:t>
      </w:r>
      <w:r w:rsidRPr="002D34E8">
        <w:rPr>
          <w:rFonts w:eastAsiaTheme="minorHAnsi"/>
          <w:bCs/>
          <w:lang w:eastAsia="en-US"/>
        </w:rPr>
        <w:t xml:space="preserve">16 </w:t>
      </w:r>
      <w:r w:rsidR="002A1FC8" w:rsidRPr="002D34E8">
        <w:rPr>
          <w:rFonts w:eastAsiaTheme="minorHAnsi"/>
          <w:bCs/>
          <w:lang w:eastAsia="en-US"/>
        </w:rPr>
        <w:t>sätestatud</w:t>
      </w:r>
      <w:r w:rsidRPr="002D34E8">
        <w:rPr>
          <w:rFonts w:eastAsiaTheme="minorHAnsi"/>
          <w:bCs/>
          <w:lang w:eastAsia="en-US"/>
        </w:rPr>
        <w:t xml:space="preserve"> krüptovarateenust, </w:t>
      </w:r>
      <w:r w:rsidR="00CA2C74" w:rsidRPr="002D34E8">
        <w:rPr>
          <w:rFonts w:eastAsiaTheme="minorHAnsi"/>
          <w:bCs/>
          <w:lang w:eastAsia="en-US"/>
        </w:rPr>
        <w:t>välja arvatud artikli</w:t>
      </w:r>
      <w:r w:rsidR="00E05E3A" w:rsidRPr="002D34E8">
        <w:rPr>
          <w:rFonts w:eastAsiaTheme="minorHAnsi"/>
          <w:bCs/>
          <w:lang w:eastAsia="en-US"/>
        </w:rPr>
        <w:t> </w:t>
      </w:r>
      <w:r w:rsidR="00CA2C74" w:rsidRPr="002D34E8">
        <w:rPr>
          <w:rFonts w:eastAsiaTheme="minorHAnsi"/>
          <w:bCs/>
          <w:lang w:eastAsia="en-US"/>
        </w:rPr>
        <w:t>3 lõike 1 punkti 16 ala</w:t>
      </w:r>
      <w:del w:id="321" w:author="Iivika Sale" w:date="2024-01-18T16:04:00Z">
        <w:r w:rsidR="00CA2C74" w:rsidRPr="002D34E8" w:rsidDel="00691F85">
          <w:rPr>
            <w:rFonts w:eastAsiaTheme="minorHAnsi"/>
            <w:bCs/>
            <w:lang w:eastAsia="en-US"/>
          </w:rPr>
          <w:delText>m</w:delText>
        </w:r>
      </w:del>
      <w:r w:rsidR="00CA2C74" w:rsidRPr="002D34E8">
        <w:rPr>
          <w:rFonts w:eastAsiaTheme="minorHAnsi"/>
          <w:bCs/>
          <w:lang w:eastAsia="en-US"/>
        </w:rPr>
        <w:t>punktis</w:t>
      </w:r>
      <w:r w:rsidR="006E5BCC" w:rsidRPr="002D34E8">
        <w:rPr>
          <w:rFonts w:eastAsiaTheme="minorHAnsi"/>
          <w:bCs/>
          <w:lang w:eastAsia="en-US"/>
        </w:rPr>
        <w:t> </w:t>
      </w:r>
      <w:r w:rsidR="00CA2C74" w:rsidRPr="002D34E8">
        <w:rPr>
          <w:rFonts w:eastAsiaTheme="minorHAnsi"/>
          <w:bCs/>
          <w:lang w:eastAsia="en-US"/>
        </w:rPr>
        <w:t>h nimetatud krüptovarateenust osutav isik;“;</w:t>
      </w:r>
    </w:p>
    <w:p w14:paraId="5738AE15" w14:textId="77777777" w:rsidR="00D30760" w:rsidRPr="002D34E8" w:rsidRDefault="00D30760" w:rsidP="00743FBC">
      <w:pPr>
        <w:pStyle w:val="Normaallaadveeb"/>
        <w:spacing w:before="0" w:beforeAutospacing="0" w:after="0" w:afterAutospacing="0"/>
        <w:jc w:val="both"/>
        <w:rPr>
          <w:rFonts w:eastAsiaTheme="minorHAnsi"/>
          <w:bCs/>
          <w:lang w:eastAsia="en-US"/>
        </w:rPr>
      </w:pPr>
    </w:p>
    <w:p w14:paraId="347B3C4A" w14:textId="77777777" w:rsidR="00D30760" w:rsidRPr="002D34E8" w:rsidRDefault="00D30760" w:rsidP="00743FBC">
      <w:pPr>
        <w:pStyle w:val="Normaallaadveeb"/>
        <w:spacing w:before="0" w:beforeAutospacing="0" w:after="0" w:afterAutospacing="0"/>
        <w:jc w:val="both"/>
        <w:rPr>
          <w:rFonts w:eastAsiaTheme="minorHAnsi"/>
          <w:bCs/>
          <w:lang w:eastAsia="en-US"/>
        </w:rPr>
      </w:pPr>
      <w:r w:rsidRPr="002D34E8">
        <w:rPr>
          <w:rFonts w:eastAsiaTheme="minorHAnsi"/>
          <w:b/>
          <w:lang w:eastAsia="en-US"/>
        </w:rPr>
        <w:t>4)</w:t>
      </w:r>
      <w:r w:rsidRPr="002D34E8">
        <w:rPr>
          <w:rFonts w:eastAsiaTheme="minorHAnsi"/>
          <w:bCs/>
          <w:lang w:eastAsia="en-US"/>
        </w:rPr>
        <w:t xml:space="preserve"> paragrahvi 6 lõiget 2 täiendatakse punktiga 8</w:t>
      </w:r>
      <w:r w:rsidRPr="002D34E8">
        <w:rPr>
          <w:rFonts w:eastAsiaTheme="minorHAnsi"/>
          <w:bCs/>
          <w:vertAlign w:val="superscript"/>
          <w:lang w:eastAsia="en-US"/>
        </w:rPr>
        <w:t>1</w:t>
      </w:r>
      <w:r w:rsidRPr="002D34E8">
        <w:rPr>
          <w:rFonts w:eastAsiaTheme="minorHAnsi"/>
          <w:bCs/>
          <w:lang w:eastAsia="en-US"/>
        </w:rPr>
        <w:t xml:space="preserve"> järgmises sõnastuses:</w:t>
      </w:r>
    </w:p>
    <w:p w14:paraId="76C4A27E" w14:textId="419CB014" w:rsidR="00D30760" w:rsidRPr="002D34E8" w:rsidRDefault="00D30760" w:rsidP="00743FBC">
      <w:pPr>
        <w:pStyle w:val="Normaallaadveeb"/>
        <w:spacing w:before="0" w:beforeAutospacing="0" w:after="0" w:afterAutospacing="0"/>
        <w:jc w:val="both"/>
      </w:pPr>
      <w:r w:rsidRPr="002D34E8">
        <w:rPr>
          <w:rFonts w:eastAsiaTheme="minorHAnsi"/>
          <w:bCs/>
          <w:lang w:eastAsia="en-US"/>
        </w:rPr>
        <w:t>„</w:t>
      </w:r>
      <w:bookmarkStart w:id="322" w:name="_Hlk151610948"/>
      <w:r w:rsidRPr="002D34E8">
        <w:rPr>
          <w:rFonts w:eastAsiaTheme="minorHAnsi"/>
          <w:bCs/>
          <w:lang w:eastAsia="en-US"/>
        </w:rPr>
        <w:t>8</w:t>
      </w:r>
      <w:r w:rsidRPr="002D34E8">
        <w:rPr>
          <w:rFonts w:eastAsiaTheme="minorHAnsi"/>
          <w:bCs/>
          <w:vertAlign w:val="superscript"/>
          <w:lang w:eastAsia="en-US"/>
        </w:rPr>
        <w:t>1</w:t>
      </w:r>
      <w:r w:rsidRPr="002D34E8">
        <w:rPr>
          <w:rFonts w:eastAsiaTheme="minorHAnsi"/>
          <w:bCs/>
          <w:lang w:eastAsia="en-US"/>
        </w:rPr>
        <w:t xml:space="preserve">) </w:t>
      </w:r>
      <w:r w:rsidRPr="002D34E8">
        <w:t xml:space="preserve">ühisrahastusteenuse osutaja </w:t>
      </w:r>
      <w:bookmarkStart w:id="323" w:name="_Hlk139045197"/>
      <w:r w:rsidRPr="002D34E8">
        <w:t>Euroopa Parlamendi ja nõukogu määruse (EL) 2020/1503, mis käsitleb ettevõtjatele Euroopa ühisrahastusteenuse osutajaid ning millega muudetakse määrust (EL) 2017/1129 ja direktiivi (EL) 2019/193</w:t>
      </w:r>
      <w:bookmarkEnd w:id="323"/>
      <w:r w:rsidRPr="002D34E8">
        <w:t>, tähenduses;</w:t>
      </w:r>
      <w:bookmarkEnd w:id="322"/>
      <w:r w:rsidR="00E65F12" w:rsidRPr="002D34E8">
        <w:t>“;</w:t>
      </w:r>
    </w:p>
    <w:p w14:paraId="709AC424" w14:textId="77777777" w:rsidR="00D30760" w:rsidRPr="002D34E8" w:rsidRDefault="00D30760" w:rsidP="00743FBC">
      <w:pPr>
        <w:pStyle w:val="Normaallaadveeb"/>
        <w:spacing w:before="0" w:beforeAutospacing="0" w:after="0" w:afterAutospacing="0"/>
        <w:jc w:val="both"/>
      </w:pPr>
    </w:p>
    <w:p w14:paraId="7C638964" w14:textId="6681F935" w:rsidR="00D30760" w:rsidRPr="002D34E8" w:rsidRDefault="00D30760" w:rsidP="00743FBC">
      <w:pPr>
        <w:pStyle w:val="Normaallaadveeb"/>
        <w:spacing w:before="0" w:beforeAutospacing="0" w:after="0" w:afterAutospacing="0"/>
        <w:jc w:val="both"/>
      </w:pPr>
      <w:r w:rsidRPr="002D34E8">
        <w:rPr>
          <w:b/>
          <w:bCs/>
        </w:rPr>
        <w:t xml:space="preserve">5) </w:t>
      </w:r>
      <w:r w:rsidRPr="002D34E8">
        <w:t>paragrahvi 7 punkt 2 muudetakse ja sõnastatakse järgmiselt:</w:t>
      </w:r>
    </w:p>
    <w:p w14:paraId="119ACC53" w14:textId="77777777" w:rsidR="00D30760" w:rsidRPr="002D34E8" w:rsidRDefault="00D30760" w:rsidP="00743FBC">
      <w:pPr>
        <w:pStyle w:val="Normaallaadveeb"/>
        <w:spacing w:before="0" w:beforeAutospacing="0" w:after="0" w:afterAutospacing="0"/>
        <w:jc w:val="both"/>
      </w:pPr>
      <w:r w:rsidRPr="002D34E8">
        <w:t>„2) krediidiasutuste ja finantseerimisasutuste omavahelised suhted, sealhulgas sellised suhted, mille puhul korrespondentasutus osutab respondentasutusele sarnaseid teenuseid tema klientide teenindamiseks, ning sellised suhted, mis on loodud väärtpaberitehingute või rahaülekannete tegemiseks, või suhted, mis on loodud krüptovaratehingute või krüptovaraülekannete tegemiseks.“;</w:t>
      </w:r>
    </w:p>
    <w:p w14:paraId="7A9D3D87" w14:textId="77777777" w:rsidR="00D30760" w:rsidRPr="002D34E8" w:rsidRDefault="00D30760" w:rsidP="00743FBC">
      <w:pPr>
        <w:pStyle w:val="Normaallaadveeb"/>
        <w:spacing w:before="0" w:beforeAutospacing="0" w:after="0" w:afterAutospacing="0"/>
        <w:jc w:val="both"/>
      </w:pPr>
    </w:p>
    <w:p w14:paraId="7D4E58C7" w14:textId="77777777" w:rsidR="00D30760" w:rsidRPr="002D34E8" w:rsidRDefault="00D30760" w:rsidP="00743FBC">
      <w:pPr>
        <w:pStyle w:val="Normaallaadveeb"/>
        <w:spacing w:before="0" w:beforeAutospacing="0" w:after="0" w:afterAutospacing="0"/>
        <w:jc w:val="both"/>
      </w:pPr>
      <w:r w:rsidRPr="002D34E8">
        <w:rPr>
          <w:b/>
          <w:bCs/>
        </w:rPr>
        <w:t>6)</w:t>
      </w:r>
      <w:r w:rsidRPr="002D34E8">
        <w:t xml:space="preserve"> paragrahvi 13 täiendatakse lõikega 1</w:t>
      </w:r>
      <w:r w:rsidRPr="002D34E8">
        <w:rPr>
          <w:vertAlign w:val="superscript"/>
        </w:rPr>
        <w:t>1</w:t>
      </w:r>
      <w:r w:rsidRPr="002D34E8">
        <w:t xml:space="preserve"> järgmises sõnastuses:</w:t>
      </w:r>
    </w:p>
    <w:p w14:paraId="41B0CA7F" w14:textId="3332834F" w:rsidR="00D30760" w:rsidRPr="002D34E8" w:rsidRDefault="00D30760" w:rsidP="00743FBC">
      <w:pPr>
        <w:pStyle w:val="Normaallaadveeb"/>
        <w:spacing w:before="0" w:beforeAutospacing="0" w:after="0" w:afterAutospacing="0"/>
        <w:jc w:val="both"/>
      </w:pPr>
      <w:r w:rsidRPr="002D34E8">
        <w:t>„(1</w:t>
      </w:r>
      <w:r w:rsidRPr="002D34E8">
        <w:rPr>
          <w:vertAlign w:val="superscript"/>
        </w:rPr>
        <w:t>1</w:t>
      </w:r>
      <w:r w:rsidRPr="002D34E8">
        <w:t>)</w:t>
      </w:r>
      <w:r w:rsidR="00625FEB" w:rsidRPr="002D34E8">
        <w:t> </w:t>
      </w:r>
      <w:r w:rsidRPr="002D34E8">
        <w:t>Riskihinnangu tulemusel määrab krüptovarateenuse osutaja kindlaks rahapesu ja terrorismi rahastamise riski, mis on seotud isehallatavale aadressile suunatud või sealt pärinevate krüptovaraülekannetega.“;</w:t>
      </w:r>
    </w:p>
    <w:p w14:paraId="36553BE2" w14:textId="77777777" w:rsidR="00D30760" w:rsidRPr="002D34E8" w:rsidRDefault="00D30760" w:rsidP="00743FBC">
      <w:pPr>
        <w:pStyle w:val="Normaallaadveeb"/>
        <w:spacing w:before="0" w:beforeAutospacing="0" w:after="0" w:afterAutospacing="0"/>
        <w:jc w:val="both"/>
      </w:pPr>
    </w:p>
    <w:p w14:paraId="7EE72D75" w14:textId="4458E805" w:rsidR="00D30760" w:rsidRPr="002D34E8" w:rsidRDefault="00D30760" w:rsidP="00743FBC">
      <w:pPr>
        <w:pStyle w:val="Normaallaadveeb"/>
        <w:spacing w:before="0" w:beforeAutospacing="0" w:after="0" w:afterAutospacing="0"/>
        <w:jc w:val="both"/>
      </w:pPr>
      <w:bookmarkStart w:id="324" w:name="_Hlk141430442"/>
      <w:r w:rsidRPr="002D34E8">
        <w:rPr>
          <w:b/>
          <w:bCs/>
        </w:rPr>
        <w:lastRenderedPageBreak/>
        <w:t>7)</w:t>
      </w:r>
      <w:r w:rsidR="00334DE3" w:rsidRPr="002D34E8">
        <w:t> </w:t>
      </w:r>
      <w:r w:rsidRPr="002D34E8">
        <w:t>paragrahvi</w:t>
      </w:r>
      <w:r w:rsidR="00793526" w:rsidRPr="002D34E8">
        <w:t> </w:t>
      </w:r>
      <w:r w:rsidRPr="002D34E8">
        <w:t>15 lõige 6 muudetakse ja sõnastatakse järgmiselt:</w:t>
      </w:r>
    </w:p>
    <w:p w14:paraId="05C7D1FA" w14:textId="5CCCF722" w:rsidR="00D30760" w:rsidRPr="002D34E8" w:rsidRDefault="00D30760" w:rsidP="00743FBC">
      <w:pPr>
        <w:pStyle w:val="Normaallaadveeb"/>
        <w:spacing w:before="0" w:beforeAutospacing="0" w:after="0" w:afterAutospacing="0"/>
        <w:jc w:val="both"/>
        <w:rPr>
          <w:rFonts w:eastAsiaTheme="minorHAnsi"/>
          <w:lang w:eastAsia="en-US"/>
        </w:rPr>
      </w:pPr>
      <w:r w:rsidRPr="002D34E8">
        <w:t>„(6) E-raha asutus, makseteenuse pakkuja ja krüptovarateenuse osutaja, kes tegutseb Eestis muus vormis kui filiaalina ja kelle peakontor asub teises Euroopa Liidu liikmesriigis, määrab pädeva järelevalveasutuse korraldusel vastavalt Euroopa Komisjoni poolt Euroopa Parlamendi ja nõukogu direktiivi (EL) 2015/849 artikli</w:t>
      </w:r>
      <w:r w:rsidR="00C25826" w:rsidRPr="002D34E8">
        <w:t> </w:t>
      </w:r>
      <w:r w:rsidRPr="002D34E8">
        <w:t>45 lõike</w:t>
      </w:r>
      <w:r w:rsidR="00C25826" w:rsidRPr="002D34E8">
        <w:t> </w:t>
      </w:r>
      <w:r w:rsidRPr="002D34E8">
        <w:t>9 alusel kehtestatud regulatiivsetele tehnilistele standarditele Eestis keskse kontaktpunkti, mille ülesanne on tagada e-raha asutuse, makseteenuse pakkuja või krüptovarateenuse osutaja nimel vastavus käesoleva seaduse nõuetega, ning esitab pädeva järelevalveasutuse taotlusel oma tegevuse kohta dokumente ja teavet.“;</w:t>
      </w:r>
    </w:p>
    <w:bookmarkEnd w:id="324"/>
    <w:p w14:paraId="5DCF09A8" w14:textId="77777777" w:rsidR="00D30760" w:rsidRPr="002D34E8" w:rsidRDefault="00D30760" w:rsidP="00743FBC">
      <w:pPr>
        <w:spacing w:after="0" w:line="240" w:lineRule="auto"/>
        <w:jc w:val="both"/>
        <w:rPr>
          <w:rFonts w:cs="Times New Roman"/>
          <w:bCs/>
          <w:szCs w:val="24"/>
        </w:rPr>
      </w:pPr>
    </w:p>
    <w:p w14:paraId="6AB267D1" w14:textId="4513C009" w:rsidR="00D30760" w:rsidRPr="002D34E8" w:rsidRDefault="00D30760" w:rsidP="00743FBC">
      <w:pPr>
        <w:spacing w:after="0" w:line="240" w:lineRule="auto"/>
        <w:jc w:val="both"/>
        <w:rPr>
          <w:rFonts w:cs="Times New Roman"/>
          <w:szCs w:val="24"/>
        </w:rPr>
      </w:pPr>
      <w:r w:rsidRPr="002D34E8">
        <w:rPr>
          <w:rFonts w:cs="Times New Roman"/>
          <w:b/>
          <w:bCs/>
          <w:szCs w:val="24"/>
        </w:rPr>
        <w:t>8)</w:t>
      </w:r>
      <w:r w:rsidRPr="002D34E8">
        <w:rPr>
          <w:rFonts w:cs="Times New Roman"/>
          <w:bCs/>
          <w:szCs w:val="24"/>
        </w:rPr>
        <w:t xml:space="preserve"> </w:t>
      </w:r>
      <w:r w:rsidRPr="002D34E8">
        <w:rPr>
          <w:rFonts w:cs="Times New Roman"/>
          <w:szCs w:val="24"/>
        </w:rPr>
        <w:t>paragrahvi 25 pealkirjas</w:t>
      </w:r>
      <w:r w:rsidR="00E0695D" w:rsidRPr="002D34E8">
        <w:rPr>
          <w:rFonts w:cs="Times New Roman"/>
          <w:szCs w:val="24"/>
        </w:rPr>
        <w:t>t</w:t>
      </w:r>
      <w:r w:rsidRPr="002D34E8">
        <w:rPr>
          <w:rFonts w:cs="Times New Roman"/>
          <w:szCs w:val="24"/>
        </w:rPr>
        <w:t xml:space="preserve"> jäetakse välja </w:t>
      </w:r>
      <w:r w:rsidR="00511C91" w:rsidRPr="002D34E8">
        <w:rPr>
          <w:rFonts w:cs="Times New Roman"/>
          <w:szCs w:val="24"/>
        </w:rPr>
        <w:t xml:space="preserve">tekstiosa </w:t>
      </w:r>
      <w:r w:rsidRPr="002D34E8">
        <w:rPr>
          <w:rFonts w:cs="Times New Roman"/>
          <w:szCs w:val="24"/>
        </w:rPr>
        <w:t>„</w:t>
      </w:r>
      <w:r w:rsidR="00D401DF" w:rsidRPr="002D34E8">
        <w:rPr>
          <w:rFonts w:cs="Times New Roman"/>
          <w:szCs w:val="24"/>
        </w:rPr>
        <w:t>,</w:t>
      </w:r>
      <w:r w:rsidR="00E91416" w:rsidRPr="002D34E8">
        <w:rPr>
          <w:rFonts w:cs="Times New Roman"/>
          <w:szCs w:val="24"/>
        </w:rPr>
        <w:t> </w:t>
      </w:r>
      <w:r w:rsidRPr="002D34E8">
        <w:rPr>
          <w:rFonts w:cs="Times New Roman"/>
          <w:szCs w:val="24"/>
        </w:rPr>
        <w:t xml:space="preserve">virtuaalvääringu teenuse pakkuja“; </w:t>
      </w:r>
    </w:p>
    <w:p w14:paraId="5945AB72" w14:textId="77777777" w:rsidR="00D30760" w:rsidRPr="002D34E8" w:rsidRDefault="00D30760" w:rsidP="00743FBC">
      <w:pPr>
        <w:spacing w:after="0" w:line="240" w:lineRule="auto"/>
        <w:jc w:val="both"/>
        <w:rPr>
          <w:rFonts w:cs="Times New Roman"/>
          <w:szCs w:val="24"/>
        </w:rPr>
      </w:pPr>
    </w:p>
    <w:p w14:paraId="60CF0B2E" w14:textId="504464CF" w:rsidR="00D30760" w:rsidRPr="002D34E8" w:rsidRDefault="00D30760" w:rsidP="00743FBC">
      <w:pPr>
        <w:spacing w:after="0" w:line="240" w:lineRule="auto"/>
        <w:jc w:val="both"/>
        <w:rPr>
          <w:rFonts w:cs="Times New Roman"/>
          <w:szCs w:val="24"/>
        </w:rPr>
      </w:pPr>
      <w:r w:rsidRPr="002D34E8">
        <w:rPr>
          <w:rFonts w:cs="Times New Roman"/>
          <w:b/>
          <w:bCs/>
          <w:szCs w:val="24"/>
        </w:rPr>
        <w:t>9)</w:t>
      </w:r>
      <w:r w:rsidR="00D05C5C" w:rsidRPr="002D34E8">
        <w:rPr>
          <w:rFonts w:cs="Times New Roman"/>
          <w:szCs w:val="24"/>
        </w:rPr>
        <w:t> </w:t>
      </w:r>
      <w:r w:rsidRPr="002D34E8">
        <w:rPr>
          <w:rFonts w:cs="Times New Roman"/>
          <w:szCs w:val="24"/>
        </w:rPr>
        <w:t>paragrahvi 25 lõikes</w:t>
      </w:r>
      <w:r w:rsidR="000E19F9" w:rsidRPr="002D34E8">
        <w:rPr>
          <w:rFonts w:cs="Times New Roman"/>
          <w:szCs w:val="24"/>
        </w:rPr>
        <w:t> </w:t>
      </w:r>
      <w:r w:rsidRPr="002D34E8">
        <w:rPr>
          <w:rFonts w:cs="Times New Roman"/>
          <w:szCs w:val="24"/>
        </w:rPr>
        <w:t>1</w:t>
      </w:r>
      <w:r w:rsidRPr="002D34E8">
        <w:rPr>
          <w:rFonts w:cs="Times New Roman"/>
          <w:szCs w:val="24"/>
          <w:vertAlign w:val="superscript"/>
        </w:rPr>
        <w:t>3</w:t>
      </w:r>
      <w:r w:rsidRPr="002D34E8">
        <w:rPr>
          <w:rFonts w:cs="Times New Roman"/>
          <w:szCs w:val="24"/>
        </w:rPr>
        <w:t xml:space="preserve"> asendatakse </w:t>
      </w:r>
      <w:r w:rsidR="00511C91" w:rsidRPr="002D34E8">
        <w:rPr>
          <w:rFonts w:cs="Times New Roman"/>
          <w:szCs w:val="24"/>
        </w:rPr>
        <w:t>tekstiosa</w:t>
      </w:r>
      <w:r w:rsidRPr="002D34E8">
        <w:rPr>
          <w:rFonts w:cs="Times New Roman"/>
          <w:szCs w:val="24"/>
        </w:rPr>
        <w:t xml:space="preserve"> „</w:t>
      </w:r>
      <w:r w:rsidR="00CD65EA" w:rsidRPr="002D34E8">
        <w:rPr>
          <w:rFonts w:cs="Times New Roman"/>
          <w:szCs w:val="24"/>
        </w:rPr>
        <w:t>V</w:t>
      </w:r>
      <w:r w:rsidRPr="002D34E8">
        <w:rPr>
          <w:rFonts w:cs="Times New Roman"/>
          <w:szCs w:val="24"/>
        </w:rPr>
        <w:t xml:space="preserve">irtuaalvääringu teenuse pakkujal“ </w:t>
      </w:r>
      <w:r w:rsidR="00511C91" w:rsidRPr="002D34E8">
        <w:rPr>
          <w:rFonts w:cs="Times New Roman"/>
          <w:szCs w:val="24"/>
        </w:rPr>
        <w:t>tekstiosa</w:t>
      </w:r>
      <w:r w:rsidRPr="002D34E8">
        <w:rPr>
          <w:rFonts w:cs="Times New Roman"/>
          <w:szCs w:val="24"/>
        </w:rPr>
        <w:t>ga „</w:t>
      </w:r>
      <w:r w:rsidR="00CD65EA" w:rsidRPr="002D34E8">
        <w:rPr>
          <w:rFonts w:cs="Times New Roman"/>
          <w:szCs w:val="24"/>
        </w:rPr>
        <w:t>V</w:t>
      </w:r>
      <w:r w:rsidRPr="002D34E8">
        <w:rPr>
          <w:rFonts w:cs="Times New Roman"/>
          <w:szCs w:val="24"/>
        </w:rPr>
        <w:t>irtuaalvääringu teenuse pakkujal ja krüptovarateenuse osutajal“;</w:t>
      </w:r>
    </w:p>
    <w:p w14:paraId="01ECCA97" w14:textId="77777777" w:rsidR="00D30760" w:rsidRPr="002D34E8" w:rsidRDefault="00D30760" w:rsidP="00743FBC">
      <w:pPr>
        <w:spacing w:after="0" w:line="240" w:lineRule="auto"/>
        <w:jc w:val="both"/>
        <w:rPr>
          <w:rFonts w:cs="Times New Roman"/>
          <w:szCs w:val="24"/>
        </w:rPr>
      </w:pPr>
    </w:p>
    <w:p w14:paraId="41B5728F" w14:textId="7C25D351" w:rsidR="00D30760" w:rsidRPr="002D34E8" w:rsidRDefault="00D30760" w:rsidP="00743FBC">
      <w:pPr>
        <w:spacing w:after="0" w:line="240" w:lineRule="auto"/>
        <w:jc w:val="both"/>
        <w:rPr>
          <w:rFonts w:cs="Times New Roman"/>
          <w:szCs w:val="24"/>
        </w:rPr>
      </w:pPr>
      <w:r w:rsidRPr="002D34E8">
        <w:rPr>
          <w:rFonts w:cs="Times New Roman"/>
          <w:b/>
          <w:bCs/>
          <w:szCs w:val="24"/>
        </w:rPr>
        <w:t>10)</w:t>
      </w:r>
      <w:r w:rsidR="00A633A8" w:rsidRPr="002D34E8">
        <w:rPr>
          <w:rFonts w:cs="Times New Roman"/>
          <w:szCs w:val="24"/>
        </w:rPr>
        <w:t> </w:t>
      </w:r>
      <w:r w:rsidRPr="002D34E8">
        <w:rPr>
          <w:rFonts w:cs="Times New Roman"/>
          <w:szCs w:val="24"/>
        </w:rPr>
        <w:t>paragrahvi 25 lõikes 1</w:t>
      </w:r>
      <w:r w:rsidRPr="002D34E8">
        <w:rPr>
          <w:rFonts w:cs="Times New Roman"/>
          <w:szCs w:val="24"/>
          <w:vertAlign w:val="superscript"/>
        </w:rPr>
        <w:t>3</w:t>
      </w:r>
      <w:r w:rsidRPr="002D34E8">
        <w:rPr>
          <w:rFonts w:cs="Times New Roman"/>
          <w:szCs w:val="24"/>
        </w:rPr>
        <w:t xml:space="preserve"> asendatakse </w:t>
      </w:r>
      <w:r w:rsidR="00511C91" w:rsidRPr="002D34E8">
        <w:rPr>
          <w:rFonts w:cs="Times New Roman"/>
          <w:szCs w:val="24"/>
        </w:rPr>
        <w:t>tekstiosa</w:t>
      </w:r>
      <w:r w:rsidRPr="002D34E8">
        <w:rPr>
          <w:rFonts w:cs="Times New Roman"/>
          <w:szCs w:val="24"/>
        </w:rPr>
        <w:t xml:space="preserve"> „</w:t>
      </w:r>
      <w:r w:rsidR="00CD65EA" w:rsidRPr="002D34E8">
        <w:rPr>
          <w:rFonts w:cs="Times New Roman"/>
          <w:szCs w:val="24"/>
        </w:rPr>
        <w:t>V</w:t>
      </w:r>
      <w:r w:rsidRPr="002D34E8">
        <w:rPr>
          <w:rFonts w:cs="Times New Roman"/>
          <w:szCs w:val="24"/>
        </w:rPr>
        <w:t xml:space="preserve">irtuaalvääringu teenuse pakkujal ja krüptovarateenuse osutajal“ </w:t>
      </w:r>
      <w:r w:rsidR="00511C91" w:rsidRPr="002D34E8">
        <w:rPr>
          <w:rFonts w:cs="Times New Roman"/>
          <w:szCs w:val="24"/>
        </w:rPr>
        <w:t>tekstiosa</w:t>
      </w:r>
      <w:r w:rsidRPr="002D34E8">
        <w:rPr>
          <w:rFonts w:cs="Times New Roman"/>
          <w:szCs w:val="24"/>
        </w:rPr>
        <w:t>ga „</w:t>
      </w:r>
      <w:r w:rsidR="00CD65EA" w:rsidRPr="002D34E8">
        <w:rPr>
          <w:rFonts w:cs="Times New Roman"/>
          <w:szCs w:val="24"/>
        </w:rPr>
        <w:t>K</w:t>
      </w:r>
      <w:r w:rsidRPr="002D34E8">
        <w:rPr>
          <w:rFonts w:cs="Times New Roman"/>
          <w:szCs w:val="24"/>
        </w:rPr>
        <w:t>rüptovarateenuse osutajal“</w:t>
      </w:r>
      <w:r w:rsidR="00C77A54" w:rsidRPr="002D34E8">
        <w:rPr>
          <w:rFonts w:cs="Times New Roman"/>
          <w:szCs w:val="24"/>
        </w:rPr>
        <w:t>;</w:t>
      </w:r>
    </w:p>
    <w:p w14:paraId="3D96B730" w14:textId="77777777" w:rsidR="00511C91" w:rsidRPr="002D34E8" w:rsidRDefault="00511C91" w:rsidP="00743FBC">
      <w:pPr>
        <w:spacing w:after="0" w:line="240" w:lineRule="auto"/>
        <w:jc w:val="both"/>
        <w:rPr>
          <w:rFonts w:cs="Times New Roman"/>
          <w:szCs w:val="24"/>
        </w:rPr>
      </w:pPr>
    </w:p>
    <w:p w14:paraId="68F8B1A3" w14:textId="69A76721" w:rsidR="00D30760" w:rsidRPr="002D34E8" w:rsidRDefault="00D30760" w:rsidP="00743FBC">
      <w:pPr>
        <w:spacing w:after="0" w:line="240" w:lineRule="auto"/>
        <w:jc w:val="both"/>
        <w:rPr>
          <w:rFonts w:cs="Times New Roman"/>
          <w:szCs w:val="24"/>
        </w:rPr>
      </w:pPr>
      <w:r w:rsidRPr="002D34E8">
        <w:rPr>
          <w:rFonts w:cs="Times New Roman"/>
          <w:b/>
          <w:bCs/>
          <w:szCs w:val="24"/>
        </w:rPr>
        <w:t>11)</w:t>
      </w:r>
      <w:r w:rsidR="00A633A8" w:rsidRPr="002D34E8">
        <w:rPr>
          <w:rFonts w:cs="Times New Roman"/>
          <w:b/>
          <w:bCs/>
          <w:szCs w:val="24"/>
        </w:rPr>
        <w:t> </w:t>
      </w:r>
      <w:r w:rsidRPr="002D34E8">
        <w:rPr>
          <w:rFonts w:cs="Times New Roman"/>
          <w:szCs w:val="24"/>
        </w:rPr>
        <w:t>paragrahvi 25 lõi</w:t>
      </w:r>
      <w:r w:rsidR="00511C91" w:rsidRPr="002D34E8">
        <w:rPr>
          <w:rFonts w:cs="Times New Roman"/>
          <w:szCs w:val="24"/>
        </w:rPr>
        <w:t>kes</w:t>
      </w:r>
      <w:r w:rsidRPr="002D34E8">
        <w:rPr>
          <w:rFonts w:cs="Times New Roman"/>
          <w:szCs w:val="24"/>
        </w:rPr>
        <w:t xml:space="preserve"> 2 </w:t>
      </w:r>
      <w:r w:rsidR="00E0695D" w:rsidRPr="002D34E8">
        <w:rPr>
          <w:rFonts w:cs="Times New Roman"/>
          <w:szCs w:val="24"/>
        </w:rPr>
        <w:t xml:space="preserve">asendatakse </w:t>
      </w:r>
      <w:r w:rsidR="00511C91" w:rsidRPr="002D34E8">
        <w:rPr>
          <w:rFonts w:cs="Times New Roman"/>
          <w:szCs w:val="24"/>
        </w:rPr>
        <w:t>tekstiosa</w:t>
      </w:r>
      <w:r w:rsidRPr="002D34E8">
        <w:rPr>
          <w:rFonts w:cs="Times New Roman"/>
          <w:szCs w:val="24"/>
        </w:rPr>
        <w:t xml:space="preserve"> „virtuaalvääringu rahakoti“ </w:t>
      </w:r>
      <w:r w:rsidR="00511C91" w:rsidRPr="002D34E8">
        <w:rPr>
          <w:rFonts w:cs="Times New Roman"/>
          <w:szCs w:val="24"/>
        </w:rPr>
        <w:t>tekstiosa</w:t>
      </w:r>
      <w:r w:rsidRPr="002D34E8">
        <w:rPr>
          <w:rFonts w:cs="Times New Roman"/>
          <w:szCs w:val="24"/>
        </w:rPr>
        <w:t>ga „</w:t>
      </w:r>
      <w:r w:rsidR="00511C91" w:rsidRPr="002D34E8">
        <w:rPr>
          <w:rFonts w:cs="Times New Roman"/>
          <w:szCs w:val="24"/>
        </w:rPr>
        <w:t xml:space="preserve">virtuaalvääringu rahakoti, </w:t>
      </w:r>
      <w:r w:rsidRPr="002D34E8">
        <w:rPr>
          <w:rFonts w:cs="Times New Roman"/>
          <w:szCs w:val="24"/>
        </w:rPr>
        <w:t>krüptovara aadressi“;</w:t>
      </w:r>
    </w:p>
    <w:p w14:paraId="27C3A451" w14:textId="77777777" w:rsidR="00D30760" w:rsidRPr="002D34E8" w:rsidRDefault="00D30760" w:rsidP="00743FBC">
      <w:pPr>
        <w:spacing w:after="0" w:line="240" w:lineRule="auto"/>
        <w:jc w:val="both"/>
        <w:rPr>
          <w:rFonts w:cs="Times New Roman"/>
          <w:szCs w:val="24"/>
        </w:rPr>
      </w:pPr>
    </w:p>
    <w:p w14:paraId="178372B2" w14:textId="769073AA" w:rsidR="00D30760" w:rsidRPr="002D34E8" w:rsidRDefault="00D30760" w:rsidP="00743FBC">
      <w:pPr>
        <w:spacing w:after="0" w:line="240" w:lineRule="auto"/>
        <w:jc w:val="both"/>
        <w:rPr>
          <w:rFonts w:cs="Times New Roman"/>
          <w:szCs w:val="24"/>
        </w:rPr>
      </w:pPr>
      <w:r w:rsidRPr="002D34E8">
        <w:rPr>
          <w:rFonts w:cs="Times New Roman"/>
          <w:b/>
          <w:bCs/>
          <w:szCs w:val="24"/>
        </w:rPr>
        <w:t>12)</w:t>
      </w:r>
      <w:r w:rsidR="00A633A8" w:rsidRPr="002D34E8">
        <w:rPr>
          <w:rFonts w:cs="Times New Roman"/>
          <w:szCs w:val="24"/>
        </w:rPr>
        <w:t> </w:t>
      </w:r>
      <w:r w:rsidRPr="002D34E8">
        <w:rPr>
          <w:rFonts w:cs="Times New Roman"/>
          <w:szCs w:val="24"/>
        </w:rPr>
        <w:t>paragrahvi 25 lõike 2 esimene lause muudetakse ja sõnastatakse järgmiselt: „Krediidiasutusel ja finantseerimisasutusel on keelatud sõlmida lepingut või teha otsust anonüümse konto, hoiuraamatu, krüptovara aadressi või hoiulaeka avamise kohta.“;</w:t>
      </w:r>
    </w:p>
    <w:p w14:paraId="28D3E424" w14:textId="77777777" w:rsidR="00D30760" w:rsidRPr="002D34E8" w:rsidRDefault="00D30760" w:rsidP="00743FBC">
      <w:pPr>
        <w:spacing w:after="0" w:line="240" w:lineRule="auto"/>
        <w:jc w:val="both"/>
        <w:rPr>
          <w:rFonts w:cs="Times New Roman"/>
          <w:bCs/>
          <w:szCs w:val="24"/>
        </w:rPr>
      </w:pPr>
    </w:p>
    <w:p w14:paraId="63E40BDF" w14:textId="6BE20186" w:rsidR="00D30760" w:rsidRPr="002D34E8" w:rsidRDefault="00D30760" w:rsidP="00743FBC">
      <w:pPr>
        <w:spacing w:after="0" w:line="240" w:lineRule="auto"/>
        <w:jc w:val="both"/>
        <w:rPr>
          <w:rFonts w:cs="Times New Roman"/>
          <w:szCs w:val="24"/>
        </w:rPr>
      </w:pPr>
      <w:r w:rsidRPr="002D34E8">
        <w:rPr>
          <w:rFonts w:cs="Times New Roman"/>
          <w:b/>
          <w:bCs/>
          <w:szCs w:val="24"/>
        </w:rPr>
        <w:t>13)</w:t>
      </w:r>
      <w:r w:rsidR="00A633A8" w:rsidRPr="002D34E8">
        <w:rPr>
          <w:rFonts w:cs="Times New Roman"/>
          <w:szCs w:val="24"/>
        </w:rPr>
        <w:t> </w:t>
      </w:r>
      <w:r w:rsidRPr="002D34E8">
        <w:rPr>
          <w:rFonts w:cs="Times New Roman"/>
          <w:szCs w:val="24"/>
        </w:rPr>
        <w:t>paragrahvi</w:t>
      </w:r>
      <w:r w:rsidR="00917705" w:rsidRPr="002D34E8">
        <w:rPr>
          <w:rFonts w:cs="Times New Roman"/>
          <w:szCs w:val="24"/>
        </w:rPr>
        <w:t> </w:t>
      </w:r>
      <w:r w:rsidRPr="002D34E8">
        <w:rPr>
          <w:rFonts w:cs="Times New Roman"/>
          <w:szCs w:val="24"/>
        </w:rPr>
        <w:t>25 lõikes</w:t>
      </w:r>
      <w:r w:rsidR="00917705" w:rsidRPr="002D34E8">
        <w:rPr>
          <w:rFonts w:cs="Times New Roman"/>
          <w:szCs w:val="24"/>
        </w:rPr>
        <w:t> </w:t>
      </w:r>
      <w:r w:rsidRPr="002D34E8">
        <w:rPr>
          <w:rFonts w:cs="Times New Roman"/>
          <w:szCs w:val="24"/>
        </w:rPr>
        <w:t>2</w:t>
      </w:r>
      <w:r w:rsidRPr="002D34E8">
        <w:rPr>
          <w:rFonts w:cs="Times New Roman"/>
          <w:szCs w:val="24"/>
          <w:vertAlign w:val="superscript"/>
        </w:rPr>
        <w:t>2</w:t>
      </w:r>
      <w:r w:rsidRPr="002D34E8">
        <w:rPr>
          <w:rFonts w:cs="Times New Roman"/>
          <w:szCs w:val="24"/>
        </w:rPr>
        <w:t xml:space="preserve"> asendatakse </w:t>
      </w:r>
      <w:r w:rsidR="003206A8" w:rsidRPr="002D34E8">
        <w:rPr>
          <w:rFonts w:cs="Times New Roman"/>
          <w:szCs w:val="24"/>
        </w:rPr>
        <w:t>tekstiosa</w:t>
      </w:r>
      <w:r w:rsidRPr="002D34E8">
        <w:rPr>
          <w:rFonts w:cs="Times New Roman"/>
          <w:szCs w:val="24"/>
        </w:rPr>
        <w:t xml:space="preserve"> „</w:t>
      </w:r>
      <w:r w:rsidR="00D401DF" w:rsidRPr="002D34E8">
        <w:rPr>
          <w:rFonts w:cs="Times New Roman"/>
          <w:szCs w:val="24"/>
        </w:rPr>
        <w:t>V</w:t>
      </w:r>
      <w:r w:rsidRPr="002D34E8">
        <w:rPr>
          <w:rFonts w:cs="Times New Roman"/>
          <w:szCs w:val="24"/>
        </w:rPr>
        <w:t xml:space="preserve">irtuaalvääringu teenuse pakkuja peab“ </w:t>
      </w:r>
      <w:r w:rsidR="003206A8" w:rsidRPr="002D34E8">
        <w:rPr>
          <w:rFonts w:cs="Times New Roman"/>
          <w:szCs w:val="24"/>
        </w:rPr>
        <w:t>tekstiosaga</w:t>
      </w:r>
      <w:r w:rsidRPr="002D34E8">
        <w:rPr>
          <w:rFonts w:cs="Times New Roman"/>
          <w:szCs w:val="24"/>
        </w:rPr>
        <w:t xml:space="preserve"> „</w:t>
      </w:r>
      <w:r w:rsidR="00D401DF" w:rsidRPr="002D34E8">
        <w:rPr>
          <w:rFonts w:cs="Times New Roman"/>
          <w:szCs w:val="24"/>
        </w:rPr>
        <w:t>V</w:t>
      </w:r>
      <w:r w:rsidRPr="002D34E8">
        <w:rPr>
          <w:rFonts w:cs="Times New Roman"/>
          <w:szCs w:val="24"/>
        </w:rPr>
        <w:t>irtuaalvääringu teenuse pakkuja ja krüptovarateenuse osutaja peavad“;</w:t>
      </w:r>
    </w:p>
    <w:p w14:paraId="3EA85F33" w14:textId="77777777" w:rsidR="00D30760" w:rsidRPr="002D34E8" w:rsidRDefault="00D30760" w:rsidP="00743FBC">
      <w:pPr>
        <w:spacing w:after="0" w:line="240" w:lineRule="auto"/>
        <w:jc w:val="both"/>
        <w:rPr>
          <w:rFonts w:cs="Times New Roman"/>
          <w:szCs w:val="24"/>
        </w:rPr>
      </w:pPr>
    </w:p>
    <w:p w14:paraId="5C5904A9" w14:textId="35BB5EE0" w:rsidR="00D30760" w:rsidRPr="002D34E8" w:rsidRDefault="00D30760" w:rsidP="00743FBC">
      <w:pPr>
        <w:spacing w:after="0" w:line="240" w:lineRule="auto"/>
        <w:jc w:val="both"/>
        <w:rPr>
          <w:rFonts w:cs="Times New Roman"/>
          <w:szCs w:val="24"/>
        </w:rPr>
      </w:pPr>
      <w:r w:rsidRPr="002D34E8">
        <w:rPr>
          <w:rFonts w:cs="Times New Roman"/>
          <w:b/>
          <w:bCs/>
          <w:szCs w:val="24"/>
        </w:rPr>
        <w:t>14)</w:t>
      </w:r>
      <w:r w:rsidR="00A633A8" w:rsidRPr="002D34E8">
        <w:rPr>
          <w:rFonts w:cs="Times New Roman"/>
          <w:szCs w:val="24"/>
        </w:rPr>
        <w:t> </w:t>
      </w:r>
      <w:r w:rsidRPr="002D34E8">
        <w:rPr>
          <w:rFonts w:cs="Times New Roman"/>
          <w:szCs w:val="24"/>
        </w:rPr>
        <w:t>paragrahvi</w:t>
      </w:r>
      <w:r w:rsidR="00917705" w:rsidRPr="002D34E8">
        <w:rPr>
          <w:rFonts w:cs="Times New Roman"/>
          <w:szCs w:val="24"/>
        </w:rPr>
        <w:t> </w:t>
      </w:r>
      <w:r w:rsidRPr="002D34E8">
        <w:rPr>
          <w:rFonts w:cs="Times New Roman"/>
          <w:szCs w:val="24"/>
        </w:rPr>
        <w:t>25 lõikes</w:t>
      </w:r>
      <w:r w:rsidR="00917705" w:rsidRPr="002D34E8">
        <w:rPr>
          <w:rFonts w:cs="Times New Roman"/>
          <w:szCs w:val="24"/>
        </w:rPr>
        <w:t> </w:t>
      </w:r>
      <w:r w:rsidRPr="002D34E8">
        <w:rPr>
          <w:rFonts w:cs="Times New Roman"/>
          <w:szCs w:val="24"/>
        </w:rPr>
        <w:t>2</w:t>
      </w:r>
      <w:r w:rsidRPr="002D34E8">
        <w:rPr>
          <w:rFonts w:cs="Times New Roman"/>
          <w:szCs w:val="24"/>
          <w:vertAlign w:val="superscript"/>
        </w:rPr>
        <w:t>2</w:t>
      </w:r>
      <w:r w:rsidRPr="002D34E8">
        <w:rPr>
          <w:rFonts w:cs="Times New Roman"/>
          <w:szCs w:val="24"/>
        </w:rPr>
        <w:t xml:space="preserve"> asendatakse </w:t>
      </w:r>
      <w:r w:rsidR="003206A8" w:rsidRPr="002D34E8">
        <w:rPr>
          <w:rFonts w:cs="Times New Roman"/>
          <w:szCs w:val="24"/>
        </w:rPr>
        <w:t>tekstiosa</w:t>
      </w:r>
      <w:r w:rsidRPr="002D34E8">
        <w:rPr>
          <w:rFonts w:cs="Times New Roman"/>
          <w:szCs w:val="24"/>
        </w:rPr>
        <w:t xml:space="preserve"> „</w:t>
      </w:r>
      <w:r w:rsidR="00D401DF" w:rsidRPr="002D34E8">
        <w:rPr>
          <w:rFonts w:cs="Times New Roman"/>
          <w:szCs w:val="24"/>
        </w:rPr>
        <w:t>V</w:t>
      </w:r>
      <w:r w:rsidRPr="002D34E8">
        <w:rPr>
          <w:rFonts w:cs="Times New Roman"/>
          <w:szCs w:val="24"/>
        </w:rPr>
        <w:t xml:space="preserve">irtuaalvääringu teenuse pakkuja ja krüptovarateenuse osutaja peavad“ </w:t>
      </w:r>
      <w:r w:rsidR="003206A8" w:rsidRPr="002D34E8">
        <w:rPr>
          <w:rFonts w:cs="Times New Roman"/>
          <w:szCs w:val="24"/>
        </w:rPr>
        <w:t>tekstiosaga</w:t>
      </w:r>
      <w:r w:rsidRPr="002D34E8">
        <w:rPr>
          <w:rFonts w:cs="Times New Roman"/>
          <w:szCs w:val="24"/>
        </w:rPr>
        <w:t xml:space="preserve"> „</w:t>
      </w:r>
      <w:r w:rsidR="00D401DF" w:rsidRPr="002D34E8">
        <w:rPr>
          <w:rFonts w:cs="Times New Roman"/>
          <w:szCs w:val="24"/>
        </w:rPr>
        <w:t>K</w:t>
      </w:r>
      <w:r w:rsidRPr="002D34E8">
        <w:rPr>
          <w:rFonts w:cs="Times New Roman"/>
          <w:szCs w:val="24"/>
        </w:rPr>
        <w:t>rüptovarateenuse osutaja peab“;</w:t>
      </w:r>
    </w:p>
    <w:p w14:paraId="5E14BF21" w14:textId="77777777" w:rsidR="00D30760" w:rsidRPr="002D34E8" w:rsidRDefault="00D30760" w:rsidP="00743FBC">
      <w:pPr>
        <w:spacing w:after="0" w:line="240" w:lineRule="auto"/>
        <w:jc w:val="both"/>
        <w:rPr>
          <w:rFonts w:cs="Times New Roman"/>
          <w:bCs/>
          <w:szCs w:val="24"/>
        </w:rPr>
      </w:pPr>
    </w:p>
    <w:p w14:paraId="5CF538DE" w14:textId="1259A24A" w:rsidR="00D30760" w:rsidRPr="002D34E8" w:rsidRDefault="00D30760" w:rsidP="00743FBC">
      <w:pPr>
        <w:spacing w:after="0" w:line="240" w:lineRule="auto"/>
        <w:jc w:val="both"/>
        <w:rPr>
          <w:rFonts w:cs="Times New Roman"/>
          <w:bCs/>
          <w:szCs w:val="24"/>
        </w:rPr>
      </w:pPr>
      <w:r w:rsidRPr="002D34E8">
        <w:rPr>
          <w:rFonts w:cs="Times New Roman"/>
          <w:b/>
          <w:szCs w:val="24"/>
        </w:rPr>
        <w:t>15)</w:t>
      </w:r>
      <w:r w:rsidRPr="002D34E8">
        <w:rPr>
          <w:rFonts w:cs="Times New Roman"/>
          <w:bCs/>
          <w:szCs w:val="24"/>
        </w:rPr>
        <w:t xml:space="preserve"> paragrahvi</w:t>
      </w:r>
      <w:r w:rsidR="00A305BC" w:rsidRPr="002D34E8">
        <w:rPr>
          <w:rFonts w:cs="Times New Roman"/>
          <w:bCs/>
          <w:szCs w:val="24"/>
        </w:rPr>
        <w:t> </w:t>
      </w:r>
      <w:r w:rsidRPr="002D34E8">
        <w:rPr>
          <w:rFonts w:cs="Times New Roman"/>
          <w:bCs/>
          <w:szCs w:val="24"/>
        </w:rPr>
        <w:t>36 lõiget</w:t>
      </w:r>
      <w:r w:rsidR="00A305BC" w:rsidRPr="002D34E8">
        <w:rPr>
          <w:rFonts w:cs="Times New Roman"/>
          <w:bCs/>
          <w:szCs w:val="24"/>
        </w:rPr>
        <w:t> </w:t>
      </w:r>
      <w:r w:rsidRPr="002D34E8">
        <w:rPr>
          <w:rFonts w:cs="Times New Roman"/>
          <w:bCs/>
          <w:szCs w:val="24"/>
        </w:rPr>
        <w:t>2 täiendatakse punktiga 5 järgmises sõnastuses:</w:t>
      </w:r>
    </w:p>
    <w:p w14:paraId="46937B5C" w14:textId="6E2829EB" w:rsidR="00D30760" w:rsidRPr="002D34E8" w:rsidRDefault="00D30760" w:rsidP="00743FBC">
      <w:pPr>
        <w:spacing w:after="0" w:line="240" w:lineRule="auto"/>
        <w:jc w:val="both"/>
        <w:rPr>
          <w:rFonts w:cs="Times New Roman"/>
          <w:bCs/>
          <w:szCs w:val="24"/>
        </w:rPr>
      </w:pPr>
      <w:r w:rsidRPr="002D34E8">
        <w:rPr>
          <w:rFonts w:cs="Times New Roman"/>
          <w:bCs/>
          <w:szCs w:val="24"/>
        </w:rPr>
        <w:t>„5)</w:t>
      </w:r>
      <w:r w:rsidR="00A305BC" w:rsidRPr="002D34E8">
        <w:rPr>
          <w:rFonts w:cs="Times New Roman"/>
          <w:bCs/>
          <w:szCs w:val="24"/>
        </w:rPr>
        <w:t> </w:t>
      </w:r>
      <w:r w:rsidRPr="002D34E8">
        <w:rPr>
          <w:rFonts w:cs="Times New Roman"/>
          <w:bCs/>
          <w:szCs w:val="24"/>
        </w:rPr>
        <w:t>krüptovara ülekandmise tehingud</w:t>
      </w:r>
      <w:r w:rsidR="004D3264" w:rsidRPr="002D34E8">
        <w:rPr>
          <w:rFonts w:cs="Times New Roman"/>
          <w:bCs/>
          <w:szCs w:val="24"/>
        </w:rPr>
        <w:t xml:space="preserve"> </w:t>
      </w:r>
      <w:r w:rsidRPr="002D34E8">
        <w:rPr>
          <w:rFonts w:cs="Times New Roman"/>
          <w:bCs/>
          <w:szCs w:val="24"/>
        </w:rPr>
        <w:t>on suunatud isehallatavale aadressile või pärinevad isehallatavalt aadressilt.“;</w:t>
      </w:r>
    </w:p>
    <w:p w14:paraId="22F042AE" w14:textId="77777777" w:rsidR="00D30760" w:rsidRPr="002D34E8" w:rsidRDefault="00D30760" w:rsidP="00743FBC">
      <w:pPr>
        <w:spacing w:after="0" w:line="240" w:lineRule="auto"/>
        <w:jc w:val="both"/>
        <w:rPr>
          <w:rFonts w:cs="Times New Roman"/>
          <w:bCs/>
          <w:szCs w:val="24"/>
        </w:rPr>
      </w:pPr>
    </w:p>
    <w:p w14:paraId="763AC0E9" w14:textId="79DAE05C" w:rsidR="00D30760" w:rsidRPr="002D34E8" w:rsidRDefault="00D30760" w:rsidP="00743FBC">
      <w:pPr>
        <w:spacing w:after="0" w:line="240" w:lineRule="auto"/>
        <w:jc w:val="both"/>
        <w:rPr>
          <w:rFonts w:cs="Times New Roman"/>
          <w:bCs/>
          <w:szCs w:val="24"/>
        </w:rPr>
      </w:pPr>
      <w:r w:rsidRPr="002D34E8">
        <w:rPr>
          <w:rFonts w:cs="Times New Roman"/>
          <w:b/>
          <w:szCs w:val="24"/>
        </w:rPr>
        <w:t xml:space="preserve">16) </w:t>
      </w:r>
      <w:r w:rsidRPr="002D34E8">
        <w:rPr>
          <w:rFonts w:cs="Times New Roman"/>
          <w:bCs/>
          <w:szCs w:val="24"/>
        </w:rPr>
        <w:t>paragrahvi</w:t>
      </w:r>
      <w:r w:rsidR="00890F6A" w:rsidRPr="002D34E8">
        <w:rPr>
          <w:rFonts w:cs="Times New Roman"/>
          <w:bCs/>
          <w:szCs w:val="24"/>
        </w:rPr>
        <w:t> </w:t>
      </w:r>
      <w:r w:rsidRPr="002D34E8">
        <w:rPr>
          <w:rFonts w:cs="Times New Roman"/>
          <w:bCs/>
          <w:szCs w:val="24"/>
        </w:rPr>
        <w:t>38 lõiget</w:t>
      </w:r>
      <w:r w:rsidR="00890F6A" w:rsidRPr="002D34E8">
        <w:rPr>
          <w:rFonts w:cs="Times New Roman"/>
          <w:bCs/>
          <w:szCs w:val="24"/>
        </w:rPr>
        <w:t> </w:t>
      </w:r>
      <w:r w:rsidRPr="002D34E8">
        <w:rPr>
          <w:rFonts w:cs="Times New Roman"/>
          <w:bCs/>
          <w:szCs w:val="24"/>
        </w:rPr>
        <w:t>2 täiendatakse punktiga</w:t>
      </w:r>
      <w:r w:rsidR="00890F6A" w:rsidRPr="002D34E8">
        <w:rPr>
          <w:rFonts w:cs="Times New Roman"/>
          <w:bCs/>
          <w:szCs w:val="24"/>
        </w:rPr>
        <w:t> </w:t>
      </w:r>
      <w:r w:rsidRPr="002D34E8">
        <w:rPr>
          <w:rFonts w:cs="Times New Roman"/>
          <w:bCs/>
          <w:szCs w:val="24"/>
        </w:rPr>
        <w:t>7 järgmises sõnastuses:</w:t>
      </w:r>
    </w:p>
    <w:p w14:paraId="47079139" w14:textId="77777777" w:rsidR="00D30760" w:rsidRPr="002D34E8" w:rsidRDefault="00D30760" w:rsidP="00743FBC">
      <w:pPr>
        <w:spacing w:after="0" w:line="240" w:lineRule="auto"/>
        <w:jc w:val="both"/>
        <w:rPr>
          <w:rFonts w:cs="Times New Roman"/>
          <w:bCs/>
          <w:szCs w:val="24"/>
        </w:rPr>
      </w:pPr>
      <w:r w:rsidRPr="002D34E8">
        <w:rPr>
          <w:rFonts w:cs="Times New Roman"/>
          <w:bCs/>
          <w:szCs w:val="24"/>
        </w:rPr>
        <w:t>„</w:t>
      </w:r>
      <w:bookmarkStart w:id="325" w:name="_Hlk151609763"/>
      <w:r w:rsidRPr="002D34E8">
        <w:rPr>
          <w:rFonts w:cs="Times New Roman"/>
          <w:bCs/>
          <w:szCs w:val="24"/>
        </w:rPr>
        <w:t>7) täiendava teabe kogumine ülekantud krüptovara päritolu ja sihtkoha kohta.</w:t>
      </w:r>
      <w:bookmarkEnd w:id="325"/>
      <w:r w:rsidRPr="002D34E8">
        <w:rPr>
          <w:rFonts w:cs="Times New Roman"/>
          <w:bCs/>
          <w:szCs w:val="24"/>
        </w:rPr>
        <w:t>“;</w:t>
      </w:r>
    </w:p>
    <w:p w14:paraId="085B04D0" w14:textId="77777777" w:rsidR="00D30760" w:rsidRPr="002D34E8" w:rsidRDefault="00D30760" w:rsidP="00743FBC">
      <w:pPr>
        <w:spacing w:after="0" w:line="240" w:lineRule="auto"/>
        <w:jc w:val="both"/>
        <w:rPr>
          <w:rFonts w:cs="Times New Roman"/>
          <w:bCs/>
          <w:szCs w:val="24"/>
        </w:rPr>
      </w:pPr>
    </w:p>
    <w:p w14:paraId="26D44F85" w14:textId="3D4A4796" w:rsidR="00D30760" w:rsidRPr="002D34E8" w:rsidRDefault="00D30760" w:rsidP="00743FBC">
      <w:pPr>
        <w:spacing w:after="0" w:line="240" w:lineRule="auto"/>
        <w:jc w:val="both"/>
        <w:rPr>
          <w:rFonts w:cs="Times New Roman"/>
          <w:bCs/>
          <w:szCs w:val="24"/>
        </w:rPr>
      </w:pPr>
      <w:r w:rsidRPr="002D34E8">
        <w:rPr>
          <w:rFonts w:cs="Times New Roman"/>
          <w:b/>
          <w:szCs w:val="24"/>
        </w:rPr>
        <w:t xml:space="preserve">17) </w:t>
      </w:r>
      <w:r w:rsidRPr="002D34E8">
        <w:rPr>
          <w:rFonts w:cs="Times New Roman"/>
          <w:bCs/>
          <w:szCs w:val="24"/>
        </w:rPr>
        <w:t>paragrahvi</w:t>
      </w:r>
      <w:r w:rsidR="000F2FF8" w:rsidRPr="002D34E8">
        <w:rPr>
          <w:rFonts w:cs="Times New Roman"/>
          <w:bCs/>
          <w:szCs w:val="24"/>
        </w:rPr>
        <w:t> </w:t>
      </w:r>
      <w:r w:rsidRPr="002D34E8">
        <w:rPr>
          <w:rFonts w:cs="Times New Roman"/>
          <w:bCs/>
          <w:szCs w:val="24"/>
        </w:rPr>
        <w:t>38 täiendatakse lõikega 4</w:t>
      </w:r>
      <w:r w:rsidRPr="002D34E8">
        <w:rPr>
          <w:rFonts w:cs="Times New Roman"/>
          <w:bCs/>
          <w:szCs w:val="24"/>
          <w:vertAlign w:val="superscript"/>
        </w:rPr>
        <w:t>1</w:t>
      </w:r>
      <w:r w:rsidRPr="002D34E8">
        <w:rPr>
          <w:rFonts w:cs="Times New Roman"/>
          <w:bCs/>
          <w:szCs w:val="24"/>
        </w:rPr>
        <w:t xml:space="preserve"> järgmises sõnastuses:</w:t>
      </w:r>
    </w:p>
    <w:p w14:paraId="39FB5E62" w14:textId="6AB65DC2" w:rsidR="00D30760" w:rsidRPr="002D34E8" w:rsidRDefault="00D30760" w:rsidP="00743FBC">
      <w:pPr>
        <w:spacing w:after="0" w:line="240" w:lineRule="auto"/>
        <w:jc w:val="both"/>
        <w:rPr>
          <w:rFonts w:cs="Times New Roman"/>
          <w:bCs/>
          <w:szCs w:val="24"/>
        </w:rPr>
      </w:pPr>
      <w:bookmarkStart w:id="326" w:name="_Hlk151609787"/>
      <w:r w:rsidRPr="002D34E8">
        <w:rPr>
          <w:rFonts w:cs="Times New Roman"/>
          <w:bCs/>
          <w:szCs w:val="24"/>
        </w:rPr>
        <w:t>„</w:t>
      </w:r>
      <w:r w:rsidR="003206A8" w:rsidRPr="002D34E8">
        <w:rPr>
          <w:rFonts w:cs="Times New Roman"/>
          <w:bCs/>
          <w:szCs w:val="24"/>
        </w:rPr>
        <w:t>(</w:t>
      </w:r>
      <w:r w:rsidRPr="002D34E8">
        <w:rPr>
          <w:rFonts w:cs="Times New Roman"/>
          <w:bCs/>
          <w:szCs w:val="24"/>
        </w:rPr>
        <w:t>4</w:t>
      </w:r>
      <w:r w:rsidRPr="002D34E8">
        <w:rPr>
          <w:rFonts w:cs="Times New Roman"/>
          <w:bCs/>
          <w:szCs w:val="24"/>
          <w:vertAlign w:val="superscript"/>
        </w:rPr>
        <w:t>1</w:t>
      </w:r>
      <w:r w:rsidRPr="002D34E8">
        <w:rPr>
          <w:rFonts w:cs="Times New Roman"/>
          <w:bCs/>
          <w:szCs w:val="24"/>
        </w:rPr>
        <w:t>) Krüptovarateenuse osutaja arvestab täiendavate hoolsusmeetmete valikul ja kohaldamisel Euroopa Pangandusjärelevalve Asutuse asjakohaste suunistega.“;</w:t>
      </w:r>
    </w:p>
    <w:bookmarkEnd w:id="326"/>
    <w:p w14:paraId="7B60B0DC" w14:textId="77777777" w:rsidR="00D30760" w:rsidRPr="002D34E8" w:rsidRDefault="00D30760" w:rsidP="00743FBC">
      <w:pPr>
        <w:spacing w:after="0" w:line="240" w:lineRule="auto"/>
        <w:jc w:val="both"/>
        <w:rPr>
          <w:rFonts w:cs="Times New Roman"/>
          <w:bCs/>
          <w:szCs w:val="24"/>
        </w:rPr>
      </w:pPr>
    </w:p>
    <w:p w14:paraId="476DF144" w14:textId="3F47FACE" w:rsidR="00D30760" w:rsidRPr="002D34E8" w:rsidRDefault="00D30760" w:rsidP="00743FBC">
      <w:pPr>
        <w:spacing w:after="0" w:line="240" w:lineRule="auto"/>
        <w:jc w:val="both"/>
        <w:rPr>
          <w:rFonts w:cs="Times New Roman"/>
          <w:bCs/>
          <w:szCs w:val="24"/>
        </w:rPr>
      </w:pPr>
      <w:r w:rsidRPr="002D34E8">
        <w:rPr>
          <w:rFonts w:cs="Times New Roman"/>
          <w:b/>
          <w:szCs w:val="24"/>
        </w:rPr>
        <w:t>18)</w:t>
      </w:r>
      <w:r w:rsidRPr="002D34E8">
        <w:rPr>
          <w:rFonts w:cs="Times New Roman"/>
          <w:bCs/>
          <w:szCs w:val="24"/>
        </w:rPr>
        <w:t xml:space="preserve"> paragrahvi</w:t>
      </w:r>
      <w:r w:rsidR="000E0E72" w:rsidRPr="002D34E8">
        <w:rPr>
          <w:rFonts w:cs="Times New Roman"/>
          <w:bCs/>
          <w:szCs w:val="24"/>
        </w:rPr>
        <w:t> </w:t>
      </w:r>
      <w:r w:rsidRPr="002D34E8">
        <w:rPr>
          <w:rFonts w:cs="Times New Roman"/>
          <w:bCs/>
          <w:szCs w:val="24"/>
        </w:rPr>
        <w:t>40 lõike</w:t>
      </w:r>
      <w:r w:rsidR="000E0E72" w:rsidRPr="002D34E8">
        <w:rPr>
          <w:rFonts w:cs="Times New Roman"/>
          <w:bCs/>
          <w:szCs w:val="24"/>
        </w:rPr>
        <w:t> </w:t>
      </w:r>
      <w:r w:rsidRPr="002D34E8">
        <w:rPr>
          <w:rFonts w:cs="Times New Roman"/>
          <w:bCs/>
          <w:szCs w:val="24"/>
        </w:rPr>
        <w:t>1 punktis</w:t>
      </w:r>
      <w:r w:rsidR="000E0E72" w:rsidRPr="002D34E8">
        <w:rPr>
          <w:rFonts w:cs="Times New Roman"/>
          <w:bCs/>
          <w:szCs w:val="24"/>
        </w:rPr>
        <w:t> </w:t>
      </w:r>
      <w:r w:rsidRPr="002D34E8">
        <w:rPr>
          <w:rFonts w:cs="Times New Roman"/>
          <w:bCs/>
          <w:szCs w:val="24"/>
        </w:rPr>
        <w:t>5 asenda</w:t>
      </w:r>
      <w:r w:rsidR="00E0695D" w:rsidRPr="002D34E8">
        <w:rPr>
          <w:rFonts w:cs="Times New Roman"/>
          <w:bCs/>
          <w:szCs w:val="24"/>
        </w:rPr>
        <w:t>takse</w:t>
      </w:r>
      <w:r w:rsidRPr="002D34E8">
        <w:rPr>
          <w:rFonts w:cs="Times New Roman"/>
          <w:bCs/>
          <w:szCs w:val="24"/>
        </w:rPr>
        <w:t xml:space="preserve"> </w:t>
      </w:r>
      <w:r w:rsidR="0049548B" w:rsidRPr="002D34E8">
        <w:rPr>
          <w:rFonts w:cs="Times New Roman"/>
          <w:bCs/>
          <w:szCs w:val="24"/>
        </w:rPr>
        <w:t xml:space="preserve">tekstiosa </w:t>
      </w:r>
      <w:r w:rsidRPr="002D34E8">
        <w:rPr>
          <w:rFonts w:cs="Times New Roman"/>
          <w:bCs/>
          <w:szCs w:val="24"/>
        </w:rPr>
        <w:t xml:space="preserve">„rakendatavad hoolsusmeetmed“ </w:t>
      </w:r>
      <w:r w:rsidR="0049548B" w:rsidRPr="002D34E8">
        <w:rPr>
          <w:rFonts w:cs="Times New Roman"/>
          <w:bCs/>
          <w:szCs w:val="24"/>
        </w:rPr>
        <w:t xml:space="preserve">tekstiosaga </w:t>
      </w:r>
      <w:r w:rsidRPr="002D34E8">
        <w:rPr>
          <w:rFonts w:cs="Times New Roman"/>
          <w:bCs/>
          <w:szCs w:val="24"/>
        </w:rPr>
        <w:t>„rakendatavate hoolsusmeetmete andmed“;</w:t>
      </w:r>
    </w:p>
    <w:p w14:paraId="5FCD9598" w14:textId="77777777" w:rsidR="00D30760" w:rsidRPr="002D34E8" w:rsidRDefault="00D30760" w:rsidP="00743FBC">
      <w:pPr>
        <w:spacing w:after="0" w:line="240" w:lineRule="auto"/>
        <w:jc w:val="both"/>
        <w:rPr>
          <w:rFonts w:cs="Times New Roman"/>
          <w:bCs/>
          <w:szCs w:val="24"/>
        </w:rPr>
      </w:pPr>
    </w:p>
    <w:p w14:paraId="6CF0C487" w14:textId="433D6568" w:rsidR="00D30760" w:rsidRPr="002D34E8" w:rsidRDefault="00D30760" w:rsidP="00743FBC">
      <w:pPr>
        <w:spacing w:after="0" w:line="240" w:lineRule="auto"/>
        <w:jc w:val="both"/>
        <w:rPr>
          <w:rFonts w:cs="Times New Roman"/>
          <w:bCs/>
          <w:szCs w:val="24"/>
        </w:rPr>
      </w:pPr>
      <w:r w:rsidRPr="002D34E8">
        <w:rPr>
          <w:rFonts w:cs="Times New Roman"/>
          <w:b/>
          <w:szCs w:val="24"/>
        </w:rPr>
        <w:t xml:space="preserve">19) </w:t>
      </w:r>
      <w:r w:rsidRPr="002D34E8">
        <w:rPr>
          <w:rFonts w:cs="Times New Roman"/>
          <w:bCs/>
          <w:szCs w:val="24"/>
        </w:rPr>
        <w:t>paragrahvi 40 täiendatakse lõikega</w:t>
      </w:r>
      <w:r w:rsidR="00511C63" w:rsidRPr="002D34E8">
        <w:rPr>
          <w:rFonts w:cs="Times New Roman"/>
          <w:bCs/>
          <w:szCs w:val="24"/>
        </w:rPr>
        <w:t> </w:t>
      </w:r>
      <w:r w:rsidRPr="002D34E8">
        <w:rPr>
          <w:rFonts w:cs="Times New Roman"/>
          <w:bCs/>
          <w:szCs w:val="24"/>
        </w:rPr>
        <w:t>1</w:t>
      </w:r>
      <w:r w:rsidRPr="002D34E8">
        <w:rPr>
          <w:rFonts w:cs="Times New Roman"/>
          <w:bCs/>
          <w:szCs w:val="24"/>
          <w:vertAlign w:val="superscript"/>
        </w:rPr>
        <w:t>1</w:t>
      </w:r>
      <w:r w:rsidRPr="002D34E8">
        <w:rPr>
          <w:rFonts w:cs="Times New Roman"/>
          <w:bCs/>
          <w:szCs w:val="24"/>
        </w:rPr>
        <w:t xml:space="preserve"> järgmises sõnastuses:</w:t>
      </w:r>
    </w:p>
    <w:p w14:paraId="6BB066DA" w14:textId="01C6CE58" w:rsidR="00D30760" w:rsidRPr="002D34E8" w:rsidRDefault="00D30760" w:rsidP="00743FBC">
      <w:pPr>
        <w:spacing w:after="0" w:line="240" w:lineRule="auto"/>
        <w:jc w:val="both"/>
        <w:rPr>
          <w:rFonts w:cs="Times New Roman"/>
          <w:bCs/>
          <w:szCs w:val="24"/>
        </w:rPr>
      </w:pPr>
      <w:bookmarkStart w:id="327" w:name="_Hlk151609839"/>
      <w:r w:rsidRPr="002D34E8">
        <w:rPr>
          <w:rFonts w:cs="Times New Roman"/>
          <w:bCs/>
          <w:szCs w:val="24"/>
        </w:rPr>
        <w:t>„(1</w:t>
      </w:r>
      <w:r w:rsidRPr="002D34E8">
        <w:rPr>
          <w:rFonts w:cs="Times New Roman"/>
          <w:bCs/>
          <w:szCs w:val="24"/>
          <w:vertAlign w:val="superscript"/>
        </w:rPr>
        <w:t>1</w:t>
      </w:r>
      <w:r w:rsidRPr="002D34E8">
        <w:rPr>
          <w:rFonts w:cs="Times New Roman"/>
          <w:bCs/>
          <w:szCs w:val="24"/>
        </w:rPr>
        <w:t>)</w:t>
      </w:r>
      <w:bookmarkStart w:id="328" w:name="_Hlk138778988"/>
      <w:r w:rsidR="00E97FD4" w:rsidRPr="002D34E8">
        <w:rPr>
          <w:rFonts w:cs="Times New Roman"/>
          <w:bCs/>
          <w:szCs w:val="24"/>
        </w:rPr>
        <w:t> </w:t>
      </w:r>
      <w:r w:rsidRPr="002D34E8">
        <w:rPr>
          <w:rFonts w:cs="Times New Roman"/>
          <w:bCs/>
          <w:szCs w:val="24"/>
        </w:rPr>
        <w:t>Krüptovarateenuse osutaja teeb kindlaks, kas respondentasutuseks oleval krüptovarateenuse osutajal on tegevusluba või kas ta on registreeritud, kui kliendiks olev k</w:t>
      </w:r>
      <w:r w:rsidR="00E0695D" w:rsidRPr="002D34E8">
        <w:rPr>
          <w:rFonts w:cs="Times New Roman"/>
          <w:bCs/>
          <w:szCs w:val="24"/>
        </w:rPr>
        <w:t>r</w:t>
      </w:r>
      <w:r w:rsidRPr="002D34E8">
        <w:rPr>
          <w:rFonts w:cs="Times New Roman"/>
          <w:bCs/>
          <w:szCs w:val="24"/>
        </w:rPr>
        <w:t>üptovarateenuse osutaja on asutatud kolmandas riigis</w:t>
      </w:r>
      <w:bookmarkEnd w:id="328"/>
      <w:r w:rsidRPr="002D34E8">
        <w:rPr>
          <w:rFonts w:cs="Times New Roman"/>
          <w:bCs/>
          <w:szCs w:val="24"/>
        </w:rPr>
        <w:t>.“;</w:t>
      </w:r>
    </w:p>
    <w:bookmarkEnd w:id="327"/>
    <w:p w14:paraId="6966A41E" w14:textId="77777777" w:rsidR="00D30760" w:rsidRPr="002D34E8" w:rsidRDefault="00D30760" w:rsidP="00743FBC">
      <w:pPr>
        <w:spacing w:after="0" w:line="240" w:lineRule="auto"/>
        <w:jc w:val="both"/>
        <w:rPr>
          <w:rFonts w:cs="Times New Roman"/>
          <w:bCs/>
          <w:szCs w:val="24"/>
        </w:rPr>
      </w:pPr>
    </w:p>
    <w:p w14:paraId="21B2F488" w14:textId="77777777" w:rsidR="00D30760" w:rsidRPr="002D34E8" w:rsidRDefault="00D30760" w:rsidP="00743FBC">
      <w:pPr>
        <w:spacing w:after="0" w:line="240" w:lineRule="auto"/>
        <w:jc w:val="both"/>
        <w:rPr>
          <w:rFonts w:cs="Times New Roman"/>
          <w:bCs/>
          <w:szCs w:val="24"/>
        </w:rPr>
      </w:pPr>
      <w:r w:rsidRPr="002D34E8">
        <w:rPr>
          <w:rFonts w:cs="Times New Roman"/>
          <w:b/>
          <w:szCs w:val="24"/>
        </w:rPr>
        <w:t>20)</w:t>
      </w:r>
      <w:r w:rsidRPr="002D34E8">
        <w:rPr>
          <w:rFonts w:cs="Times New Roman"/>
          <w:bCs/>
          <w:szCs w:val="24"/>
        </w:rPr>
        <w:t xml:space="preserve"> paragrahvi 40 täiendatakse lõikega 5 järgmises sõnastuses:</w:t>
      </w:r>
    </w:p>
    <w:p w14:paraId="695BD2E1" w14:textId="79500BF1" w:rsidR="00D30760" w:rsidRPr="002D34E8" w:rsidRDefault="00D30760" w:rsidP="00743FBC">
      <w:pPr>
        <w:spacing w:after="0" w:line="240" w:lineRule="auto"/>
        <w:jc w:val="both"/>
        <w:rPr>
          <w:rFonts w:cs="Times New Roman"/>
          <w:bCs/>
          <w:szCs w:val="24"/>
        </w:rPr>
      </w:pPr>
      <w:bookmarkStart w:id="329" w:name="_Hlk151609858"/>
      <w:r w:rsidRPr="002D34E8">
        <w:rPr>
          <w:rFonts w:cs="Times New Roman"/>
          <w:bCs/>
          <w:szCs w:val="24"/>
        </w:rPr>
        <w:lastRenderedPageBreak/>
        <w:t xml:space="preserve">„(5) Krüptovarateenuse osutaja arvestab korrespondentsuhte sõlmimisel ja </w:t>
      </w:r>
      <w:r w:rsidR="00C77A54" w:rsidRPr="002D34E8">
        <w:rPr>
          <w:rFonts w:cs="Times New Roman"/>
          <w:bCs/>
          <w:szCs w:val="24"/>
        </w:rPr>
        <w:t xml:space="preserve">teenuse </w:t>
      </w:r>
      <w:r w:rsidRPr="002D34E8">
        <w:rPr>
          <w:rFonts w:cs="Times New Roman"/>
          <w:bCs/>
          <w:szCs w:val="24"/>
        </w:rPr>
        <w:t>osutamisel Pangandusjärelevale Asutuse asjakohaste suunistega.“;</w:t>
      </w:r>
    </w:p>
    <w:bookmarkEnd w:id="329"/>
    <w:p w14:paraId="02B5FAE7" w14:textId="77777777" w:rsidR="00D30760" w:rsidRPr="002D34E8" w:rsidRDefault="00D30760" w:rsidP="00743FBC">
      <w:pPr>
        <w:spacing w:after="0" w:line="240" w:lineRule="auto"/>
        <w:jc w:val="both"/>
        <w:rPr>
          <w:rFonts w:cs="Times New Roman"/>
          <w:bCs/>
          <w:szCs w:val="24"/>
        </w:rPr>
      </w:pPr>
    </w:p>
    <w:p w14:paraId="2BF85C41" w14:textId="03AEFB56" w:rsidR="004E72A1" w:rsidRPr="002D34E8" w:rsidRDefault="004E72A1" w:rsidP="00743FBC">
      <w:pPr>
        <w:spacing w:after="0" w:line="240" w:lineRule="auto"/>
        <w:jc w:val="both"/>
        <w:rPr>
          <w:rFonts w:cs="Times New Roman"/>
          <w:bCs/>
          <w:szCs w:val="24"/>
        </w:rPr>
      </w:pPr>
      <w:r w:rsidRPr="002D34E8">
        <w:rPr>
          <w:rFonts w:cs="Times New Roman"/>
          <w:b/>
          <w:szCs w:val="24"/>
        </w:rPr>
        <w:t xml:space="preserve">21) </w:t>
      </w:r>
      <w:r w:rsidRPr="002D34E8">
        <w:rPr>
          <w:rFonts w:cs="Times New Roman"/>
          <w:bCs/>
          <w:szCs w:val="24"/>
        </w:rPr>
        <w:t>paragrahvi 42 lõi</w:t>
      </w:r>
      <w:r w:rsidR="00966C55" w:rsidRPr="002D34E8">
        <w:rPr>
          <w:rFonts w:cs="Times New Roman"/>
          <w:bCs/>
          <w:szCs w:val="24"/>
        </w:rPr>
        <w:t>k</w:t>
      </w:r>
      <w:r w:rsidRPr="002D34E8">
        <w:rPr>
          <w:rFonts w:cs="Times New Roman"/>
          <w:bCs/>
          <w:szCs w:val="24"/>
        </w:rPr>
        <w:t>e 3</w:t>
      </w:r>
      <w:r w:rsidR="00966C55" w:rsidRPr="002D34E8">
        <w:rPr>
          <w:rFonts w:cs="Times New Roman"/>
          <w:bCs/>
          <w:szCs w:val="24"/>
        </w:rPr>
        <w:t xml:space="preserve"> esime</w:t>
      </w:r>
      <w:r w:rsidR="00017A15" w:rsidRPr="002D34E8">
        <w:rPr>
          <w:rFonts w:cs="Times New Roman"/>
          <w:bCs/>
          <w:szCs w:val="24"/>
        </w:rPr>
        <w:t>ne</w:t>
      </w:r>
      <w:r w:rsidR="00966C55" w:rsidRPr="002D34E8">
        <w:rPr>
          <w:rFonts w:cs="Times New Roman"/>
          <w:bCs/>
          <w:szCs w:val="24"/>
        </w:rPr>
        <w:t xml:space="preserve"> lause</w:t>
      </w:r>
      <w:r w:rsidRPr="002D34E8">
        <w:rPr>
          <w:rFonts w:cs="Times New Roman"/>
          <w:bCs/>
          <w:szCs w:val="24"/>
        </w:rPr>
        <w:t xml:space="preserve"> muudetakse ja sõnastatakse järgmiselt:</w:t>
      </w:r>
    </w:p>
    <w:p w14:paraId="71F7E88D" w14:textId="1287FF40" w:rsidR="004E72A1" w:rsidRPr="002D34E8" w:rsidRDefault="004E72A1" w:rsidP="00743FBC">
      <w:pPr>
        <w:spacing w:after="0" w:line="240" w:lineRule="auto"/>
        <w:jc w:val="both"/>
        <w:rPr>
          <w:rFonts w:cs="Times New Roman"/>
          <w:bCs/>
          <w:szCs w:val="24"/>
        </w:rPr>
      </w:pPr>
      <w:r w:rsidRPr="002D34E8">
        <w:rPr>
          <w:rFonts w:cs="Times New Roman"/>
          <w:bCs/>
          <w:szCs w:val="24"/>
        </w:rPr>
        <w:t>„</w:t>
      </w:r>
      <w:del w:id="330" w:author="Iivika Sale" w:date="2024-01-16T13:42:00Z">
        <w:r w:rsidRPr="002D34E8" w:rsidDel="00536F6B">
          <w:rPr>
            <w:rFonts w:cs="Times New Roman"/>
            <w:bCs/>
            <w:szCs w:val="24"/>
          </w:rPr>
          <w:delText xml:space="preserve">(3) </w:delText>
        </w:r>
      </w:del>
      <w:r w:rsidRPr="002D34E8">
        <w:rPr>
          <w:rFonts w:cs="Times New Roman"/>
          <w:bCs/>
          <w:szCs w:val="24"/>
        </w:rPr>
        <w:t xml:space="preserve">Makseteenuse pakkujal, virtuaalvääringu teenuse pakkujal </w:t>
      </w:r>
      <w:bookmarkStart w:id="331" w:name="_Hlk151609937"/>
      <w:r w:rsidRPr="002D34E8">
        <w:rPr>
          <w:rFonts w:cs="Times New Roman"/>
          <w:bCs/>
          <w:szCs w:val="24"/>
        </w:rPr>
        <w:t xml:space="preserve">ja krüptovarateenuse osutajal </w:t>
      </w:r>
      <w:bookmarkEnd w:id="331"/>
      <w:r w:rsidRPr="002D34E8">
        <w:rPr>
          <w:rFonts w:cs="Times New Roman"/>
          <w:bCs/>
          <w:szCs w:val="24"/>
        </w:rPr>
        <w:t xml:space="preserve">on keelatud </w:t>
      </w:r>
      <w:bookmarkStart w:id="332" w:name="_Hlk151642710"/>
      <w:r w:rsidRPr="002D34E8">
        <w:rPr>
          <w:rFonts w:cs="Times New Roman"/>
          <w:bCs/>
          <w:szCs w:val="24"/>
        </w:rPr>
        <w:t>kliendi maksejuhist täita või rahalisi vahendeid, virtuaalvääringut või krüptovara kättesaadavaks teha, kui ta ei suuda täita käesoleva seaduse §-s 25 sätestatud kohustusi</w:t>
      </w:r>
      <w:bookmarkEnd w:id="332"/>
      <w:r w:rsidRPr="002D34E8">
        <w:rPr>
          <w:rFonts w:cs="Times New Roman"/>
          <w:bCs/>
          <w:szCs w:val="24"/>
        </w:rPr>
        <w:t>.“;</w:t>
      </w:r>
    </w:p>
    <w:p w14:paraId="69000A80" w14:textId="77777777" w:rsidR="004E72A1" w:rsidRPr="002D34E8" w:rsidRDefault="004E72A1" w:rsidP="00743FBC">
      <w:pPr>
        <w:spacing w:after="0" w:line="240" w:lineRule="auto"/>
        <w:jc w:val="both"/>
        <w:rPr>
          <w:rFonts w:cs="Times New Roman"/>
          <w:bCs/>
          <w:szCs w:val="24"/>
        </w:rPr>
      </w:pPr>
    </w:p>
    <w:p w14:paraId="1A671862" w14:textId="3D27490C" w:rsidR="00D30760" w:rsidRPr="002D34E8" w:rsidRDefault="00D30760" w:rsidP="00743FBC">
      <w:pPr>
        <w:spacing w:after="0" w:line="240" w:lineRule="auto"/>
        <w:jc w:val="both"/>
        <w:rPr>
          <w:rFonts w:cs="Times New Roman"/>
          <w:bCs/>
          <w:szCs w:val="24"/>
        </w:rPr>
      </w:pPr>
      <w:r w:rsidRPr="002D34E8">
        <w:rPr>
          <w:rFonts w:cs="Times New Roman"/>
          <w:b/>
          <w:szCs w:val="24"/>
        </w:rPr>
        <w:t>2</w:t>
      </w:r>
      <w:r w:rsidR="004E72A1" w:rsidRPr="002D34E8">
        <w:rPr>
          <w:rFonts w:cs="Times New Roman"/>
          <w:b/>
          <w:szCs w:val="24"/>
        </w:rPr>
        <w:t>2</w:t>
      </w:r>
      <w:r w:rsidRPr="002D34E8">
        <w:rPr>
          <w:rFonts w:cs="Times New Roman"/>
          <w:b/>
          <w:szCs w:val="24"/>
        </w:rPr>
        <w:t xml:space="preserve">) </w:t>
      </w:r>
      <w:r w:rsidRPr="002D34E8">
        <w:rPr>
          <w:rFonts w:cs="Times New Roman"/>
          <w:bCs/>
          <w:szCs w:val="24"/>
        </w:rPr>
        <w:t>paragrahvi 42 lõige 3 muudetakse ja sõnastatakse järgmiselt:</w:t>
      </w:r>
    </w:p>
    <w:p w14:paraId="001F1E61" w14:textId="5E2120E8" w:rsidR="00D30760" w:rsidRPr="002D34E8" w:rsidRDefault="00D30760" w:rsidP="00743FBC">
      <w:pPr>
        <w:spacing w:after="0" w:line="240" w:lineRule="auto"/>
        <w:jc w:val="both"/>
        <w:rPr>
          <w:rFonts w:cs="Times New Roman"/>
          <w:bCs/>
          <w:szCs w:val="24"/>
        </w:rPr>
      </w:pPr>
      <w:r w:rsidRPr="002D34E8">
        <w:rPr>
          <w:rFonts w:cs="Times New Roman"/>
          <w:bCs/>
          <w:szCs w:val="24"/>
        </w:rPr>
        <w:t>„(3) Makseteenuse pakkujal</w:t>
      </w:r>
      <w:r w:rsidR="004E72A1" w:rsidRPr="002D34E8">
        <w:rPr>
          <w:rFonts w:cs="Times New Roman"/>
          <w:bCs/>
          <w:szCs w:val="24"/>
        </w:rPr>
        <w:t xml:space="preserve"> ja krüptovarateenuse osutajal</w:t>
      </w:r>
      <w:r w:rsidRPr="002D34E8">
        <w:rPr>
          <w:rFonts w:cs="Times New Roman"/>
          <w:bCs/>
          <w:szCs w:val="24"/>
        </w:rPr>
        <w:t xml:space="preserve"> on keelatud kliendi maksejuhist täita või rahalisi vahendeid</w:t>
      </w:r>
      <w:r w:rsidR="004E72A1" w:rsidRPr="002D34E8">
        <w:rPr>
          <w:rFonts w:cs="Times New Roman"/>
          <w:bCs/>
          <w:szCs w:val="24"/>
        </w:rPr>
        <w:t xml:space="preserve"> või krüptovara</w:t>
      </w:r>
      <w:r w:rsidRPr="002D34E8">
        <w:rPr>
          <w:rFonts w:cs="Times New Roman"/>
          <w:bCs/>
          <w:szCs w:val="24"/>
        </w:rPr>
        <w:t xml:space="preserve"> kättesaadavaks teha, kui ta ei suuda täita käesoleva seaduse §-s 25 sätestatud kohustusi.“;</w:t>
      </w:r>
    </w:p>
    <w:p w14:paraId="44DD3140" w14:textId="77777777" w:rsidR="00D30760" w:rsidRPr="002D34E8" w:rsidRDefault="00D30760" w:rsidP="00743FBC">
      <w:pPr>
        <w:spacing w:after="0" w:line="240" w:lineRule="auto"/>
        <w:jc w:val="both"/>
        <w:rPr>
          <w:rFonts w:cs="Times New Roman"/>
          <w:bCs/>
          <w:szCs w:val="24"/>
        </w:rPr>
      </w:pPr>
    </w:p>
    <w:p w14:paraId="74B73F10" w14:textId="68900B0C" w:rsidR="00D30760" w:rsidRPr="002D34E8" w:rsidRDefault="00D30760" w:rsidP="00743FBC">
      <w:pPr>
        <w:spacing w:after="0" w:line="240" w:lineRule="auto"/>
        <w:jc w:val="both"/>
        <w:rPr>
          <w:rFonts w:cs="Times New Roman"/>
          <w:bCs/>
          <w:szCs w:val="24"/>
        </w:rPr>
      </w:pPr>
      <w:r w:rsidRPr="002D34E8">
        <w:rPr>
          <w:rFonts w:cs="Times New Roman"/>
          <w:b/>
          <w:szCs w:val="24"/>
        </w:rPr>
        <w:t>2</w:t>
      </w:r>
      <w:r w:rsidR="004E72A1" w:rsidRPr="002D34E8">
        <w:rPr>
          <w:rFonts w:cs="Times New Roman"/>
          <w:b/>
          <w:szCs w:val="24"/>
        </w:rPr>
        <w:t>3</w:t>
      </w:r>
      <w:r w:rsidRPr="002D34E8">
        <w:rPr>
          <w:rFonts w:cs="Times New Roman"/>
          <w:b/>
          <w:szCs w:val="24"/>
        </w:rPr>
        <w:t xml:space="preserve">) </w:t>
      </w:r>
      <w:r w:rsidRPr="002D34E8">
        <w:rPr>
          <w:rFonts w:cs="Times New Roman"/>
          <w:bCs/>
          <w:szCs w:val="24"/>
        </w:rPr>
        <w:t>paragrahvi</w:t>
      </w:r>
      <w:r w:rsidR="00E50B71" w:rsidRPr="002D34E8">
        <w:rPr>
          <w:rFonts w:cs="Times New Roman"/>
          <w:bCs/>
          <w:szCs w:val="24"/>
        </w:rPr>
        <w:t> </w:t>
      </w:r>
      <w:r w:rsidRPr="002D34E8">
        <w:rPr>
          <w:rFonts w:cs="Times New Roman"/>
          <w:bCs/>
          <w:szCs w:val="24"/>
        </w:rPr>
        <w:t>46 lõike</w:t>
      </w:r>
      <w:r w:rsidR="00E50B71" w:rsidRPr="002D34E8">
        <w:rPr>
          <w:rFonts w:cs="Times New Roman"/>
          <w:bCs/>
          <w:szCs w:val="24"/>
        </w:rPr>
        <w:t> </w:t>
      </w:r>
      <w:r w:rsidRPr="002D34E8">
        <w:rPr>
          <w:rFonts w:cs="Times New Roman"/>
          <w:bCs/>
          <w:szCs w:val="24"/>
        </w:rPr>
        <w:t>3 punkt</w:t>
      </w:r>
      <w:r w:rsidR="00E50B71" w:rsidRPr="002D34E8">
        <w:rPr>
          <w:rFonts w:cs="Times New Roman"/>
          <w:bCs/>
          <w:szCs w:val="24"/>
        </w:rPr>
        <w:t> </w:t>
      </w:r>
      <w:r w:rsidRPr="002D34E8">
        <w:rPr>
          <w:rFonts w:cs="Times New Roman"/>
          <w:bCs/>
          <w:szCs w:val="24"/>
        </w:rPr>
        <w:t>7 muudetakse ja sõnastatakse järgmiselt:</w:t>
      </w:r>
    </w:p>
    <w:p w14:paraId="34FB36BC" w14:textId="7F6E696F" w:rsidR="00D30760" w:rsidRPr="002D34E8" w:rsidRDefault="00D30760" w:rsidP="00743FBC">
      <w:pPr>
        <w:spacing w:after="0" w:line="240" w:lineRule="auto"/>
        <w:jc w:val="both"/>
        <w:rPr>
          <w:rFonts w:cs="Times New Roman"/>
          <w:bCs/>
          <w:szCs w:val="24"/>
        </w:rPr>
      </w:pPr>
      <w:r w:rsidRPr="002D34E8">
        <w:rPr>
          <w:rFonts w:cs="Times New Roman"/>
          <w:bCs/>
          <w:szCs w:val="24"/>
        </w:rPr>
        <w:t xml:space="preserve">„7) </w:t>
      </w:r>
      <w:bookmarkStart w:id="333" w:name="_Hlk151609988"/>
      <w:r w:rsidRPr="002D34E8">
        <w:rPr>
          <w:rFonts w:cs="Times New Roman"/>
          <w:bCs/>
          <w:szCs w:val="24"/>
        </w:rPr>
        <w:t xml:space="preserve">rahaülekannete ja krüptovaraülekannete </w:t>
      </w:r>
      <w:bookmarkEnd w:id="333"/>
      <w:r w:rsidRPr="002D34E8">
        <w:rPr>
          <w:rFonts w:cs="Times New Roman"/>
          <w:bCs/>
          <w:szCs w:val="24"/>
        </w:rPr>
        <w:t>korral andmed, mille säilitamine on kohustuslik vastavalt Euroopa Parlamendi ja nõukogu määrusele (EL)</w:t>
      </w:r>
      <w:r w:rsidR="00C93990" w:rsidRPr="002D34E8">
        <w:rPr>
          <w:rFonts w:cs="Times New Roman"/>
          <w:bCs/>
          <w:szCs w:val="24"/>
        </w:rPr>
        <w:t> </w:t>
      </w:r>
      <w:r w:rsidRPr="002D34E8">
        <w:rPr>
          <w:rFonts w:cs="Times New Roman"/>
          <w:bCs/>
          <w:szCs w:val="24"/>
        </w:rPr>
        <w:t>nr</w:t>
      </w:r>
      <w:r w:rsidR="00C93990" w:rsidRPr="002D34E8">
        <w:rPr>
          <w:rFonts w:cs="Times New Roman"/>
          <w:bCs/>
          <w:szCs w:val="24"/>
        </w:rPr>
        <w:t> </w:t>
      </w:r>
      <w:r w:rsidRPr="002D34E8">
        <w:rPr>
          <w:rFonts w:cs="Times New Roman"/>
          <w:bCs/>
          <w:szCs w:val="24"/>
        </w:rPr>
        <w:t>2023/1113;“;</w:t>
      </w:r>
    </w:p>
    <w:p w14:paraId="246F8FC2" w14:textId="77777777" w:rsidR="00D30760" w:rsidRPr="002D34E8" w:rsidRDefault="00D30760" w:rsidP="00743FBC">
      <w:pPr>
        <w:spacing w:after="0" w:line="240" w:lineRule="auto"/>
        <w:jc w:val="both"/>
        <w:rPr>
          <w:rFonts w:cs="Times New Roman"/>
          <w:bCs/>
          <w:szCs w:val="24"/>
        </w:rPr>
      </w:pPr>
    </w:p>
    <w:p w14:paraId="66EAC790" w14:textId="03422188" w:rsidR="00D30760" w:rsidRPr="002D34E8" w:rsidRDefault="00D30760" w:rsidP="00743FBC">
      <w:pPr>
        <w:spacing w:after="0" w:line="240" w:lineRule="auto"/>
        <w:jc w:val="both"/>
        <w:rPr>
          <w:rFonts w:cs="Times New Roman"/>
          <w:bCs/>
          <w:szCs w:val="24"/>
        </w:rPr>
      </w:pPr>
      <w:r w:rsidRPr="002D34E8">
        <w:rPr>
          <w:rFonts w:cs="Times New Roman"/>
          <w:b/>
          <w:bCs/>
          <w:szCs w:val="24"/>
        </w:rPr>
        <w:t>2</w:t>
      </w:r>
      <w:r w:rsidR="004E72A1" w:rsidRPr="002D34E8">
        <w:rPr>
          <w:rFonts w:cs="Times New Roman"/>
          <w:b/>
          <w:bCs/>
          <w:szCs w:val="24"/>
        </w:rPr>
        <w:t>4</w:t>
      </w:r>
      <w:r w:rsidRPr="002D34E8">
        <w:rPr>
          <w:rFonts w:cs="Times New Roman"/>
          <w:b/>
          <w:bCs/>
          <w:szCs w:val="24"/>
        </w:rPr>
        <w:t>)</w:t>
      </w:r>
      <w:r w:rsidRPr="002D34E8">
        <w:rPr>
          <w:rFonts w:cs="Times New Roman"/>
          <w:bCs/>
          <w:szCs w:val="24"/>
        </w:rPr>
        <w:t xml:space="preserve"> paragrahvi 70 </w:t>
      </w:r>
      <w:r w:rsidR="00DF7CDD" w:rsidRPr="002D34E8">
        <w:rPr>
          <w:rFonts w:cs="Times New Roman"/>
          <w:bCs/>
          <w:szCs w:val="24"/>
        </w:rPr>
        <w:t xml:space="preserve">lõige </w:t>
      </w:r>
      <w:r w:rsidRPr="002D34E8">
        <w:rPr>
          <w:rFonts w:cs="Times New Roman"/>
          <w:bCs/>
          <w:szCs w:val="24"/>
        </w:rPr>
        <w:t xml:space="preserve">4 muudetakse </w:t>
      </w:r>
      <w:ins w:id="334" w:author="Toimetaja" w:date="2024-01-15T11:57:00Z">
        <w:r w:rsidR="00FD1252" w:rsidRPr="002D34E8">
          <w:rPr>
            <w:rFonts w:cs="Times New Roman"/>
            <w:bCs/>
            <w:szCs w:val="24"/>
          </w:rPr>
          <w:t>ja</w:t>
        </w:r>
      </w:ins>
      <w:del w:id="335" w:author="Toimetaja" w:date="2024-01-15T11:57:00Z">
        <w:r w:rsidRPr="002D34E8" w:rsidDel="00FD1252">
          <w:rPr>
            <w:rFonts w:cs="Times New Roman"/>
            <w:bCs/>
            <w:szCs w:val="24"/>
          </w:rPr>
          <w:delText>ning</w:delText>
        </w:r>
      </w:del>
      <w:r w:rsidRPr="002D34E8">
        <w:rPr>
          <w:rFonts w:cs="Times New Roman"/>
          <w:bCs/>
          <w:szCs w:val="24"/>
        </w:rPr>
        <w:t xml:space="preserve"> sõnastatakse järgmiselt:</w:t>
      </w:r>
    </w:p>
    <w:p w14:paraId="57F6C118" w14:textId="02F03B65" w:rsidR="00D30760" w:rsidRPr="002D34E8" w:rsidRDefault="00D30760" w:rsidP="00743FBC">
      <w:pPr>
        <w:spacing w:after="0" w:line="240" w:lineRule="auto"/>
        <w:jc w:val="both"/>
        <w:rPr>
          <w:rFonts w:cs="Times New Roman"/>
          <w:szCs w:val="24"/>
        </w:rPr>
      </w:pPr>
      <w:r w:rsidRPr="002D34E8">
        <w:rPr>
          <w:rFonts w:cs="Times New Roman"/>
          <w:szCs w:val="24"/>
        </w:rPr>
        <w:t xml:space="preserve">„(4) </w:t>
      </w:r>
      <w:r w:rsidRPr="002D34E8">
        <w:rPr>
          <w:rFonts w:cs="Times New Roman"/>
          <w:szCs w:val="24"/>
          <w:shd w:val="clear" w:color="auto" w:fill="FFFFFF"/>
        </w:rPr>
        <w:t>Käesoleva paragrahvi lõikes 3 nimetatud andmetele lisatakse lõike</w:t>
      </w:r>
      <w:r w:rsidR="00462042" w:rsidRPr="002D34E8">
        <w:rPr>
          <w:rFonts w:cs="Times New Roman"/>
          <w:szCs w:val="24"/>
          <w:shd w:val="clear" w:color="auto" w:fill="FFFFFF"/>
        </w:rPr>
        <w:t> </w:t>
      </w:r>
      <w:r w:rsidRPr="002D34E8">
        <w:rPr>
          <w:rFonts w:cs="Times New Roman"/>
          <w:szCs w:val="24"/>
          <w:shd w:val="clear" w:color="auto" w:fill="FFFFFF"/>
        </w:rPr>
        <w:t xml:space="preserve">1 punktis 1 nimetatud tegevusala tegevusloa taotluse korral </w:t>
      </w:r>
      <w:r w:rsidR="00B47416" w:rsidRPr="002D34E8">
        <w:rPr>
          <w:rFonts w:cs="Times New Roman"/>
          <w:szCs w:val="24"/>
          <w:shd w:val="clear" w:color="auto" w:fill="FFFFFF"/>
        </w:rPr>
        <w:t xml:space="preserve">teave </w:t>
      </w:r>
      <w:r w:rsidRPr="002D34E8">
        <w:rPr>
          <w:rFonts w:cs="Times New Roman"/>
          <w:szCs w:val="24"/>
          <w:shd w:val="clear" w:color="auto" w:fill="FFFFFF"/>
        </w:rPr>
        <w:t>selle kohta, mi</w:t>
      </w:r>
      <w:r w:rsidR="00C77A54" w:rsidRPr="002D34E8">
        <w:rPr>
          <w:rFonts w:cs="Times New Roman"/>
          <w:szCs w:val="24"/>
          <w:shd w:val="clear" w:color="auto" w:fill="FFFFFF"/>
        </w:rPr>
        <w:t>s</w:t>
      </w:r>
      <w:r w:rsidRPr="002D34E8">
        <w:rPr>
          <w:rFonts w:cs="Times New Roman"/>
          <w:szCs w:val="24"/>
          <w:shd w:val="clear" w:color="auto" w:fill="FFFFFF"/>
        </w:rPr>
        <w:t xml:space="preserve"> finantsteenust osutama hakatakse</w:t>
      </w:r>
      <w:r w:rsidRPr="002D34E8">
        <w:rPr>
          <w:rFonts w:cs="Times New Roman"/>
          <w:szCs w:val="24"/>
        </w:rPr>
        <w:t>.</w:t>
      </w:r>
      <w:r w:rsidR="00DF7CDD" w:rsidRPr="002D34E8">
        <w:rPr>
          <w:rFonts w:cs="Times New Roman"/>
          <w:szCs w:val="24"/>
        </w:rPr>
        <w:t>“;</w:t>
      </w:r>
    </w:p>
    <w:p w14:paraId="342F8F62" w14:textId="77777777" w:rsidR="00DF7CDD" w:rsidRPr="002D34E8" w:rsidRDefault="00DF7CDD" w:rsidP="00743FBC">
      <w:pPr>
        <w:spacing w:after="0" w:line="240" w:lineRule="auto"/>
        <w:jc w:val="both"/>
        <w:rPr>
          <w:rFonts w:cs="Times New Roman"/>
          <w:szCs w:val="24"/>
        </w:rPr>
      </w:pPr>
    </w:p>
    <w:p w14:paraId="65505A98" w14:textId="516CA767" w:rsidR="00DF7CDD" w:rsidRPr="002D34E8" w:rsidRDefault="00985D2D" w:rsidP="00743FBC">
      <w:pPr>
        <w:spacing w:after="0" w:line="240" w:lineRule="auto"/>
        <w:jc w:val="both"/>
        <w:rPr>
          <w:rFonts w:cs="Times New Roman"/>
          <w:szCs w:val="24"/>
        </w:rPr>
      </w:pPr>
      <w:r w:rsidRPr="002D34E8">
        <w:rPr>
          <w:rFonts w:cs="Times New Roman"/>
          <w:b/>
          <w:bCs/>
          <w:szCs w:val="24"/>
        </w:rPr>
        <w:t>2</w:t>
      </w:r>
      <w:r w:rsidR="004E72A1" w:rsidRPr="002D34E8">
        <w:rPr>
          <w:rFonts w:cs="Times New Roman"/>
          <w:b/>
          <w:bCs/>
          <w:szCs w:val="24"/>
        </w:rPr>
        <w:t>5</w:t>
      </w:r>
      <w:r w:rsidR="00DF7CDD" w:rsidRPr="002D34E8">
        <w:rPr>
          <w:rFonts w:cs="Times New Roman"/>
          <w:szCs w:val="24"/>
        </w:rPr>
        <w:t>)</w:t>
      </w:r>
      <w:r w:rsidR="00EE3B8D" w:rsidRPr="002D34E8">
        <w:rPr>
          <w:rFonts w:cs="Times New Roman"/>
          <w:szCs w:val="24"/>
        </w:rPr>
        <w:t> </w:t>
      </w:r>
      <w:r w:rsidR="00DF7CDD" w:rsidRPr="002D34E8">
        <w:rPr>
          <w:rFonts w:cs="Times New Roman"/>
          <w:bCs/>
          <w:szCs w:val="24"/>
        </w:rPr>
        <w:t>paragrahvi</w:t>
      </w:r>
      <w:r w:rsidR="00EE3B8D" w:rsidRPr="002D34E8">
        <w:rPr>
          <w:rFonts w:cs="Times New Roman"/>
          <w:bCs/>
          <w:szCs w:val="24"/>
        </w:rPr>
        <w:t> </w:t>
      </w:r>
      <w:r w:rsidR="00DF7CDD" w:rsidRPr="002D34E8">
        <w:rPr>
          <w:rFonts w:cs="Times New Roman"/>
          <w:bCs/>
          <w:szCs w:val="24"/>
        </w:rPr>
        <w:t>70 lõige</w:t>
      </w:r>
      <w:r w:rsidR="00EE3B8D" w:rsidRPr="002D34E8">
        <w:rPr>
          <w:rFonts w:cs="Times New Roman"/>
          <w:bCs/>
          <w:szCs w:val="24"/>
        </w:rPr>
        <w:t> </w:t>
      </w:r>
      <w:r w:rsidR="00DF7CDD" w:rsidRPr="002D34E8">
        <w:rPr>
          <w:rFonts w:cs="Times New Roman"/>
          <w:bCs/>
          <w:szCs w:val="24"/>
        </w:rPr>
        <w:t xml:space="preserve">5 muudetakse </w:t>
      </w:r>
      <w:r w:rsidR="00017A15" w:rsidRPr="002D34E8">
        <w:rPr>
          <w:rFonts w:cs="Times New Roman"/>
          <w:bCs/>
          <w:szCs w:val="24"/>
        </w:rPr>
        <w:t>ja</w:t>
      </w:r>
      <w:r w:rsidR="00DF7CDD" w:rsidRPr="002D34E8">
        <w:rPr>
          <w:rFonts w:cs="Times New Roman"/>
          <w:bCs/>
          <w:szCs w:val="24"/>
        </w:rPr>
        <w:t xml:space="preserve"> sõnastatakse järgmiselt:</w:t>
      </w:r>
    </w:p>
    <w:p w14:paraId="1D7E8FE8" w14:textId="7DC93A31" w:rsidR="00D30760" w:rsidRPr="002D34E8" w:rsidRDefault="00DF7CDD" w:rsidP="00743FBC">
      <w:pPr>
        <w:spacing w:after="0" w:line="240" w:lineRule="auto"/>
        <w:jc w:val="both"/>
        <w:rPr>
          <w:rFonts w:cs="Times New Roman"/>
          <w:szCs w:val="24"/>
        </w:rPr>
      </w:pPr>
      <w:r w:rsidRPr="002D34E8">
        <w:rPr>
          <w:rFonts w:cs="Times New Roman"/>
          <w:szCs w:val="24"/>
        </w:rPr>
        <w:t>„</w:t>
      </w:r>
      <w:r w:rsidR="00D30760" w:rsidRPr="002D34E8">
        <w:rPr>
          <w:rFonts w:cs="Times New Roman"/>
          <w:szCs w:val="24"/>
        </w:rPr>
        <w:t>(5) Kui ettevõtja soovib tegevusluba kasutada ka tütarettevõtja tegevuseks, esitab ta tegevusloa taotluses selle tütarettevõtja kohta lisaks majandustegevuse seadustiku üldosa seaduses sätestatule kõik käesoleva paragrahvi lõikes</w:t>
      </w:r>
      <w:r w:rsidR="0097428F" w:rsidRPr="002D34E8">
        <w:rPr>
          <w:rFonts w:cs="Times New Roman"/>
          <w:szCs w:val="24"/>
        </w:rPr>
        <w:t> </w:t>
      </w:r>
      <w:r w:rsidR="00D30760" w:rsidRPr="002D34E8">
        <w:rPr>
          <w:rFonts w:cs="Times New Roman"/>
          <w:szCs w:val="24"/>
        </w:rPr>
        <w:t xml:space="preserve">3 ning vajaduse korral ka lõikes 4 nimetatud andmed </w:t>
      </w:r>
      <w:r w:rsidR="00F35DD9" w:rsidRPr="002D34E8">
        <w:rPr>
          <w:rFonts w:cs="Times New Roman"/>
          <w:szCs w:val="24"/>
        </w:rPr>
        <w:t>ja</w:t>
      </w:r>
      <w:r w:rsidR="00D30760" w:rsidRPr="002D34E8">
        <w:rPr>
          <w:rFonts w:cs="Times New Roman"/>
          <w:szCs w:val="24"/>
        </w:rPr>
        <w:t xml:space="preserve"> dokumendid.“;</w:t>
      </w:r>
    </w:p>
    <w:p w14:paraId="3697B632" w14:textId="77777777" w:rsidR="00D30760" w:rsidRPr="002D34E8" w:rsidRDefault="00D30760" w:rsidP="00743FBC">
      <w:pPr>
        <w:spacing w:after="0" w:line="240" w:lineRule="auto"/>
        <w:jc w:val="both"/>
        <w:rPr>
          <w:rFonts w:cs="Times New Roman"/>
          <w:b/>
          <w:bCs/>
          <w:szCs w:val="24"/>
        </w:rPr>
      </w:pPr>
    </w:p>
    <w:p w14:paraId="75355D6C" w14:textId="5BEC99A2" w:rsidR="00D30760" w:rsidRPr="002D34E8" w:rsidRDefault="00985D2D" w:rsidP="00743FBC">
      <w:pPr>
        <w:spacing w:after="0" w:line="240" w:lineRule="auto"/>
        <w:jc w:val="both"/>
        <w:rPr>
          <w:rFonts w:cs="Times New Roman"/>
          <w:bCs/>
          <w:szCs w:val="24"/>
        </w:rPr>
      </w:pPr>
      <w:r w:rsidRPr="002D34E8">
        <w:rPr>
          <w:rFonts w:cs="Times New Roman"/>
          <w:b/>
          <w:bCs/>
          <w:szCs w:val="24"/>
        </w:rPr>
        <w:t>2</w:t>
      </w:r>
      <w:r w:rsidR="004E72A1" w:rsidRPr="002D34E8">
        <w:rPr>
          <w:rFonts w:cs="Times New Roman"/>
          <w:b/>
          <w:bCs/>
          <w:szCs w:val="24"/>
        </w:rPr>
        <w:t>6</w:t>
      </w:r>
      <w:r w:rsidR="00D30760" w:rsidRPr="002D34E8">
        <w:rPr>
          <w:rFonts w:cs="Times New Roman"/>
          <w:b/>
          <w:bCs/>
          <w:szCs w:val="24"/>
        </w:rPr>
        <w:t>)</w:t>
      </w:r>
      <w:r w:rsidR="00F72B8D" w:rsidRPr="002D34E8">
        <w:rPr>
          <w:rFonts w:cs="Times New Roman"/>
          <w:szCs w:val="24"/>
        </w:rPr>
        <w:t> </w:t>
      </w:r>
      <w:r w:rsidR="00D30760" w:rsidRPr="002D34E8">
        <w:rPr>
          <w:rFonts w:cs="Times New Roman"/>
          <w:szCs w:val="24"/>
        </w:rPr>
        <w:t>paragrahv</w:t>
      </w:r>
      <w:r w:rsidR="0097428F" w:rsidRPr="002D34E8">
        <w:rPr>
          <w:rFonts w:cs="Times New Roman"/>
          <w:szCs w:val="24"/>
        </w:rPr>
        <w:t> </w:t>
      </w:r>
      <w:r w:rsidR="00D30760" w:rsidRPr="002D34E8">
        <w:rPr>
          <w:rFonts w:cs="Times New Roman"/>
          <w:szCs w:val="24"/>
        </w:rPr>
        <w:t>83 pealkirjas ja lõikes</w:t>
      </w:r>
      <w:r w:rsidR="0097428F" w:rsidRPr="002D34E8">
        <w:rPr>
          <w:rFonts w:cs="Times New Roman"/>
          <w:szCs w:val="24"/>
        </w:rPr>
        <w:t> </w:t>
      </w:r>
      <w:r w:rsidR="00D30760" w:rsidRPr="002D34E8">
        <w:rPr>
          <w:rFonts w:cs="Times New Roman"/>
          <w:szCs w:val="24"/>
        </w:rPr>
        <w:t xml:space="preserve">1 asendatakse </w:t>
      </w:r>
      <w:r w:rsidR="003206A8" w:rsidRPr="002D34E8">
        <w:rPr>
          <w:rFonts w:cs="Times New Roman"/>
          <w:szCs w:val="24"/>
        </w:rPr>
        <w:t>tekstiosa</w:t>
      </w:r>
      <w:r w:rsidR="00D30760" w:rsidRPr="002D34E8">
        <w:rPr>
          <w:rFonts w:cs="Times New Roman"/>
          <w:szCs w:val="24"/>
        </w:rPr>
        <w:t xml:space="preserve"> „virtuaalvääringu rahakoti“ </w:t>
      </w:r>
      <w:r w:rsidR="003206A8" w:rsidRPr="002D34E8">
        <w:rPr>
          <w:rFonts w:cs="Times New Roman"/>
          <w:szCs w:val="24"/>
        </w:rPr>
        <w:t>tekstiosa</w:t>
      </w:r>
      <w:r w:rsidR="00D30760" w:rsidRPr="002D34E8">
        <w:rPr>
          <w:rFonts w:cs="Times New Roman"/>
          <w:szCs w:val="24"/>
        </w:rPr>
        <w:t xml:space="preserve">ga „virtuaalvääringu rahakoti </w:t>
      </w:r>
      <w:bookmarkStart w:id="336" w:name="_Hlk151610135"/>
      <w:r w:rsidR="00D30760" w:rsidRPr="002D34E8">
        <w:rPr>
          <w:rFonts w:cs="Times New Roman"/>
          <w:szCs w:val="24"/>
        </w:rPr>
        <w:t>või krüptovara aadressi</w:t>
      </w:r>
      <w:bookmarkEnd w:id="336"/>
      <w:r w:rsidR="00D30760" w:rsidRPr="002D34E8">
        <w:rPr>
          <w:rFonts w:cs="Times New Roman"/>
          <w:szCs w:val="24"/>
        </w:rPr>
        <w:t>“</w:t>
      </w:r>
      <w:r w:rsidR="00D30760" w:rsidRPr="002D34E8">
        <w:rPr>
          <w:rFonts w:cs="Times New Roman"/>
          <w:bCs/>
          <w:szCs w:val="24"/>
        </w:rPr>
        <w:t>;</w:t>
      </w:r>
    </w:p>
    <w:p w14:paraId="1B4E0075" w14:textId="77777777" w:rsidR="00D30760" w:rsidRPr="002D34E8" w:rsidRDefault="00D30760" w:rsidP="00743FBC">
      <w:pPr>
        <w:spacing w:after="0" w:line="240" w:lineRule="auto"/>
        <w:jc w:val="both"/>
        <w:rPr>
          <w:rFonts w:cs="Times New Roman"/>
          <w:bCs/>
          <w:szCs w:val="24"/>
        </w:rPr>
      </w:pPr>
    </w:p>
    <w:p w14:paraId="1A7444AD" w14:textId="06191D46" w:rsidR="00D30760" w:rsidRPr="002D34E8" w:rsidRDefault="00985D2D" w:rsidP="00743FBC">
      <w:pPr>
        <w:spacing w:after="0" w:line="240" w:lineRule="auto"/>
        <w:jc w:val="both"/>
        <w:rPr>
          <w:rFonts w:cs="Times New Roman"/>
          <w:bCs/>
          <w:szCs w:val="24"/>
        </w:rPr>
      </w:pPr>
      <w:r w:rsidRPr="002D34E8">
        <w:rPr>
          <w:rFonts w:cs="Times New Roman"/>
          <w:b/>
          <w:szCs w:val="24"/>
        </w:rPr>
        <w:t>2</w:t>
      </w:r>
      <w:r w:rsidR="004E72A1" w:rsidRPr="002D34E8">
        <w:rPr>
          <w:rFonts w:cs="Times New Roman"/>
          <w:b/>
          <w:szCs w:val="24"/>
        </w:rPr>
        <w:t>7</w:t>
      </w:r>
      <w:r w:rsidR="00D30760" w:rsidRPr="002D34E8">
        <w:rPr>
          <w:rFonts w:cs="Times New Roman"/>
          <w:b/>
          <w:szCs w:val="24"/>
        </w:rPr>
        <w:t xml:space="preserve">) </w:t>
      </w:r>
      <w:r w:rsidR="00D30760" w:rsidRPr="002D34E8">
        <w:rPr>
          <w:rFonts w:cs="Times New Roman"/>
          <w:bCs/>
          <w:szCs w:val="24"/>
        </w:rPr>
        <w:t xml:space="preserve">paragrahvi 83 pealkirjas asendatakse </w:t>
      </w:r>
      <w:r w:rsidR="003206A8" w:rsidRPr="002D34E8">
        <w:rPr>
          <w:rFonts w:cs="Times New Roman"/>
          <w:bCs/>
          <w:szCs w:val="24"/>
        </w:rPr>
        <w:t>tekstiosa</w:t>
      </w:r>
      <w:r w:rsidR="00D30760" w:rsidRPr="002D34E8">
        <w:rPr>
          <w:rFonts w:cs="Times New Roman"/>
          <w:bCs/>
          <w:szCs w:val="24"/>
        </w:rPr>
        <w:t xml:space="preserve"> „virtuaalvääringu rahakoti või krüptovara aadressi“ </w:t>
      </w:r>
      <w:r w:rsidR="003206A8" w:rsidRPr="002D34E8">
        <w:rPr>
          <w:rFonts w:cs="Times New Roman"/>
          <w:bCs/>
          <w:szCs w:val="24"/>
        </w:rPr>
        <w:t>tekstiosaga</w:t>
      </w:r>
      <w:r w:rsidR="00D30760" w:rsidRPr="002D34E8">
        <w:rPr>
          <w:rFonts w:cs="Times New Roman"/>
          <w:bCs/>
          <w:szCs w:val="24"/>
        </w:rPr>
        <w:t xml:space="preserve"> „krüptovara aadressi“;</w:t>
      </w:r>
    </w:p>
    <w:p w14:paraId="797B4EDA" w14:textId="77777777" w:rsidR="00D30760" w:rsidRPr="002D34E8" w:rsidRDefault="00D30760" w:rsidP="00743FBC">
      <w:pPr>
        <w:spacing w:after="0" w:line="240" w:lineRule="auto"/>
        <w:jc w:val="both"/>
        <w:rPr>
          <w:rFonts w:cs="Times New Roman"/>
          <w:bCs/>
          <w:szCs w:val="24"/>
        </w:rPr>
      </w:pPr>
    </w:p>
    <w:p w14:paraId="0A8CEF45" w14:textId="58954534" w:rsidR="00D30760" w:rsidRPr="002D34E8" w:rsidRDefault="00985D2D" w:rsidP="00743FBC">
      <w:pPr>
        <w:spacing w:after="0" w:line="240" w:lineRule="auto"/>
        <w:jc w:val="both"/>
        <w:rPr>
          <w:rFonts w:cs="Times New Roman"/>
          <w:bCs/>
          <w:szCs w:val="24"/>
        </w:rPr>
      </w:pPr>
      <w:r w:rsidRPr="002D34E8">
        <w:rPr>
          <w:rFonts w:cs="Times New Roman"/>
          <w:b/>
          <w:szCs w:val="24"/>
        </w:rPr>
        <w:t>2</w:t>
      </w:r>
      <w:r w:rsidR="004E72A1" w:rsidRPr="002D34E8">
        <w:rPr>
          <w:rFonts w:cs="Times New Roman"/>
          <w:b/>
          <w:szCs w:val="24"/>
        </w:rPr>
        <w:t>8</w:t>
      </w:r>
      <w:r w:rsidR="00D30760" w:rsidRPr="002D34E8">
        <w:rPr>
          <w:rFonts w:cs="Times New Roman"/>
          <w:b/>
          <w:szCs w:val="24"/>
        </w:rPr>
        <w:t xml:space="preserve">) </w:t>
      </w:r>
      <w:r w:rsidR="00D30760" w:rsidRPr="002D34E8">
        <w:rPr>
          <w:rFonts w:cs="Times New Roman"/>
          <w:bCs/>
          <w:szCs w:val="24"/>
        </w:rPr>
        <w:t>paragrahvi 83 lõige 1 muudetakse ja sõnastatakse järgmiselt:</w:t>
      </w:r>
    </w:p>
    <w:p w14:paraId="5BC3D719" w14:textId="14C105A1" w:rsidR="00D30760" w:rsidRPr="002D34E8" w:rsidRDefault="00D30760" w:rsidP="00743FBC">
      <w:pPr>
        <w:spacing w:after="0" w:line="240" w:lineRule="auto"/>
        <w:jc w:val="both"/>
        <w:rPr>
          <w:rFonts w:cs="Times New Roman"/>
          <w:bCs/>
          <w:szCs w:val="24"/>
        </w:rPr>
      </w:pPr>
      <w:r w:rsidRPr="002D34E8">
        <w:rPr>
          <w:rFonts w:cs="Times New Roman"/>
          <w:bCs/>
          <w:szCs w:val="24"/>
        </w:rPr>
        <w:t>„</w:t>
      </w:r>
      <w:r w:rsidR="003206A8" w:rsidRPr="002D34E8">
        <w:rPr>
          <w:rFonts w:cs="Times New Roman"/>
          <w:bCs/>
          <w:szCs w:val="24"/>
        </w:rPr>
        <w:t xml:space="preserve">(1) </w:t>
      </w:r>
      <w:r w:rsidRPr="002D34E8">
        <w:rPr>
          <w:rFonts w:cs="Times New Roman"/>
          <w:bCs/>
          <w:szCs w:val="24"/>
        </w:rPr>
        <w:t>Käesolevas seaduses sätestatud anonüümse konto või hoiuraamatu või -laeka või krüptovara aadressi avamise otsuse tegemise või sellekohase lepingu sõlmimise eest, kui kohustatud isik oli krediidi- või finantseerimisasutus, –</w:t>
      </w:r>
    </w:p>
    <w:p w14:paraId="031FBA4B" w14:textId="0573C090" w:rsidR="00D30760" w:rsidRPr="002D34E8" w:rsidRDefault="00D30760" w:rsidP="00743FBC">
      <w:pPr>
        <w:spacing w:after="0" w:line="240" w:lineRule="auto"/>
        <w:jc w:val="both"/>
        <w:rPr>
          <w:rFonts w:cs="Times New Roman"/>
          <w:bCs/>
          <w:szCs w:val="24"/>
        </w:rPr>
      </w:pPr>
      <w:r w:rsidRPr="002D34E8">
        <w:rPr>
          <w:rFonts w:cs="Times New Roman"/>
          <w:bCs/>
          <w:szCs w:val="24"/>
        </w:rPr>
        <w:t>karistatakse rahatrahviga kuni 5</w:t>
      </w:r>
      <w:r w:rsidR="00231C1B" w:rsidRPr="002D34E8">
        <w:rPr>
          <w:rFonts w:cs="Times New Roman"/>
          <w:bCs/>
          <w:szCs w:val="24"/>
        </w:rPr>
        <w:t> </w:t>
      </w:r>
      <w:r w:rsidRPr="002D34E8">
        <w:rPr>
          <w:rFonts w:cs="Times New Roman"/>
          <w:bCs/>
          <w:szCs w:val="24"/>
        </w:rPr>
        <w:t>000</w:t>
      </w:r>
      <w:r w:rsidR="002749A9" w:rsidRPr="002D34E8">
        <w:rPr>
          <w:rFonts w:cs="Times New Roman"/>
          <w:bCs/>
          <w:szCs w:val="24"/>
        </w:rPr>
        <w:t> </w:t>
      </w:r>
      <w:r w:rsidRPr="002D34E8">
        <w:rPr>
          <w:rFonts w:cs="Times New Roman"/>
          <w:bCs/>
          <w:szCs w:val="24"/>
        </w:rPr>
        <w:t>000</w:t>
      </w:r>
      <w:r w:rsidR="002749A9" w:rsidRPr="002D34E8">
        <w:rPr>
          <w:rFonts w:cs="Times New Roman"/>
          <w:bCs/>
          <w:szCs w:val="24"/>
        </w:rPr>
        <w:t> </w:t>
      </w:r>
      <w:r w:rsidRPr="002D34E8">
        <w:rPr>
          <w:rFonts w:cs="Times New Roman"/>
          <w:bCs/>
          <w:szCs w:val="24"/>
        </w:rPr>
        <w:t>eurot või kuni kahekordses väärteo tulemusel teenitud kasule või ära hoitud kahjule vastavas summas.“;</w:t>
      </w:r>
    </w:p>
    <w:p w14:paraId="733A8B69" w14:textId="77777777" w:rsidR="00D30760" w:rsidRPr="002D34E8" w:rsidRDefault="00D30760" w:rsidP="00743FBC">
      <w:pPr>
        <w:spacing w:after="0" w:line="240" w:lineRule="auto"/>
        <w:jc w:val="both"/>
        <w:rPr>
          <w:rFonts w:cs="Times New Roman"/>
          <w:bCs/>
          <w:szCs w:val="24"/>
        </w:rPr>
      </w:pPr>
    </w:p>
    <w:p w14:paraId="280335E2" w14:textId="42B683F8" w:rsidR="00D30760" w:rsidRPr="002D34E8" w:rsidRDefault="00985D2D" w:rsidP="00743FBC">
      <w:pPr>
        <w:spacing w:after="0" w:line="240" w:lineRule="auto"/>
        <w:jc w:val="both"/>
        <w:rPr>
          <w:rFonts w:cs="Times New Roman"/>
          <w:bCs/>
          <w:szCs w:val="24"/>
        </w:rPr>
      </w:pPr>
      <w:r w:rsidRPr="002D34E8">
        <w:rPr>
          <w:rFonts w:cs="Times New Roman"/>
          <w:b/>
          <w:szCs w:val="24"/>
        </w:rPr>
        <w:t>2</w:t>
      </w:r>
      <w:r w:rsidR="004E72A1" w:rsidRPr="002D34E8">
        <w:rPr>
          <w:rFonts w:cs="Times New Roman"/>
          <w:b/>
          <w:szCs w:val="24"/>
        </w:rPr>
        <w:t>9</w:t>
      </w:r>
      <w:r w:rsidR="00D30760" w:rsidRPr="002D34E8">
        <w:rPr>
          <w:rFonts w:cs="Times New Roman"/>
          <w:b/>
          <w:szCs w:val="24"/>
        </w:rPr>
        <w:t>)</w:t>
      </w:r>
      <w:r w:rsidR="00D30760" w:rsidRPr="002D34E8">
        <w:rPr>
          <w:rFonts w:cs="Times New Roman"/>
          <w:bCs/>
          <w:szCs w:val="24"/>
        </w:rPr>
        <w:t xml:space="preserve"> parag</w:t>
      </w:r>
      <w:r w:rsidR="00F35DD9" w:rsidRPr="002D34E8">
        <w:rPr>
          <w:rFonts w:cs="Times New Roman"/>
          <w:bCs/>
          <w:szCs w:val="24"/>
        </w:rPr>
        <w:t>r</w:t>
      </w:r>
      <w:r w:rsidR="00D30760" w:rsidRPr="002D34E8">
        <w:rPr>
          <w:rFonts w:cs="Times New Roman"/>
          <w:bCs/>
          <w:szCs w:val="24"/>
        </w:rPr>
        <w:t>a</w:t>
      </w:r>
      <w:r w:rsidR="00F35DD9" w:rsidRPr="002D34E8">
        <w:rPr>
          <w:rFonts w:cs="Times New Roman"/>
          <w:bCs/>
          <w:szCs w:val="24"/>
        </w:rPr>
        <w:t>h</w:t>
      </w:r>
      <w:r w:rsidR="00D30760" w:rsidRPr="002D34E8">
        <w:rPr>
          <w:rFonts w:cs="Times New Roman"/>
          <w:bCs/>
          <w:szCs w:val="24"/>
        </w:rPr>
        <w:t>vi 96 lõige 1 muudetakse ja sõnastatakse järgmiselt:</w:t>
      </w:r>
    </w:p>
    <w:p w14:paraId="1E36D786" w14:textId="316D05EF" w:rsidR="00D30760" w:rsidRPr="002D34E8" w:rsidRDefault="00D30760" w:rsidP="00743FBC">
      <w:pPr>
        <w:spacing w:after="0" w:line="240" w:lineRule="auto"/>
        <w:jc w:val="both"/>
        <w:rPr>
          <w:rFonts w:cs="Times New Roman"/>
          <w:bCs/>
          <w:szCs w:val="24"/>
        </w:rPr>
      </w:pPr>
      <w:r w:rsidRPr="002D34E8">
        <w:rPr>
          <w:rFonts w:cs="Times New Roman"/>
          <w:bCs/>
          <w:szCs w:val="24"/>
        </w:rPr>
        <w:t>„(1)</w:t>
      </w:r>
      <w:bookmarkStart w:id="337" w:name="_Hlk151610295"/>
      <w:r w:rsidR="00592F62" w:rsidRPr="002D34E8">
        <w:rPr>
          <w:rFonts w:cs="Times New Roman"/>
          <w:bCs/>
          <w:szCs w:val="24"/>
        </w:rPr>
        <w:t> </w:t>
      </w:r>
      <w:r w:rsidRPr="002D34E8">
        <w:rPr>
          <w:rFonts w:cs="Times New Roman"/>
          <w:bCs/>
          <w:szCs w:val="24"/>
        </w:rPr>
        <w:t>Makseteenuse pakkuja juhi või töötaja või makseagendi juhi või töötaja või füüsilisest isikust makseagendi poolt maksjaga seotud teabe väljaselgitamata või kontrollimata jätmise, samuti edastamata jätmise või muude Euroopa Parlamendi ja nõukogu määrusega (EL)</w:t>
      </w:r>
      <w:r w:rsidR="005B5CCE" w:rsidRPr="002D34E8">
        <w:rPr>
          <w:rFonts w:cs="Times New Roman"/>
          <w:bCs/>
          <w:szCs w:val="24"/>
        </w:rPr>
        <w:t> </w:t>
      </w:r>
      <w:r w:rsidRPr="002D34E8">
        <w:rPr>
          <w:rFonts w:cs="Times New Roman"/>
          <w:bCs/>
          <w:szCs w:val="24"/>
        </w:rPr>
        <w:t>2023/1113 sätestatud makseteenuse pakkuja kohustuste rikkumise eest –</w:t>
      </w:r>
      <w:bookmarkEnd w:id="337"/>
    </w:p>
    <w:p w14:paraId="38F700E7" w14:textId="3A5BD7D7" w:rsidR="00D30760" w:rsidRPr="002D34E8" w:rsidRDefault="00D30760" w:rsidP="00743FBC">
      <w:pPr>
        <w:spacing w:after="0" w:line="240" w:lineRule="auto"/>
        <w:jc w:val="both"/>
        <w:rPr>
          <w:rFonts w:cs="Times New Roman"/>
          <w:bCs/>
          <w:szCs w:val="24"/>
        </w:rPr>
      </w:pPr>
      <w:r w:rsidRPr="002D34E8">
        <w:rPr>
          <w:rFonts w:cs="Times New Roman"/>
          <w:bCs/>
          <w:szCs w:val="24"/>
        </w:rPr>
        <w:t>karistatakse rahatrahviga kuni 5</w:t>
      </w:r>
      <w:r w:rsidR="00414E5F" w:rsidRPr="002D34E8">
        <w:rPr>
          <w:rFonts w:cs="Times New Roman"/>
          <w:bCs/>
          <w:szCs w:val="24"/>
        </w:rPr>
        <w:t> </w:t>
      </w:r>
      <w:r w:rsidRPr="002D34E8">
        <w:rPr>
          <w:rFonts w:cs="Times New Roman"/>
          <w:bCs/>
          <w:szCs w:val="24"/>
        </w:rPr>
        <w:t>000</w:t>
      </w:r>
      <w:r w:rsidR="00436914" w:rsidRPr="002D34E8">
        <w:rPr>
          <w:rFonts w:cs="Times New Roman"/>
          <w:bCs/>
          <w:szCs w:val="24"/>
        </w:rPr>
        <w:t> </w:t>
      </w:r>
      <w:r w:rsidRPr="002D34E8">
        <w:rPr>
          <w:rFonts w:cs="Times New Roman"/>
          <w:bCs/>
          <w:szCs w:val="24"/>
        </w:rPr>
        <w:t>000</w:t>
      </w:r>
      <w:r w:rsidR="00436914" w:rsidRPr="002D34E8">
        <w:rPr>
          <w:rFonts w:cs="Times New Roman"/>
          <w:bCs/>
          <w:szCs w:val="24"/>
        </w:rPr>
        <w:t> </w:t>
      </w:r>
      <w:r w:rsidRPr="002D34E8">
        <w:rPr>
          <w:rFonts w:cs="Times New Roman"/>
          <w:bCs/>
          <w:szCs w:val="24"/>
        </w:rPr>
        <w:t xml:space="preserve">eurot </w:t>
      </w:r>
      <w:bookmarkStart w:id="338" w:name="_Hlk141348829"/>
      <w:r w:rsidRPr="002D34E8">
        <w:rPr>
          <w:rFonts w:cs="Times New Roman"/>
          <w:bCs/>
          <w:szCs w:val="24"/>
        </w:rPr>
        <w:t xml:space="preserve">või kuni kahekordses väärteo tulemusel teenitud kasule või ära hoitud kahjule </w:t>
      </w:r>
      <w:bookmarkEnd w:id="338"/>
      <w:r w:rsidRPr="002D34E8">
        <w:rPr>
          <w:rFonts w:cs="Times New Roman"/>
          <w:bCs/>
          <w:szCs w:val="24"/>
        </w:rPr>
        <w:t>vastavas summas.“;</w:t>
      </w:r>
    </w:p>
    <w:p w14:paraId="3A610577" w14:textId="77777777" w:rsidR="00F5541E" w:rsidRPr="002D34E8" w:rsidRDefault="00F5541E" w:rsidP="00743FBC">
      <w:pPr>
        <w:spacing w:after="0" w:line="240" w:lineRule="auto"/>
        <w:jc w:val="both"/>
        <w:rPr>
          <w:rFonts w:cs="Times New Roman"/>
          <w:bCs/>
          <w:szCs w:val="24"/>
        </w:rPr>
      </w:pPr>
    </w:p>
    <w:p w14:paraId="1B6BA5E0" w14:textId="0BFA3037" w:rsidR="00D30760" w:rsidRPr="002D34E8" w:rsidRDefault="004E72A1" w:rsidP="00743FBC">
      <w:pPr>
        <w:spacing w:after="0" w:line="240" w:lineRule="auto"/>
        <w:jc w:val="both"/>
        <w:rPr>
          <w:rFonts w:cs="Times New Roman"/>
          <w:bCs/>
          <w:szCs w:val="24"/>
        </w:rPr>
      </w:pPr>
      <w:bookmarkStart w:id="339" w:name="_Hlk145666908"/>
      <w:r w:rsidRPr="002D34E8">
        <w:rPr>
          <w:rFonts w:cs="Times New Roman"/>
          <w:b/>
          <w:szCs w:val="24"/>
        </w:rPr>
        <w:t>30</w:t>
      </w:r>
      <w:r w:rsidR="00D30760" w:rsidRPr="002D34E8">
        <w:rPr>
          <w:rFonts w:cs="Times New Roman"/>
          <w:b/>
          <w:szCs w:val="24"/>
        </w:rPr>
        <w:t xml:space="preserve">) </w:t>
      </w:r>
      <w:r w:rsidR="00F5541E" w:rsidRPr="002D34E8">
        <w:t>paragrahv</w:t>
      </w:r>
      <w:r w:rsidR="00907543" w:rsidRPr="002D34E8">
        <w:t> </w:t>
      </w:r>
      <w:r w:rsidR="00F5541E" w:rsidRPr="002D34E8">
        <w:t>96</w:t>
      </w:r>
      <w:r w:rsidR="00F5541E" w:rsidRPr="002D34E8">
        <w:rPr>
          <w:vertAlign w:val="superscript"/>
        </w:rPr>
        <w:t>2</w:t>
      </w:r>
      <w:r w:rsidR="00F5541E" w:rsidRPr="002D34E8">
        <w:t xml:space="preserve"> loetakse §-ks 96</w:t>
      </w:r>
      <w:r w:rsidR="00F5541E" w:rsidRPr="002D34E8">
        <w:rPr>
          <w:vertAlign w:val="superscript"/>
        </w:rPr>
        <w:t>4</w:t>
      </w:r>
      <w:r w:rsidR="00F5541E" w:rsidRPr="002D34E8">
        <w:t xml:space="preserve"> </w:t>
      </w:r>
      <w:r w:rsidR="00AF5FD7" w:rsidRPr="002D34E8">
        <w:t>ja</w:t>
      </w:r>
      <w:r w:rsidR="00F5541E" w:rsidRPr="002D34E8">
        <w:t xml:space="preserve"> seadust täiendatakse §-ga 96</w:t>
      </w:r>
      <w:r w:rsidR="00F5541E" w:rsidRPr="002D34E8">
        <w:rPr>
          <w:vertAlign w:val="superscript"/>
        </w:rPr>
        <w:t>2</w:t>
      </w:r>
      <w:r w:rsidR="00F5541E" w:rsidRPr="002D34E8">
        <w:t xml:space="preserve"> järgmises sõnastuses</w:t>
      </w:r>
      <w:r w:rsidR="00D30760" w:rsidRPr="002D34E8">
        <w:rPr>
          <w:rFonts w:cs="Times New Roman"/>
          <w:bCs/>
          <w:szCs w:val="24"/>
        </w:rPr>
        <w:t>:</w:t>
      </w:r>
    </w:p>
    <w:p w14:paraId="0BC74C08" w14:textId="0C84CCEE" w:rsidR="00D30760" w:rsidRPr="002D34E8" w:rsidRDefault="00D30760" w:rsidP="00743FBC">
      <w:pPr>
        <w:spacing w:after="0" w:line="240" w:lineRule="auto"/>
        <w:jc w:val="both"/>
        <w:rPr>
          <w:rFonts w:cs="Times New Roman"/>
          <w:b/>
          <w:szCs w:val="24"/>
        </w:rPr>
      </w:pPr>
      <w:bookmarkStart w:id="340" w:name="_Hlk151610325"/>
      <w:r w:rsidRPr="002D34E8">
        <w:rPr>
          <w:rFonts w:cs="Times New Roman"/>
          <w:bCs/>
          <w:szCs w:val="24"/>
        </w:rPr>
        <w:t>„</w:t>
      </w:r>
      <w:r w:rsidRPr="002D34E8">
        <w:rPr>
          <w:rFonts w:cs="Times New Roman"/>
          <w:b/>
          <w:szCs w:val="24"/>
        </w:rPr>
        <w:t>§ 96</w:t>
      </w:r>
      <w:r w:rsidRPr="002D34E8">
        <w:rPr>
          <w:rFonts w:cs="Times New Roman"/>
          <w:b/>
          <w:szCs w:val="24"/>
          <w:vertAlign w:val="superscript"/>
        </w:rPr>
        <w:t>2</w:t>
      </w:r>
      <w:r w:rsidR="00C06F9B" w:rsidRPr="002D34E8">
        <w:rPr>
          <w:rFonts w:cs="Times New Roman"/>
          <w:b/>
          <w:szCs w:val="24"/>
        </w:rPr>
        <w:t>.</w:t>
      </w:r>
      <w:r w:rsidRPr="002D34E8">
        <w:rPr>
          <w:rFonts w:cs="Times New Roman"/>
          <w:b/>
          <w:szCs w:val="24"/>
        </w:rPr>
        <w:t xml:space="preserve"> Krüptovarateenuse osutaja kohustuste rikkumine</w:t>
      </w:r>
    </w:p>
    <w:p w14:paraId="77BC9795" w14:textId="77777777" w:rsidR="00D30760" w:rsidRPr="002D34E8" w:rsidRDefault="00D30760" w:rsidP="00743FBC">
      <w:pPr>
        <w:spacing w:after="0" w:line="240" w:lineRule="auto"/>
        <w:jc w:val="both"/>
        <w:rPr>
          <w:rFonts w:cs="Times New Roman"/>
          <w:bCs/>
          <w:szCs w:val="24"/>
        </w:rPr>
      </w:pPr>
    </w:p>
    <w:p w14:paraId="191036AD" w14:textId="3E896543" w:rsidR="00D30760" w:rsidRPr="002D34E8" w:rsidRDefault="00D30760" w:rsidP="00743FBC">
      <w:pPr>
        <w:spacing w:after="0" w:line="240" w:lineRule="auto"/>
        <w:jc w:val="both"/>
        <w:rPr>
          <w:rFonts w:cs="Times New Roman"/>
          <w:bCs/>
          <w:szCs w:val="24"/>
        </w:rPr>
      </w:pPr>
      <w:r w:rsidRPr="002D34E8">
        <w:rPr>
          <w:rFonts w:cs="Times New Roman"/>
          <w:bCs/>
          <w:szCs w:val="24"/>
        </w:rPr>
        <w:lastRenderedPageBreak/>
        <w:t>(1)</w:t>
      </w:r>
      <w:r w:rsidR="00D715AE" w:rsidRPr="002D34E8">
        <w:rPr>
          <w:rFonts w:cs="Times New Roman"/>
          <w:bCs/>
          <w:szCs w:val="24"/>
        </w:rPr>
        <w:t> </w:t>
      </w:r>
      <w:r w:rsidRPr="002D34E8">
        <w:rPr>
          <w:rFonts w:cs="Times New Roman"/>
          <w:bCs/>
          <w:szCs w:val="24"/>
        </w:rPr>
        <w:t>Krüptovarateenuse osutaja juhi või töötaja poolt tehingu algatajaga seotud teabe väljaselgitamata või kontrollimata jätmise, samuti edastamata jätmise või muude Euroopa Parlamendi ja nõukogu määrusega (EL</w:t>
      </w:r>
      <w:ins w:id="341" w:author="Toimetaja" w:date="2024-01-15T11:52:00Z">
        <w:r w:rsidR="005B5CCE" w:rsidRPr="002D34E8">
          <w:rPr>
            <w:rFonts w:cs="Times New Roman"/>
            <w:bCs/>
            <w:szCs w:val="24"/>
          </w:rPr>
          <w:t> </w:t>
        </w:r>
      </w:ins>
      <w:r w:rsidRPr="002D34E8">
        <w:rPr>
          <w:rFonts w:cs="Times New Roman"/>
          <w:bCs/>
          <w:szCs w:val="24"/>
        </w:rPr>
        <w:t>2023/1113 sätestatud virtuaalvääringu teenuse pakkuja kohustuste rikkumise eest</w:t>
      </w:r>
      <w:r w:rsidR="005B5CCE" w:rsidRPr="002D34E8">
        <w:rPr>
          <w:rFonts w:cs="Times New Roman"/>
          <w:bCs/>
          <w:szCs w:val="24"/>
        </w:rPr>
        <w:t> </w:t>
      </w:r>
      <w:r w:rsidRPr="002D34E8">
        <w:rPr>
          <w:rFonts w:cs="Times New Roman"/>
          <w:bCs/>
          <w:szCs w:val="24"/>
        </w:rPr>
        <w:t>–</w:t>
      </w:r>
      <w:r w:rsidR="00F00911" w:rsidRPr="002D34E8">
        <w:rPr>
          <w:rFonts w:cs="Times New Roman"/>
          <w:bCs/>
          <w:szCs w:val="24"/>
        </w:rPr>
        <w:t xml:space="preserve"> </w:t>
      </w:r>
    </w:p>
    <w:p w14:paraId="1E0E54F4" w14:textId="45CB8CEC" w:rsidR="00D30760" w:rsidRPr="002D34E8" w:rsidRDefault="00D30760" w:rsidP="00743FBC">
      <w:pPr>
        <w:spacing w:after="0" w:line="240" w:lineRule="auto"/>
        <w:jc w:val="both"/>
        <w:rPr>
          <w:rFonts w:cs="Times New Roman"/>
          <w:bCs/>
          <w:szCs w:val="24"/>
        </w:rPr>
      </w:pPr>
      <w:r w:rsidRPr="002D34E8">
        <w:rPr>
          <w:rFonts w:cs="Times New Roman"/>
          <w:bCs/>
          <w:szCs w:val="24"/>
        </w:rPr>
        <w:t>karistatakse rahatrahviga kuni 5</w:t>
      </w:r>
      <w:r w:rsidR="00E87193" w:rsidRPr="002D34E8">
        <w:rPr>
          <w:rFonts w:cs="Times New Roman"/>
          <w:bCs/>
          <w:szCs w:val="24"/>
        </w:rPr>
        <w:t> </w:t>
      </w:r>
      <w:r w:rsidRPr="002D34E8">
        <w:rPr>
          <w:rFonts w:cs="Times New Roman"/>
          <w:bCs/>
          <w:szCs w:val="24"/>
        </w:rPr>
        <w:t>000</w:t>
      </w:r>
      <w:r w:rsidR="00E87193" w:rsidRPr="002D34E8">
        <w:rPr>
          <w:rFonts w:cs="Times New Roman"/>
          <w:bCs/>
          <w:szCs w:val="24"/>
        </w:rPr>
        <w:t> </w:t>
      </w:r>
      <w:r w:rsidRPr="002D34E8">
        <w:rPr>
          <w:rFonts w:cs="Times New Roman"/>
          <w:bCs/>
          <w:szCs w:val="24"/>
        </w:rPr>
        <w:t>000</w:t>
      </w:r>
      <w:r w:rsidR="00E87193" w:rsidRPr="002D34E8">
        <w:rPr>
          <w:rFonts w:cs="Times New Roman"/>
          <w:bCs/>
          <w:szCs w:val="24"/>
        </w:rPr>
        <w:t> </w:t>
      </w:r>
      <w:r w:rsidRPr="002D34E8">
        <w:rPr>
          <w:rFonts w:cs="Times New Roman"/>
          <w:bCs/>
          <w:szCs w:val="24"/>
        </w:rPr>
        <w:t>eurot või kuni kahekordses väärteo tulemusel teenitud kasule või ära hoitud kahjule vastavas summa.</w:t>
      </w:r>
    </w:p>
    <w:p w14:paraId="26DDE0C5" w14:textId="77777777" w:rsidR="00D30760" w:rsidRPr="002D34E8" w:rsidRDefault="00D30760" w:rsidP="00743FBC">
      <w:pPr>
        <w:spacing w:after="0" w:line="240" w:lineRule="auto"/>
        <w:jc w:val="both"/>
        <w:rPr>
          <w:rFonts w:cs="Times New Roman"/>
          <w:bCs/>
          <w:szCs w:val="24"/>
        </w:rPr>
      </w:pPr>
    </w:p>
    <w:p w14:paraId="2904AE06" w14:textId="3B986581" w:rsidR="00D30760" w:rsidRPr="002D34E8" w:rsidRDefault="00D30760" w:rsidP="00743FBC">
      <w:pPr>
        <w:spacing w:after="0" w:line="240" w:lineRule="auto"/>
        <w:jc w:val="both"/>
        <w:rPr>
          <w:rFonts w:cs="Times New Roman"/>
          <w:bCs/>
          <w:szCs w:val="24"/>
        </w:rPr>
      </w:pPr>
      <w:r w:rsidRPr="002D34E8">
        <w:rPr>
          <w:rFonts w:cs="Times New Roman"/>
          <w:bCs/>
          <w:szCs w:val="24"/>
        </w:rPr>
        <w:t>(2)</w:t>
      </w:r>
      <w:r w:rsidR="00840A2E" w:rsidRPr="002D34E8">
        <w:rPr>
          <w:rFonts w:cs="Times New Roman"/>
          <w:bCs/>
          <w:szCs w:val="24"/>
        </w:rPr>
        <w:t> </w:t>
      </w:r>
      <w:r w:rsidRPr="002D34E8">
        <w:rPr>
          <w:rFonts w:cs="Times New Roman"/>
          <w:bCs/>
          <w:szCs w:val="24"/>
        </w:rPr>
        <w:t>Sama teo eest, kui selle on toime pannud juriidiline isik, –</w:t>
      </w:r>
      <w:r w:rsidR="0090368F" w:rsidRPr="002D34E8">
        <w:rPr>
          <w:rFonts w:cs="Times New Roman"/>
          <w:bCs/>
          <w:szCs w:val="24"/>
        </w:rPr>
        <w:t xml:space="preserve"> </w:t>
      </w:r>
    </w:p>
    <w:p w14:paraId="3394E875" w14:textId="6FD9F14F" w:rsidR="00D30760" w:rsidRPr="002D34E8" w:rsidRDefault="00D30760" w:rsidP="00743FBC">
      <w:pPr>
        <w:spacing w:after="0" w:line="240" w:lineRule="auto"/>
        <w:jc w:val="both"/>
        <w:rPr>
          <w:rFonts w:cs="Times New Roman"/>
          <w:bCs/>
          <w:szCs w:val="24"/>
        </w:rPr>
      </w:pPr>
      <w:r w:rsidRPr="002D34E8">
        <w:rPr>
          <w:rFonts w:cs="Times New Roman"/>
          <w:bCs/>
          <w:szCs w:val="24"/>
        </w:rPr>
        <w:t>karistatakse rahatrahviga kuni 5</w:t>
      </w:r>
      <w:r w:rsidR="00E87193" w:rsidRPr="002D34E8">
        <w:rPr>
          <w:rFonts w:cs="Times New Roman"/>
          <w:bCs/>
          <w:szCs w:val="24"/>
        </w:rPr>
        <w:t> </w:t>
      </w:r>
      <w:r w:rsidRPr="002D34E8">
        <w:rPr>
          <w:rFonts w:cs="Times New Roman"/>
          <w:bCs/>
          <w:szCs w:val="24"/>
        </w:rPr>
        <w:t>000</w:t>
      </w:r>
      <w:r w:rsidR="00E87193" w:rsidRPr="002D34E8">
        <w:rPr>
          <w:rFonts w:cs="Times New Roman"/>
          <w:bCs/>
          <w:szCs w:val="24"/>
        </w:rPr>
        <w:t> </w:t>
      </w:r>
      <w:r w:rsidRPr="002D34E8">
        <w:rPr>
          <w:rFonts w:cs="Times New Roman"/>
          <w:bCs/>
          <w:szCs w:val="24"/>
        </w:rPr>
        <w:t>000</w:t>
      </w:r>
      <w:r w:rsidR="00E87193" w:rsidRPr="002D34E8">
        <w:rPr>
          <w:rFonts w:cs="Times New Roman"/>
          <w:bCs/>
          <w:szCs w:val="24"/>
        </w:rPr>
        <w:t> </w:t>
      </w:r>
      <w:r w:rsidRPr="002D34E8">
        <w:rPr>
          <w:rFonts w:cs="Times New Roman"/>
          <w:bCs/>
          <w:szCs w:val="24"/>
        </w:rPr>
        <w:t xml:space="preserve">eurot või kuni kahekordses väärteo tulemusel teenitud kasule või ära hoitud kahjule vastavas summas või kuni </w:t>
      </w:r>
      <w:r w:rsidR="00017A15" w:rsidRPr="002D34E8">
        <w:rPr>
          <w:rFonts w:cs="Times New Roman"/>
          <w:bCs/>
          <w:szCs w:val="24"/>
        </w:rPr>
        <w:t>kümme</w:t>
      </w:r>
      <w:r w:rsidRPr="002D34E8">
        <w:rPr>
          <w:rFonts w:cs="Times New Roman"/>
          <w:bCs/>
          <w:szCs w:val="24"/>
        </w:rPr>
        <w:t xml:space="preserve"> protsenti juriidilise isiku või tema konsolideerimisgrupi konsolideeritud käibest.“;</w:t>
      </w:r>
    </w:p>
    <w:bookmarkEnd w:id="340"/>
    <w:p w14:paraId="47CECB24" w14:textId="77777777" w:rsidR="00F5541E" w:rsidRPr="002D34E8" w:rsidRDefault="00F5541E" w:rsidP="00743FBC">
      <w:pPr>
        <w:spacing w:after="0" w:line="240" w:lineRule="auto"/>
        <w:jc w:val="both"/>
        <w:rPr>
          <w:rFonts w:cs="Times New Roman"/>
          <w:bCs/>
          <w:szCs w:val="24"/>
        </w:rPr>
      </w:pPr>
    </w:p>
    <w:p w14:paraId="73866648" w14:textId="799AC2C0" w:rsidR="00F5541E" w:rsidRPr="002D34E8" w:rsidRDefault="00985D2D" w:rsidP="00743FBC">
      <w:pPr>
        <w:spacing w:after="0" w:line="240" w:lineRule="auto"/>
        <w:jc w:val="both"/>
        <w:rPr>
          <w:rFonts w:cs="Times New Roman"/>
          <w:bCs/>
          <w:szCs w:val="24"/>
        </w:rPr>
      </w:pPr>
      <w:r w:rsidRPr="002D34E8">
        <w:rPr>
          <w:rFonts w:cs="Times New Roman"/>
          <w:b/>
          <w:szCs w:val="24"/>
        </w:rPr>
        <w:t>3</w:t>
      </w:r>
      <w:r w:rsidR="004E72A1" w:rsidRPr="002D34E8">
        <w:rPr>
          <w:rFonts w:cs="Times New Roman"/>
          <w:b/>
          <w:szCs w:val="24"/>
        </w:rPr>
        <w:t>1</w:t>
      </w:r>
      <w:r w:rsidR="00F5541E" w:rsidRPr="002D34E8">
        <w:rPr>
          <w:rFonts w:cs="Times New Roman"/>
          <w:b/>
          <w:szCs w:val="24"/>
        </w:rPr>
        <w:t>)</w:t>
      </w:r>
      <w:r w:rsidR="00F5541E" w:rsidRPr="002D34E8">
        <w:rPr>
          <w:rFonts w:cs="Times New Roman"/>
          <w:bCs/>
          <w:szCs w:val="24"/>
        </w:rPr>
        <w:t xml:space="preserve"> paragrahv</w:t>
      </w:r>
      <w:r w:rsidR="000F2C98" w:rsidRPr="002D34E8">
        <w:rPr>
          <w:rFonts w:cs="Times New Roman"/>
          <w:bCs/>
          <w:szCs w:val="24"/>
        </w:rPr>
        <w:t> </w:t>
      </w:r>
      <w:r w:rsidR="00F5541E" w:rsidRPr="002D34E8">
        <w:rPr>
          <w:rFonts w:cs="Times New Roman"/>
          <w:bCs/>
          <w:szCs w:val="24"/>
        </w:rPr>
        <w:t>96</w:t>
      </w:r>
      <w:r w:rsidR="00F5541E" w:rsidRPr="002D34E8">
        <w:rPr>
          <w:rFonts w:cs="Times New Roman"/>
          <w:bCs/>
          <w:szCs w:val="24"/>
          <w:vertAlign w:val="superscript"/>
        </w:rPr>
        <w:t>3</w:t>
      </w:r>
      <w:r w:rsidR="00F5541E" w:rsidRPr="002D34E8">
        <w:rPr>
          <w:rFonts w:cs="Times New Roman"/>
          <w:bCs/>
          <w:szCs w:val="24"/>
        </w:rPr>
        <w:t xml:space="preserve"> tunnistatakse kehtetuks;</w:t>
      </w:r>
    </w:p>
    <w:p w14:paraId="79849C85" w14:textId="77777777" w:rsidR="00F5541E" w:rsidRPr="002D34E8" w:rsidRDefault="00F5541E" w:rsidP="00743FBC">
      <w:pPr>
        <w:spacing w:after="0" w:line="240" w:lineRule="auto"/>
        <w:jc w:val="both"/>
        <w:rPr>
          <w:rFonts w:cs="Times New Roman"/>
          <w:bCs/>
          <w:szCs w:val="24"/>
        </w:rPr>
      </w:pPr>
    </w:p>
    <w:p w14:paraId="059ADC71" w14:textId="09D00AA6" w:rsidR="00F5541E" w:rsidRPr="002D34E8" w:rsidRDefault="00F5541E" w:rsidP="00743FBC">
      <w:pPr>
        <w:spacing w:after="0" w:line="240" w:lineRule="auto"/>
        <w:jc w:val="both"/>
        <w:rPr>
          <w:rFonts w:cs="Times New Roman"/>
          <w:bCs/>
          <w:szCs w:val="24"/>
        </w:rPr>
      </w:pPr>
      <w:r w:rsidRPr="002D34E8">
        <w:rPr>
          <w:rFonts w:cs="Times New Roman"/>
          <w:b/>
          <w:szCs w:val="24"/>
        </w:rPr>
        <w:t>3</w:t>
      </w:r>
      <w:r w:rsidR="004E72A1" w:rsidRPr="002D34E8">
        <w:rPr>
          <w:rFonts w:cs="Times New Roman"/>
          <w:b/>
          <w:szCs w:val="24"/>
        </w:rPr>
        <w:t>2</w:t>
      </w:r>
      <w:r w:rsidRPr="002D34E8">
        <w:rPr>
          <w:rFonts w:cs="Times New Roman"/>
          <w:b/>
          <w:szCs w:val="24"/>
        </w:rPr>
        <w:t>)</w:t>
      </w:r>
      <w:r w:rsidR="006C55C0" w:rsidRPr="002D34E8">
        <w:rPr>
          <w:rFonts w:cs="Times New Roman"/>
          <w:bCs/>
          <w:szCs w:val="24"/>
        </w:rPr>
        <w:t> </w:t>
      </w:r>
      <w:r w:rsidRPr="002D34E8">
        <w:rPr>
          <w:rFonts w:cs="Times New Roman"/>
          <w:bCs/>
          <w:szCs w:val="24"/>
        </w:rPr>
        <w:t>paragrahv</w:t>
      </w:r>
      <w:r w:rsidR="00017A15" w:rsidRPr="002D34E8">
        <w:rPr>
          <w:rFonts w:cs="Times New Roman"/>
          <w:bCs/>
          <w:szCs w:val="24"/>
        </w:rPr>
        <w:t>i</w:t>
      </w:r>
      <w:r w:rsidR="001A6850" w:rsidRPr="002D34E8">
        <w:rPr>
          <w:rFonts w:cs="Times New Roman"/>
          <w:bCs/>
          <w:szCs w:val="24"/>
        </w:rPr>
        <w:t> </w:t>
      </w:r>
      <w:r w:rsidRPr="002D34E8">
        <w:rPr>
          <w:rFonts w:cs="Times New Roman"/>
          <w:bCs/>
          <w:szCs w:val="24"/>
        </w:rPr>
        <w:t>97 tekst loetakse lõikeks</w:t>
      </w:r>
      <w:r w:rsidR="004042D0" w:rsidRPr="002D34E8">
        <w:rPr>
          <w:rFonts w:cs="Times New Roman"/>
          <w:bCs/>
          <w:szCs w:val="24"/>
        </w:rPr>
        <w:t> </w:t>
      </w:r>
      <w:r w:rsidRPr="002D34E8">
        <w:rPr>
          <w:rFonts w:cs="Times New Roman"/>
          <w:bCs/>
          <w:szCs w:val="24"/>
        </w:rPr>
        <w:t xml:space="preserve">1 ja </w:t>
      </w:r>
      <w:r w:rsidR="00017A15" w:rsidRPr="002D34E8">
        <w:rPr>
          <w:rFonts w:cs="Times New Roman"/>
          <w:bCs/>
          <w:szCs w:val="24"/>
        </w:rPr>
        <w:t>paragrahvi</w:t>
      </w:r>
      <w:r w:rsidRPr="002D34E8">
        <w:rPr>
          <w:rFonts w:cs="Times New Roman"/>
          <w:bCs/>
          <w:szCs w:val="24"/>
        </w:rPr>
        <w:t xml:space="preserve"> täiendatakse lõikega</w:t>
      </w:r>
      <w:r w:rsidR="00E87193" w:rsidRPr="002D34E8">
        <w:rPr>
          <w:rFonts w:cs="Times New Roman"/>
          <w:bCs/>
          <w:szCs w:val="24"/>
        </w:rPr>
        <w:t> </w:t>
      </w:r>
      <w:r w:rsidRPr="002D34E8">
        <w:rPr>
          <w:rFonts w:cs="Times New Roman"/>
          <w:bCs/>
          <w:szCs w:val="24"/>
        </w:rPr>
        <w:t>2 järgmises sõnastuses:</w:t>
      </w:r>
    </w:p>
    <w:p w14:paraId="409768E9" w14:textId="2F512559" w:rsidR="00F5541E" w:rsidRPr="002D34E8" w:rsidRDefault="00F5541E" w:rsidP="00743FBC">
      <w:pPr>
        <w:spacing w:after="0" w:line="240" w:lineRule="auto"/>
        <w:jc w:val="both"/>
        <w:rPr>
          <w:rFonts w:cs="Times New Roman"/>
          <w:bCs/>
          <w:szCs w:val="24"/>
        </w:rPr>
      </w:pPr>
      <w:bookmarkStart w:id="342" w:name="_Hlk151610369"/>
      <w:r w:rsidRPr="002D34E8">
        <w:rPr>
          <w:rFonts w:cs="Times New Roman"/>
          <w:bCs/>
          <w:szCs w:val="24"/>
        </w:rPr>
        <w:t>„(2)</w:t>
      </w:r>
      <w:r w:rsidR="00EC1F68" w:rsidRPr="002D34E8">
        <w:rPr>
          <w:rFonts w:cs="Times New Roman"/>
          <w:bCs/>
          <w:szCs w:val="24"/>
        </w:rPr>
        <w:t> </w:t>
      </w:r>
      <w:r w:rsidRPr="002D34E8">
        <w:rPr>
          <w:rFonts w:cs="Times New Roman"/>
          <w:bCs/>
          <w:szCs w:val="24"/>
        </w:rPr>
        <w:t>Käesoleva seaduse §-des 82–94 ja 96</w:t>
      </w:r>
      <w:r w:rsidR="001273F5" w:rsidRPr="002D34E8">
        <w:rPr>
          <w:rFonts w:cs="Times New Roman"/>
          <w:bCs/>
          <w:szCs w:val="24"/>
        </w:rPr>
        <w:t>–96</w:t>
      </w:r>
      <w:r w:rsidR="001273F5" w:rsidRPr="002D34E8">
        <w:rPr>
          <w:rFonts w:cs="Times New Roman"/>
          <w:bCs/>
          <w:szCs w:val="24"/>
          <w:vertAlign w:val="superscript"/>
        </w:rPr>
        <w:t>2</w:t>
      </w:r>
      <w:r w:rsidRPr="002D34E8">
        <w:rPr>
          <w:rFonts w:cs="Times New Roman"/>
          <w:bCs/>
          <w:szCs w:val="24"/>
        </w:rPr>
        <w:t xml:space="preserve"> sätestatud väärtegude aegumistähtaeg on kolm aastat.“; </w:t>
      </w:r>
    </w:p>
    <w:bookmarkEnd w:id="339"/>
    <w:bookmarkEnd w:id="342"/>
    <w:p w14:paraId="72A6A6E5" w14:textId="77777777" w:rsidR="00D30760" w:rsidRPr="002D34E8" w:rsidRDefault="00D30760" w:rsidP="00743FBC">
      <w:pPr>
        <w:spacing w:after="0" w:line="240" w:lineRule="auto"/>
        <w:jc w:val="both"/>
        <w:rPr>
          <w:rFonts w:cs="Times New Roman"/>
          <w:bCs/>
          <w:szCs w:val="24"/>
        </w:rPr>
      </w:pPr>
    </w:p>
    <w:p w14:paraId="7E5D8996" w14:textId="5D6E6842" w:rsidR="00D30760" w:rsidRPr="002D34E8" w:rsidRDefault="00F5541E" w:rsidP="00743FBC">
      <w:pPr>
        <w:spacing w:after="0" w:line="240" w:lineRule="auto"/>
        <w:jc w:val="both"/>
        <w:rPr>
          <w:rFonts w:cs="Times New Roman"/>
          <w:szCs w:val="24"/>
        </w:rPr>
      </w:pPr>
      <w:r w:rsidRPr="002D34E8">
        <w:rPr>
          <w:rFonts w:cs="Times New Roman"/>
          <w:b/>
          <w:szCs w:val="24"/>
        </w:rPr>
        <w:t>3</w:t>
      </w:r>
      <w:r w:rsidR="004E72A1" w:rsidRPr="002D34E8">
        <w:rPr>
          <w:rFonts w:cs="Times New Roman"/>
          <w:b/>
          <w:szCs w:val="24"/>
        </w:rPr>
        <w:t>3</w:t>
      </w:r>
      <w:r w:rsidR="00D30760" w:rsidRPr="002D34E8">
        <w:rPr>
          <w:rFonts w:cs="Times New Roman"/>
          <w:b/>
          <w:szCs w:val="24"/>
        </w:rPr>
        <w:t>)</w:t>
      </w:r>
      <w:r w:rsidR="00D30760" w:rsidRPr="002D34E8">
        <w:rPr>
          <w:rFonts w:cs="Times New Roman"/>
          <w:szCs w:val="24"/>
        </w:rPr>
        <w:t xml:space="preserve"> seadust täiendatakse §-</w:t>
      </w:r>
      <w:r w:rsidR="00004801" w:rsidRPr="002D34E8">
        <w:rPr>
          <w:rFonts w:cs="Times New Roman"/>
          <w:szCs w:val="24"/>
        </w:rPr>
        <w:t>de</w:t>
      </w:r>
      <w:r w:rsidR="00D30760" w:rsidRPr="002D34E8">
        <w:rPr>
          <w:rFonts w:cs="Times New Roman"/>
          <w:szCs w:val="24"/>
        </w:rPr>
        <w:t>ga 118</w:t>
      </w:r>
      <w:r w:rsidR="00D30760" w:rsidRPr="002D34E8">
        <w:rPr>
          <w:rFonts w:cs="Times New Roman"/>
          <w:szCs w:val="24"/>
          <w:vertAlign w:val="superscript"/>
        </w:rPr>
        <w:t>4</w:t>
      </w:r>
      <w:r w:rsidR="00004801" w:rsidRPr="002D34E8">
        <w:rPr>
          <w:rFonts w:cs="Times New Roman"/>
          <w:szCs w:val="24"/>
        </w:rPr>
        <w:t xml:space="preserve"> ja 118</w:t>
      </w:r>
      <w:r w:rsidR="00004801" w:rsidRPr="002D34E8">
        <w:rPr>
          <w:rFonts w:cs="Times New Roman"/>
          <w:szCs w:val="24"/>
          <w:vertAlign w:val="superscript"/>
        </w:rPr>
        <w:t>5</w:t>
      </w:r>
      <w:r w:rsidR="00D30760" w:rsidRPr="002D34E8">
        <w:rPr>
          <w:rFonts w:cs="Times New Roman"/>
          <w:szCs w:val="24"/>
        </w:rPr>
        <w:t xml:space="preserve"> järgmises sõnastuses:</w:t>
      </w:r>
    </w:p>
    <w:p w14:paraId="65743CFF" w14:textId="77777777" w:rsidR="00D30760" w:rsidRPr="002D34E8" w:rsidRDefault="00D30760" w:rsidP="00743FBC">
      <w:pPr>
        <w:spacing w:after="0" w:line="240" w:lineRule="auto"/>
        <w:jc w:val="both"/>
        <w:rPr>
          <w:rFonts w:cs="Times New Roman"/>
          <w:b/>
          <w:szCs w:val="24"/>
        </w:rPr>
      </w:pPr>
      <w:bookmarkStart w:id="343" w:name="_Hlk151610443"/>
      <w:r w:rsidRPr="002D34E8">
        <w:rPr>
          <w:rFonts w:cs="Times New Roman"/>
          <w:bCs/>
          <w:szCs w:val="24"/>
        </w:rPr>
        <w:t>„</w:t>
      </w:r>
      <w:r w:rsidRPr="002D34E8">
        <w:rPr>
          <w:rFonts w:cs="Times New Roman"/>
          <w:b/>
          <w:szCs w:val="24"/>
        </w:rPr>
        <w:t>§ 118</w:t>
      </w:r>
      <w:r w:rsidRPr="002D34E8">
        <w:rPr>
          <w:rFonts w:cs="Times New Roman"/>
          <w:b/>
          <w:szCs w:val="24"/>
          <w:vertAlign w:val="superscript"/>
        </w:rPr>
        <w:t>4</w:t>
      </w:r>
      <w:r w:rsidRPr="002D34E8">
        <w:rPr>
          <w:rFonts w:cs="Times New Roman"/>
          <w:b/>
          <w:szCs w:val="24"/>
        </w:rPr>
        <w:t xml:space="preserve">. Virtuaalvääringu teenuse pakkuja tegevusluba </w:t>
      </w:r>
    </w:p>
    <w:p w14:paraId="3754E611" w14:textId="77777777" w:rsidR="00D30760" w:rsidRPr="002D34E8" w:rsidRDefault="00D30760" w:rsidP="00743FBC">
      <w:pPr>
        <w:spacing w:after="0" w:line="240" w:lineRule="auto"/>
        <w:jc w:val="both"/>
        <w:rPr>
          <w:rFonts w:cs="Times New Roman"/>
          <w:b/>
          <w:szCs w:val="24"/>
        </w:rPr>
      </w:pPr>
    </w:p>
    <w:p w14:paraId="4F0AF570" w14:textId="04608F9E" w:rsidR="00D30760" w:rsidRPr="002D34E8" w:rsidRDefault="00D30760" w:rsidP="00743FBC">
      <w:pPr>
        <w:spacing w:after="0" w:line="240" w:lineRule="auto"/>
        <w:jc w:val="both"/>
        <w:rPr>
          <w:rFonts w:cs="Times New Roman"/>
          <w:bCs/>
          <w:szCs w:val="24"/>
          <w:u w:val="single"/>
        </w:rPr>
      </w:pPr>
      <w:r w:rsidRPr="002D34E8">
        <w:rPr>
          <w:rFonts w:cs="Times New Roman"/>
          <w:szCs w:val="24"/>
        </w:rPr>
        <w:t>(1)</w:t>
      </w:r>
      <w:r w:rsidR="00BD7700" w:rsidRPr="002D34E8">
        <w:rPr>
          <w:rFonts w:cs="Times New Roman"/>
          <w:szCs w:val="24"/>
        </w:rPr>
        <w:t> </w:t>
      </w:r>
      <w:r w:rsidRPr="002D34E8">
        <w:rPr>
          <w:rFonts w:cs="Times New Roman"/>
          <w:szCs w:val="24"/>
        </w:rPr>
        <w:t>Ettevõtja ei saa taotleda käesoleva seaduse alusel v</w:t>
      </w:r>
      <w:r w:rsidRPr="002D34E8">
        <w:rPr>
          <w:rFonts w:cs="Times New Roman"/>
          <w:szCs w:val="24"/>
          <w:shd w:val="clear" w:color="auto" w:fill="FFFFFF"/>
        </w:rPr>
        <w:t xml:space="preserve">irtuaalvääringu teenuse pakkumiseks tegevusluba </w:t>
      </w:r>
      <w:r w:rsidRPr="002D34E8">
        <w:rPr>
          <w:rFonts w:cs="Times New Roman"/>
          <w:szCs w:val="24"/>
        </w:rPr>
        <w:t xml:space="preserve">alates </w:t>
      </w:r>
      <w:r w:rsidR="000E085A" w:rsidRPr="002D34E8">
        <w:rPr>
          <w:rFonts w:cs="Times New Roman"/>
          <w:szCs w:val="24"/>
        </w:rPr>
        <w:t>2024.</w:t>
      </w:r>
      <w:r w:rsidR="00BD7700" w:rsidRPr="002D34E8">
        <w:rPr>
          <w:rFonts w:cs="Times New Roman"/>
          <w:szCs w:val="24"/>
        </w:rPr>
        <w:t> </w:t>
      </w:r>
      <w:r w:rsidR="000E085A" w:rsidRPr="002D34E8">
        <w:rPr>
          <w:rFonts w:cs="Times New Roman"/>
          <w:szCs w:val="24"/>
        </w:rPr>
        <w:t xml:space="preserve">aasta </w:t>
      </w:r>
      <w:r w:rsidR="003206A8" w:rsidRPr="002D34E8">
        <w:rPr>
          <w:rFonts w:cs="Times New Roman"/>
          <w:bCs/>
          <w:szCs w:val="24"/>
        </w:rPr>
        <w:t>30.</w:t>
      </w:r>
      <w:r w:rsidR="00BD7700" w:rsidRPr="002D34E8">
        <w:rPr>
          <w:rFonts w:cs="Times New Roman"/>
          <w:bCs/>
          <w:szCs w:val="24"/>
        </w:rPr>
        <w:t> </w:t>
      </w:r>
      <w:r w:rsidR="003206A8" w:rsidRPr="002D34E8">
        <w:rPr>
          <w:rFonts w:cs="Times New Roman"/>
          <w:bCs/>
          <w:szCs w:val="24"/>
        </w:rPr>
        <w:t>detsembrist</w:t>
      </w:r>
      <w:r w:rsidR="00BD1690" w:rsidRPr="002D34E8">
        <w:rPr>
          <w:rFonts w:cs="Times New Roman"/>
          <w:bCs/>
          <w:szCs w:val="24"/>
        </w:rPr>
        <w:t xml:space="preserve"> ja </w:t>
      </w:r>
      <w:r w:rsidR="00BD1690" w:rsidRPr="002D34E8">
        <w:rPr>
          <w:rFonts w:cs="Times New Roman"/>
          <w:szCs w:val="24"/>
          <w:shd w:val="clear" w:color="auto" w:fill="FFFFFF"/>
        </w:rPr>
        <w:t xml:space="preserve">tegevusloa muutmist </w:t>
      </w:r>
      <w:r w:rsidR="00BD1690" w:rsidRPr="002D34E8">
        <w:rPr>
          <w:rStyle w:val="cf01"/>
          <w:rFonts w:ascii="Times New Roman" w:hAnsi="Times New Roman" w:cs="Times New Roman"/>
          <w:i w:val="0"/>
          <w:iCs w:val="0"/>
          <w:sz w:val="24"/>
          <w:szCs w:val="24"/>
        </w:rPr>
        <w:t>alates 202</w:t>
      </w:r>
      <w:r w:rsidR="00352F2F" w:rsidRPr="002D34E8">
        <w:rPr>
          <w:rStyle w:val="cf01"/>
          <w:rFonts w:ascii="Times New Roman" w:hAnsi="Times New Roman" w:cs="Times New Roman"/>
          <w:i w:val="0"/>
          <w:iCs w:val="0"/>
          <w:sz w:val="24"/>
          <w:szCs w:val="24"/>
        </w:rPr>
        <w:t>6</w:t>
      </w:r>
      <w:r w:rsidR="00BD1690" w:rsidRPr="002D34E8">
        <w:rPr>
          <w:rStyle w:val="cf01"/>
          <w:rFonts w:ascii="Times New Roman" w:hAnsi="Times New Roman" w:cs="Times New Roman"/>
          <w:i w:val="0"/>
          <w:iCs w:val="0"/>
          <w:sz w:val="24"/>
          <w:szCs w:val="24"/>
        </w:rPr>
        <w:t>.</w:t>
      </w:r>
      <w:r w:rsidR="00907B03" w:rsidRPr="002D34E8">
        <w:rPr>
          <w:rStyle w:val="cf01"/>
          <w:rFonts w:ascii="Times New Roman" w:hAnsi="Times New Roman" w:cs="Times New Roman"/>
          <w:i w:val="0"/>
          <w:iCs w:val="0"/>
          <w:sz w:val="24"/>
          <w:szCs w:val="24"/>
        </w:rPr>
        <w:t> </w:t>
      </w:r>
      <w:r w:rsidR="00BD1690" w:rsidRPr="002D34E8">
        <w:rPr>
          <w:rStyle w:val="cf01"/>
          <w:rFonts w:ascii="Times New Roman" w:hAnsi="Times New Roman" w:cs="Times New Roman"/>
          <w:i w:val="0"/>
          <w:iCs w:val="0"/>
          <w:sz w:val="24"/>
          <w:szCs w:val="24"/>
        </w:rPr>
        <w:t>aasta 1.</w:t>
      </w:r>
      <w:r w:rsidR="00E63120" w:rsidRPr="002D34E8">
        <w:rPr>
          <w:rStyle w:val="cf01"/>
          <w:rFonts w:ascii="Times New Roman" w:hAnsi="Times New Roman" w:cs="Times New Roman"/>
          <w:i w:val="0"/>
          <w:iCs w:val="0"/>
          <w:sz w:val="24"/>
          <w:szCs w:val="24"/>
        </w:rPr>
        <w:t> </w:t>
      </w:r>
      <w:r w:rsidR="00BD1690" w:rsidRPr="002D34E8">
        <w:rPr>
          <w:rStyle w:val="cf01"/>
          <w:rFonts w:ascii="Times New Roman" w:hAnsi="Times New Roman" w:cs="Times New Roman"/>
          <w:i w:val="0"/>
          <w:iCs w:val="0"/>
          <w:sz w:val="24"/>
          <w:szCs w:val="24"/>
        </w:rPr>
        <w:t>j</w:t>
      </w:r>
      <w:r w:rsidR="007B0FF1" w:rsidRPr="002D34E8">
        <w:rPr>
          <w:rStyle w:val="cf01"/>
          <w:rFonts w:ascii="Times New Roman" w:hAnsi="Times New Roman" w:cs="Times New Roman"/>
          <w:i w:val="0"/>
          <w:iCs w:val="0"/>
          <w:sz w:val="24"/>
          <w:szCs w:val="24"/>
        </w:rPr>
        <w:t>aanuarist</w:t>
      </w:r>
      <w:r w:rsidRPr="002D34E8">
        <w:rPr>
          <w:rFonts w:cs="Times New Roman"/>
          <w:bCs/>
          <w:szCs w:val="24"/>
        </w:rPr>
        <w:t>.</w:t>
      </w:r>
    </w:p>
    <w:p w14:paraId="7276ACAA" w14:textId="77777777" w:rsidR="00D30760" w:rsidRPr="002D34E8" w:rsidRDefault="00D30760" w:rsidP="00743FBC">
      <w:pPr>
        <w:spacing w:after="0" w:line="240" w:lineRule="auto"/>
        <w:jc w:val="both"/>
        <w:rPr>
          <w:rFonts w:cs="Times New Roman"/>
          <w:szCs w:val="24"/>
        </w:rPr>
      </w:pPr>
    </w:p>
    <w:p w14:paraId="4DCAF3F0" w14:textId="41B146CA" w:rsidR="00D30760" w:rsidRPr="002D34E8" w:rsidRDefault="00D30760" w:rsidP="00743FBC">
      <w:pPr>
        <w:spacing w:after="0" w:line="240" w:lineRule="auto"/>
        <w:jc w:val="both"/>
        <w:rPr>
          <w:rFonts w:cs="Times New Roman"/>
          <w:szCs w:val="24"/>
        </w:rPr>
      </w:pPr>
      <w:r w:rsidRPr="002D34E8">
        <w:t>(2)</w:t>
      </w:r>
      <w:r w:rsidR="00B46661" w:rsidRPr="002D34E8">
        <w:t> </w:t>
      </w:r>
      <w:r w:rsidRPr="002D34E8">
        <w:t xml:space="preserve">Kui virtuaalvääringu teenuse pakkuja tegevusloa taotlus on Rahapesu Andmebüroole esitatud enne </w:t>
      </w:r>
      <w:r w:rsidR="007B0FF1" w:rsidRPr="002D34E8">
        <w:rPr>
          <w:rFonts w:cs="Times New Roman"/>
          <w:szCs w:val="24"/>
        </w:rPr>
        <w:t>2024.</w:t>
      </w:r>
      <w:r w:rsidR="00AD2C9B" w:rsidRPr="002D34E8">
        <w:rPr>
          <w:rFonts w:cs="Times New Roman"/>
          <w:szCs w:val="24"/>
        </w:rPr>
        <w:t> </w:t>
      </w:r>
      <w:r w:rsidR="007B0FF1" w:rsidRPr="002D34E8">
        <w:rPr>
          <w:rFonts w:cs="Times New Roman"/>
          <w:szCs w:val="24"/>
        </w:rPr>
        <w:t xml:space="preserve">aasta </w:t>
      </w:r>
      <w:r w:rsidR="007B0FF1" w:rsidRPr="002D34E8">
        <w:rPr>
          <w:rFonts w:cs="Times New Roman"/>
          <w:bCs/>
          <w:szCs w:val="24"/>
        </w:rPr>
        <w:t>30.</w:t>
      </w:r>
      <w:r w:rsidR="003A5AB4" w:rsidRPr="002D34E8">
        <w:rPr>
          <w:rFonts w:cs="Times New Roman"/>
          <w:bCs/>
          <w:szCs w:val="24"/>
        </w:rPr>
        <w:t> </w:t>
      </w:r>
      <w:r w:rsidR="007B0FF1" w:rsidRPr="002D34E8">
        <w:rPr>
          <w:rFonts w:cs="Times New Roman"/>
          <w:bCs/>
          <w:szCs w:val="24"/>
        </w:rPr>
        <w:t>detsembri</w:t>
      </w:r>
      <w:r w:rsidR="007D5986" w:rsidRPr="002D34E8">
        <w:rPr>
          <w:rFonts w:cs="Times New Roman"/>
          <w:bCs/>
          <w:szCs w:val="24"/>
        </w:rPr>
        <w:t>t</w:t>
      </w:r>
      <w:r w:rsidR="007B0FF1" w:rsidRPr="002D34E8">
        <w:rPr>
          <w:rFonts w:cs="Times New Roman"/>
          <w:bCs/>
          <w:szCs w:val="24"/>
        </w:rPr>
        <w:t xml:space="preserve"> </w:t>
      </w:r>
      <w:r w:rsidRPr="002D34E8">
        <w:t xml:space="preserve">ja Rahapesu Andmebüroo ei ole tegevusloa taotlust </w:t>
      </w:r>
      <w:del w:id="344" w:author="Iivika Sale" w:date="2024-01-22T14:32:00Z">
        <w:r w:rsidR="003206A8" w:rsidRPr="002D34E8" w:rsidDel="008976A1">
          <w:rPr>
            <w:strike/>
          </w:rPr>
          <w:delText>eel</w:delText>
        </w:r>
      </w:del>
      <w:r w:rsidR="00F35DD9" w:rsidRPr="002D34E8">
        <w:rPr>
          <w:rFonts w:cs="Times New Roman"/>
          <w:bCs/>
          <w:szCs w:val="24"/>
        </w:rPr>
        <w:t>nimetatud</w:t>
      </w:r>
      <w:r w:rsidR="003206A8" w:rsidRPr="002D34E8">
        <w:rPr>
          <w:rFonts w:cs="Times New Roman"/>
          <w:bCs/>
          <w:szCs w:val="24"/>
        </w:rPr>
        <w:t xml:space="preserve"> kuupäevaks</w:t>
      </w:r>
      <w:r w:rsidR="00DB6ACE" w:rsidRPr="002D34E8">
        <w:rPr>
          <w:rFonts w:cs="Times New Roman"/>
          <w:bCs/>
          <w:szCs w:val="24"/>
        </w:rPr>
        <w:t xml:space="preserve"> lahendanud</w:t>
      </w:r>
      <w:r w:rsidRPr="002D34E8">
        <w:t>, jätab Rahapesu Andmebüroo taotluse läbi vaatamata. Taotluse läbi vaatamata jätmise korral tagastab Rahapesu Andmebüroo esitatud dokumendid.</w:t>
      </w:r>
    </w:p>
    <w:p w14:paraId="7DFD1387" w14:textId="77777777" w:rsidR="00D30760" w:rsidRPr="002D34E8" w:rsidRDefault="00D30760" w:rsidP="00743FBC">
      <w:pPr>
        <w:spacing w:after="0" w:line="240" w:lineRule="auto"/>
        <w:jc w:val="both"/>
        <w:rPr>
          <w:rFonts w:cs="Times New Roman"/>
          <w:szCs w:val="24"/>
        </w:rPr>
      </w:pPr>
    </w:p>
    <w:p w14:paraId="70E31DF9" w14:textId="37C6C82F" w:rsidR="00D30760" w:rsidRPr="002D34E8" w:rsidRDefault="00D30760" w:rsidP="00743FBC">
      <w:pPr>
        <w:spacing w:after="0" w:line="240" w:lineRule="auto"/>
        <w:jc w:val="both"/>
        <w:rPr>
          <w:bCs/>
          <w:szCs w:val="24"/>
        </w:rPr>
      </w:pPr>
      <w:r w:rsidRPr="002D34E8">
        <w:rPr>
          <w:rFonts w:cs="Times New Roman"/>
          <w:szCs w:val="24"/>
        </w:rPr>
        <w:t>(3)</w:t>
      </w:r>
      <w:r w:rsidR="00C459E6" w:rsidRPr="002D34E8">
        <w:rPr>
          <w:rFonts w:cs="Times New Roman"/>
          <w:szCs w:val="24"/>
        </w:rPr>
        <w:t> </w:t>
      </w:r>
      <w:r w:rsidRPr="002D34E8">
        <w:rPr>
          <w:rFonts w:cs="Times New Roman"/>
          <w:szCs w:val="24"/>
        </w:rPr>
        <w:t>Käesoleva seaduse alusel antud virtuaalvääringu teenuse pakkuja tegevusluba muutub kehtetuks käesoleva seaduse §</w:t>
      </w:r>
      <w:r w:rsidR="005A6461" w:rsidRPr="002D34E8">
        <w:rPr>
          <w:rFonts w:cs="Times New Roman"/>
          <w:szCs w:val="24"/>
        </w:rPr>
        <w:t> </w:t>
      </w:r>
      <w:r w:rsidRPr="002D34E8">
        <w:rPr>
          <w:rFonts w:cs="Times New Roman"/>
          <w:szCs w:val="24"/>
        </w:rPr>
        <w:t>75 lõike</w:t>
      </w:r>
      <w:r w:rsidR="005A6461" w:rsidRPr="002D34E8">
        <w:rPr>
          <w:rFonts w:cs="Times New Roman"/>
          <w:szCs w:val="24"/>
        </w:rPr>
        <w:t> </w:t>
      </w:r>
      <w:r w:rsidRPr="002D34E8">
        <w:rPr>
          <w:rFonts w:cs="Times New Roman"/>
          <w:szCs w:val="24"/>
        </w:rPr>
        <w:t>1 punkti</w:t>
      </w:r>
      <w:r w:rsidR="005A6461" w:rsidRPr="002D34E8">
        <w:rPr>
          <w:rFonts w:cs="Times New Roman"/>
          <w:szCs w:val="24"/>
        </w:rPr>
        <w:t> </w:t>
      </w:r>
      <w:r w:rsidRPr="002D34E8">
        <w:rPr>
          <w:rFonts w:cs="Times New Roman"/>
          <w:szCs w:val="24"/>
        </w:rPr>
        <w:t xml:space="preserve">1 alusel, kui ettevõtja on saanud Finantsinspektsioonilt </w:t>
      </w:r>
      <w:r w:rsidRPr="002D34E8">
        <w:rPr>
          <w:rFonts w:cs="Times New Roman"/>
          <w:bCs/>
          <w:szCs w:val="24"/>
        </w:rPr>
        <w:t>Euroopa Parlamendi ja nõukogu määruse (EL)</w:t>
      </w:r>
      <w:r w:rsidR="009521BE" w:rsidRPr="002D34E8">
        <w:rPr>
          <w:rFonts w:cs="Times New Roman"/>
          <w:bCs/>
          <w:szCs w:val="24"/>
        </w:rPr>
        <w:t> </w:t>
      </w:r>
      <w:r w:rsidRPr="002D34E8">
        <w:rPr>
          <w:rFonts w:cs="Times New Roman"/>
          <w:bCs/>
          <w:szCs w:val="24"/>
        </w:rPr>
        <w:t>2023/</w:t>
      </w:r>
      <w:r w:rsidR="008A478B" w:rsidRPr="002D34E8">
        <w:rPr>
          <w:rFonts w:cs="Times New Roman"/>
          <w:bCs/>
          <w:szCs w:val="24"/>
        </w:rPr>
        <w:t>1114</w:t>
      </w:r>
      <w:r w:rsidRPr="002D34E8">
        <w:rPr>
          <w:rFonts w:cs="Times New Roman"/>
          <w:szCs w:val="24"/>
        </w:rPr>
        <w:t xml:space="preserve"> alusel krüptovarateenuse osutaja tegevusloa</w:t>
      </w:r>
      <w:r w:rsidR="00DB6ACE" w:rsidRPr="002D34E8">
        <w:rPr>
          <w:rFonts w:cs="Times New Roman"/>
          <w:szCs w:val="24"/>
        </w:rPr>
        <w:t>,</w:t>
      </w:r>
      <w:r w:rsidRPr="002D34E8">
        <w:rPr>
          <w:rFonts w:cs="Times New Roman"/>
          <w:szCs w:val="24"/>
        </w:rPr>
        <w:t xml:space="preserve"> </w:t>
      </w:r>
      <w:r w:rsidRPr="002D34E8">
        <w:t xml:space="preserve">või hiljemalt </w:t>
      </w:r>
      <w:r w:rsidRPr="002D34E8">
        <w:rPr>
          <w:rFonts w:cs="Times New Roman"/>
          <w:szCs w:val="24"/>
        </w:rPr>
        <w:t>202</w:t>
      </w:r>
      <w:r w:rsidR="00352F2F" w:rsidRPr="002D34E8">
        <w:rPr>
          <w:rFonts w:cs="Times New Roman"/>
          <w:szCs w:val="24"/>
        </w:rPr>
        <w:t>6</w:t>
      </w:r>
      <w:r w:rsidRPr="002D34E8">
        <w:t>.</w:t>
      </w:r>
      <w:r w:rsidR="005A6461" w:rsidRPr="002D34E8">
        <w:t> </w:t>
      </w:r>
      <w:r w:rsidRPr="002D34E8">
        <w:t>aasta 1.</w:t>
      </w:r>
      <w:r w:rsidR="005A6461" w:rsidRPr="002D34E8">
        <w:t> </w:t>
      </w:r>
      <w:r w:rsidR="007B0FF1" w:rsidRPr="002D34E8">
        <w:t>jaanuarist</w:t>
      </w:r>
      <w:r w:rsidRPr="002D34E8">
        <w:t>.</w:t>
      </w:r>
      <w:r w:rsidRPr="002D34E8">
        <w:rPr>
          <w:bCs/>
          <w:szCs w:val="24"/>
        </w:rPr>
        <w:t xml:space="preserve"> </w:t>
      </w:r>
    </w:p>
    <w:p w14:paraId="3F6F153B" w14:textId="77777777" w:rsidR="00004801" w:rsidRPr="002D34E8" w:rsidRDefault="00004801" w:rsidP="00743FBC">
      <w:pPr>
        <w:spacing w:after="0" w:line="240" w:lineRule="auto"/>
        <w:jc w:val="both"/>
        <w:rPr>
          <w:bCs/>
          <w:szCs w:val="24"/>
        </w:rPr>
      </w:pPr>
    </w:p>
    <w:p w14:paraId="566073FC" w14:textId="7EEF0EA1" w:rsidR="00785CEC" w:rsidRPr="002D34E8" w:rsidRDefault="00004801" w:rsidP="00743FBC">
      <w:pPr>
        <w:spacing w:after="0" w:line="240" w:lineRule="auto"/>
        <w:jc w:val="both"/>
        <w:rPr>
          <w:b/>
          <w:szCs w:val="24"/>
        </w:rPr>
      </w:pPr>
      <w:commentRangeStart w:id="345"/>
      <w:r w:rsidRPr="002D34E8">
        <w:rPr>
          <w:b/>
          <w:szCs w:val="24"/>
        </w:rPr>
        <w:t xml:space="preserve">§ </w:t>
      </w:r>
      <w:commentRangeEnd w:id="345"/>
      <w:r w:rsidR="009D24F9">
        <w:rPr>
          <w:rStyle w:val="Kommentaariviide"/>
        </w:rPr>
        <w:commentReference w:id="345"/>
      </w:r>
      <w:r w:rsidRPr="002D34E8">
        <w:rPr>
          <w:b/>
          <w:szCs w:val="24"/>
        </w:rPr>
        <w:t>118</w:t>
      </w:r>
      <w:r w:rsidRPr="002D34E8">
        <w:rPr>
          <w:b/>
          <w:szCs w:val="24"/>
          <w:vertAlign w:val="superscript"/>
        </w:rPr>
        <w:t>5</w:t>
      </w:r>
      <w:r w:rsidRPr="002D34E8">
        <w:rPr>
          <w:b/>
          <w:szCs w:val="24"/>
        </w:rPr>
        <w:t xml:space="preserve">. </w:t>
      </w:r>
      <w:r w:rsidR="00785CEC" w:rsidRPr="009D24F9">
        <w:rPr>
          <w:b/>
          <w:szCs w:val="24"/>
          <w:highlight w:val="yellow"/>
          <w:rPrChange w:id="346" w:author="Iivika Sale" w:date="2024-01-18T16:12:00Z">
            <w:rPr>
              <w:b/>
              <w:szCs w:val="24"/>
            </w:rPr>
          </w:rPrChange>
        </w:rPr>
        <w:t>Krüptovaraturu seaduse rakendamise üleminekusätted</w:t>
      </w:r>
    </w:p>
    <w:p w14:paraId="2AC0EDE8" w14:textId="77777777" w:rsidR="00CD65EA" w:rsidRPr="002D34E8" w:rsidRDefault="00CD65EA" w:rsidP="00743FBC">
      <w:pPr>
        <w:spacing w:after="0" w:line="240" w:lineRule="auto"/>
        <w:jc w:val="both"/>
        <w:rPr>
          <w:bCs/>
          <w:szCs w:val="24"/>
        </w:rPr>
      </w:pPr>
    </w:p>
    <w:p w14:paraId="4C6050AE" w14:textId="20D72CB8" w:rsidR="00785CEC" w:rsidRPr="002D34E8" w:rsidRDefault="00785CEC" w:rsidP="00743FBC">
      <w:pPr>
        <w:spacing w:after="0" w:line="240" w:lineRule="auto"/>
        <w:jc w:val="both"/>
        <w:rPr>
          <w:bCs/>
          <w:szCs w:val="24"/>
        </w:rPr>
      </w:pPr>
      <w:r w:rsidRPr="002D34E8">
        <w:rPr>
          <w:bCs/>
          <w:szCs w:val="24"/>
        </w:rPr>
        <w:t>(1)</w:t>
      </w:r>
      <w:r w:rsidR="007B45F0" w:rsidRPr="002D34E8">
        <w:rPr>
          <w:bCs/>
          <w:szCs w:val="24"/>
        </w:rPr>
        <w:t> </w:t>
      </w:r>
      <w:r w:rsidRPr="002D34E8">
        <w:rPr>
          <w:bCs/>
          <w:szCs w:val="24"/>
        </w:rPr>
        <w:t>Käesoleva seaduse §</w:t>
      </w:r>
      <w:r w:rsidR="007B45F0" w:rsidRPr="002D34E8">
        <w:rPr>
          <w:bCs/>
          <w:szCs w:val="24"/>
        </w:rPr>
        <w:t> </w:t>
      </w:r>
      <w:r w:rsidRPr="002D34E8">
        <w:rPr>
          <w:bCs/>
          <w:szCs w:val="24"/>
        </w:rPr>
        <w:t>72</w:t>
      </w:r>
      <w:r w:rsidRPr="002D34E8">
        <w:rPr>
          <w:bCs/>
          <w:szCs w:val="24"/>
          <w:vertAlign w:val="superscript"/>
        </w:rPr>
        <w:t>3</w:t>
      </w:r>
      <w:r w:rsidRPr="002D34E8">
        <w:rPr>
          <w:bCs/>
          <w:szCs w:val="24"/>
        </w:rPr>
        <w:t xml:space="preserve"> lõiget</w:t>
      </w:r>
      <w:r w:rsidR="00B171E4" w:rsidRPr="002D34E8">
        <w:rPr>
          <w:bCs/>
          <w:szCs w:val="24"/>
        </w:rPr>
        <w:t> </w:t>
      </w:r>
      <w:r w:rsidRPr="002D34E8">
        <w:rPr>
          <w:bCs/>
          <w:szCs w:val="24"/>
        </w:rPr>
        <w:t>4 ei rakendata, kui virtuaalvääringu teenuse pakkuja tegevusluba on muutunud kehtetuks §</w:t>
      </w:r>
      <w:r w:rsidR="00F00B6B" w:rsidRPr="002D34E8">
        <w:rPr>
          <w:bCs/>
          <w:szCs w:val="24"/>
        </w:rPr>
        <w:t> </w:t>
      </w:r>
      <w:r w:rsidRPr="002D34E8">
        <w:rPr>
          <w:bCs/>
          <w:szCs w:val="24"/>
        </w:rPr>
        <w:t>118</w:t>
      </w:r>
      <w:r w:rsidR="003F32D2" w:rsidRPr="002D34E8">
        <w:rPr>
          <w:bCs/>
          <w:szCs w:val="24"/>
          <w:vertAlign w:val="superscript"/>
        </w:rPr>
        <w:t>4</w:t>
      </w:r>
      <w:r w:rsidRPr="002D34E8">
        <w:rPr>
          <w:bCs/>
          <w:szCs w:val="24"/>
        </w:rPr>
        <w:t xml:space="preserve"> lõikes</w:t>
      </w:r>
      <w:r w:rsidR="009B5296" w:rsidRPr="002D34E8">
        <w:rPr>
          <w:bCs/>
          <w:szCs w:val="24"/>
        </w:rPr>
        <w:t> </w:t>
      </w:r>
      <w:r w:rsidRPr="002D34E8">
        <w:rPr>
          <w:bCs/>
          <w:szCs w:val="24"/>
        </w:rPr>
        <w:t>3 sätestatud tingimustel.</w:t>
      </w:r>
    </w:p>
    <w:p w14:paraId="650B10E4" w14:textId="77777777" w:rsidR="003F32D2" w:rsidRPr="002D34E8" w:rsidRDefault="003F32D2" w:rsidP="00743FBC">
      <w:pPr>
        <w:spacing w:after="0" w:line="240" w:lineRule="auto"/>
        <w:jc w:val="both"/>
        <w:rPr>
          <w:bCs/>
          <w:szCs w:val="24"/>
        </w:rPr>
      </w:pPr>
    </w:p>
    <w:p w14:paraId="57214E36" w14:textId="06E975B4" w:rsidR="00471DEF" w:rsidRPr="002D34E8" w:rsidRDefault="003F32D2" w:rsidP="00743FBC">
      <w:pPr>
        <w:spacing w:after="0" w:line="240" w:lineRule="auto"/>
        <w:jc w:val="both"/>
        <w:rPr>
          <w:rFonts w:cs="Times New Roman"/>
          <w:szCs w:val="24"/>
        </w:rPr>
      </w:pPr>
      <w:r w:rsidRPr="002D34E8">
        <w:rPr>
          <w:bCs/>
          <w:szCs w:val="24"/>
        </w:rPr>
        <w:t>(2)</w:t>
      </w:r>
      <w:r w:rsidR="00342B94" w:rsidRPr="002D34E8">
        <w:rPr>
          <w:bCs/>
          <w:szCs w:val="24"/>
        </w:rPr>
        <w:t> </w:t>
      </w:r>
      <w:r w:rsidRPr="002D34E8">
        <w:rPr>
          <w:bCs/>
          <w:szCs w:val="24"/>
        </w:rPr>
        <w:t>Virtuaalvääringu</w:t>
      </w:r>
      <w:r w:rsidR="00471DEF" w:rsidRPr="002D34E8">
        <w:rPr>
          <w:bCs/>
          <w:szCs w:val="24"/>
        </w:rPr>
        <w:t xml:space="preserve"> teenuse pakkuja </w:t>
      </w:r>
      <w:r w:rsidR="00E368AF" w:rsidRPr="002D34E8">
        <w:rPr>
          <w:bCs/>
          <w:szCs w:val="24"/>
        </w:rPr>
        <w:t xml:space="preserve">nimetab </w:t>
      </w:r>
      <w:r w:rsidR="00BE08FB" w:rsidRPr="002D34E8">
        <w:rPr>
          <w:bCs/>
          <w:szCs w:val="24"/>
        </w:rPr>
        <w:t>Finantsinspektsioonil</w:t>
      </w:r>
      <w:ins w:id="347" w:author="Toimetaja" w:date="2024-01-08T15:51:00Z">
        <w:r w:rsidR="00F00B6B" w:rsidRPr="002D34E8">
          <w:rPr>
            <w:bCs/>
            <w:szCs w:val="24"/>
          </w:rPr>
          <w:t>e</w:t>
        </w:r>
      </w:ins>
      <w:commentRangeStart w:id="348"/>
      <w:del w:id="349" w:author="Toimetaja" w:date="2024-01-08T15:51:00Z">
        <w:r w:rsidR="00BE08FB" w:rsidRPr="002D34E8" w:rsidDel="00F00B6B">
          <w:rPr>
            <w:bCs/>
            <w:szCs w:val="24"/>
          </w:rPr>
          <w:delText>t</w:delText>
        </w:r>
      </w:del>
      <w:r w:rsidR="00BE08FB" w:rsidRPr="002D34E8">
        <w:rPr>
          <w:bCs/>
          <w:szCs w:val="24"/>
        </w:rPr>
        <w:t xml:space="preserve"> </w:t>
      </w:r>
      <w:commentRangeEnd w:id="348"/>
      <w:r w:rsidR="00F93B7A" w:rsidRPr="002D34E8">
        <w:rPr>
          <w:rStyle w:val="Kommentaariviide"/>
        </w:rPr>
        <w:commentReference w:id="348"/>
      </w:r>
      <w:r w:rsidR="00E368AF" w:rsidRPr="002D34E8">
        <w:rPr>
          <w:rFonts w:cs="Times New Roman"/>
          <w:bCs/>
          <w:szCs w:val="24"/>
        </w:rPr>
        <w:t>Euroopa Parlamendi ja nõukogu määruse (EL)</w:t>
      </w:r>
      <w:r w:rsidR="00AC2573" w:rsidRPr="002D34E8">
        <w:rPr>
          <w:rFonts w:cs="Times New Roman"/>
          <w:bCs/>
          <w:szCs w:val="24"/>
        </w:rPr>
        <w:t> </w:t>
      </w:r>
      <w:r w:rsidR="00E368AF" w:rsidRPr="002D34E8">
        <w:rPr>
          <w:rFonts w:cs="Times New Roman"/>
          <w:bCs/>
          <w:szCs w:val="24"/>
        </w:rPr>
        <w:t>2023/1114</w:t>
      </w:r>
      <w:r w:rsidR="00E368AF" w:rsidRPr="002D34E8">
        <w:rPr>
          <w:rFonts w:cs="Times New Roman"/>
          <w:szCs w:val="24"/>
        </w:rPr>
        <w:t xml:space="preserve"> alusel krüptovarateenuse osutaja tegevusloa taotluse esitamisel või hiljemalt 2025.</w:t>
      </w:r>
      <w:r w:rsidR="00BF2C54" w:rsidRPr="002D34E8">
        <w:rPr>
          <w:rFonts w:cs="Times New Roman"/>
          <w:szCs w:val="24"/>
        </w:rPr>
        <w:t> </w:t>
      </w:r>
      <w:r w:rsidR="00E368AF" w:rsidRPr="002D34E8">
        <w:rPr>
          <w:rFonts w:cs="Times New Roman"/>
          <w:szCs w:val="24"/>
        </w:rPr>
        <w:t>aasta 1.</w:t>
      </w:r>
      <w:r w:rsidR="009B5296" w:rsidRPr="002D34E8">
        <w:rPr>
          <w:rFonts w:cs="Times New Roman"/>
          <w:szCs w:val="24"/>
        </w:rPr>
        <w:t> </w:t>
      </w:r>
      <w:r w:rsidR="00E368AF" w:rsidRPr="002D34E8">
        <w:rPr>
          <w:rFonts w:cs="Times New Roman"/>
          <w:szCs w:val="24"/>
        </w:rPr>
        <w:t>septembril dokumentide hoidja</w:t>
      </w:r>
      <w:r w:rsidR="008016B1" w:rsidRPr="002D34E8">
        <w:rPr>
          <w:rFonts w:cs="Times New Roman"/>
          <w:szCs w:val="24"/>
        </w:rPr>
        <w:t xml:space="preserve"> kandidaadi</w:t>
      </w:r>
      <w:r w:rsidR="00E368AF" w:rsidRPr="002D34E8">
        <w:rPr>
          <w:rFonts w:cs="Times New Roman"/>
          <w:szCs w:val="24"/>
        </w:rPr>
        <w:t>.</w:t>
      </w:r>
      <w:r w:rsidR="008016B1" w:rsidRPr="002D34E8">
        <w:rPr>
          <w:rFonts w:cs="Times New Roman"/>
          <w:szCs w:val="24"/>
        </w:rPr>
        <w:t xml:space="preserve"> </w:t>
      </w:r>
      <w:bookmarkStart w:id="350" w:name="_Hlk155685301"/>
      <w:commentRangeStart w:id="351"/>
      <w:r w:rsidR="008016B1" w:rsidRPr="002D34E8">
        <w:rPr>
          <w:rFonts w:cs="Times New Roman"/>
          <w:szCs w:val="24"/>
        </w:rPr>
        <w:t xml:space="preserve">Dokumentide hoidja nimetab dokumentide hoidja </w:t>
      </w:r>
      <w:r w:rsidR="00C412EA" w:rsidRPr="002D34E8">
        <w:rPr>
          <w:rFonts w:cs="Times New Roman"/>
          <w:szCs w:val="24"/>
        </w:rPr>
        <w:t xml:space="preserve">kandidaadi </w:t>
      </w:r>
      <w:r w:rsidR="008016B1" w:rsidRPr="002D34E8">
        <w:rPr>
          <w:rFonts w:cs="Times New Roman"/>
          <w:szCs w:val="24"/>
        </w:rPr>
        <w:t>omal soovil</w:t>
      </w:r>
      <w:r w:rsidR="002C3B12" w:rsidRPr="002D34E8">
        <w:rPr>
          <w:rFonts w:cs="Times New Roman"/>
          <w:szCs w:val="24"/>
        </w:rPr>
        <w:t>, kui</w:t>
      </w:r>
      <w:r w:rsidR="008016B1" w:rsidRPr="002D34E8">
        <w:rPr>
          <w:rFonts w:cs="Times New Roman"/>
          <w:szCs w:val="24"/>
        </w:rPr>
        <w:t xml:space="preserve"> ta ei täida käesoleva paragrahvi lõikes</w:t>
      </w:r>
      <w:r w:rsidR="004338B4" w:rsidRPr="002D34E8">
        <w:rPr>
          <w:rFonts w:cs="Times New Roman"/>
          <w:szCs w:val="24"/>
        </w:rPr>
        <w:t> </w:t>
      </w:r>
      <w:r w:rsidR="008016B1" w:rsidRPr="002D34E8">
        <w:rPr>
          <w:rFonts w:cs="Times New Roman"/>
          <w:szCs w:val="24"/>
        </w:rPr>
        <w:t>3 sätestatud tingimusi.</w:t>
      </w:r>
      <w:commentRangeEnd w:id="351"/>
      <w:r w:rsidR="002B0234" w:rsidRPr="002D34E8">
        <w:rPr>
          <w:rStyle w:val="Kommentaariviide"/>
        </w:rPr>
        <w:commentReference w:id="351"/>
      </w:r>
    </w:p>
    <w:bookmarkEnd w:id="350"/>
    <w:p w14:paraId="68A45539" w14:textId="77777777" w:rsidR="000D78A6" w:rsidRPr="002D34E8" w:rsidRDefault="000D78A6" w:rsidP="00743FBC">
      <w:pPr>
        <w:spacing w:after="0" w:line="240" w:lineRule="auto"/>
        <w:jc w:val="both"/>
        <w:rPr>
          <w:rFonts w:cs="Times New Roman"/>
          <w:szCs w:val="24"/>
        </w:rPr>
      </w:pPr>
    </w:p>
    <w:p w14:paraId="54C202D8" w14:textId="323BB436" w:rsidR="00F125AA" w:rsidRPr="002D34E8" w:rsidRDefault="000D78A6" w:rsidP="00743FBC">
      <w:pPr>
        <w:spacing w:after="0" w:line="240" w:lineRule="auto"/>
        <w:jc w:val="both"/>
        <w:rPr>
          <w:rFonts w:cs="Times New Roman"/>
          <w:szCs w:val="24"/>
        </w:rPr>
      </w:pPr>
      <w:r w:rsidRPr="002D34E8">
        <w:rPr>
          <w:rFonts w:cs="Times New Roman"/>
          <w:szCs w:val="24"/>
        </w:rPr>
        <w:t>(3)</w:t>
      </w:r>
      <w:r w:rsidR="00731BD1" w:rsidRPr="002D34E8">
        <w:rPr>
          <w:rFonts w:cs="Times New Roman"/>
          <w:szCs w:val="24"/>
        </w:rPr>
        <w:t> </w:t>
      </w:r>
      <w:r w:rsidRPr="002D34E8">
        <w:rPr>
          <w:rFonts w:cs="Times New Roman"/>
          <w:szCs w:val="24"/>
        </w:rPr>
        <w:t>Dokumentide hoidja</w:t>
      </w:r>
      <w:r w:rsidR="008016B1" w:rsidRPr="002D34E8">
        <w:rPr>
          <w:rFonts w:cs="Times New Roman"/>
          <w:szCs w:val="24"/>
        </w:rPr>
        <w:t>ks</w:t>
      </w:r>
      <w:r w:rsidRPr="002D34E8">
        <w:rPr>
          <w:rFonts w:cs="Times New Roman"/>
          <w:szCs w:val="24"/>
        </w:rPr>
        <w:t xml:space="preserve"> </w:t>
      </w:r>
      <w:r w:rsidR="008016B1" w:rsidRPr="002D34E8">
        <w:rPr>
          <w:rFonts w:cs="Times New Roman"/>
          <w:szCs w:val="24"/>
        </w:rPr>
        <w:t>võib olla</w:t>
      </w:r>
      <w:r w:rsidRPr="002D34E8">
        <w:rPr>
          <w:rFonts w:cs="Times New Roman"/>
          <w:szCs w:val="24"/>
        </w:rPr>
        <w:t xml:space="preserve"> juriidiline isik, kellel on kehtiv Rahapesu Andmebüroo või Finantsinspektsiooni tegevusluba</w:t>
      </w:r>
      <w:r w:rsidR="00017A15" w:rsidRPr="002D34E8">
        <w:rPr>
          <w:rFonts w:cs="Times New Roman"/>
          <w:szCs w:val="24"/>
        </w:rPr>
        <w:t>,</w:t>
      </w:r>
      <w:r w:rsidRPr="002D34E8">
        <w:rPr>
          <w:rFonts w:cs="Times New Roman"/>
          <w:szCs w:val="24"/>
        </w:rPr>
        <w:t xml:space="preserve"> või füüsiline isik</w:t>
      </w:r>
      <w:r w:rsidR="00F125AA" w:rsidRPr="002D34E8">
        <w:rPr>
          <w:rFonts w:cs="Times New Roman"/>
          <w:szCs w:val="24"/>
        </w:rPr>
        <w:t xml:space="preserve">, kes </w:t>
      </w:r>
      <w:r w:rsidR="004F58EC" w:rsidRPr="002D34E8">
        <w:rPr>
          <w:rFonts w:cs="Times New Roman"/>
          <w:szCs w:val="24"/>
        </w:rPr>
        <w:t>elab</w:t>
      </w:r>
      <w:r w:rsidR="00F125AA" w:rsidRPr="002D34E8">
        <w:rPr>
          <w:rFonts w:cs="Times New Roman"/>
          <w:szCs w:val="24"/>
        </w:rPr>
        <w:t xml:space="preserve"> alaliselt Eestis ning kellel </w:t>
      </w:r>
      <w:bookmarkStart w:id="352" w:name="_Hlk151602364"/>
      <w:r w:rsidR="00F125AA" w:rsidRPr="002D34E8">
        <w:rPr>
          <w:rFonts w:cs="Times New Roman"/>
          <w:szCs w:val="24"/>
        </w:rPr>
        <w:t>on dokumentide hoidja ülesannete täitmiseks vajalik haridus, kutse</w:t>
      </w:r>
      <w:del w:id="353" w:author="Toimetaja" w:date="2024-01-15T09:13:00Z">
        <w:r w:rsidR="00F125AA" w:rsidRPr="002D34E8" w:rsidDel="00EE41D0">
          <w:rPr>
            <w:rFonts w:cs="Times New Roman"/>
            <w:szCs w:val="24"/>
          </w:rPr>
          <w:delText>a</w:delText>
        </w:r>
      </w:del>
      <w:del w:id="354" w:author="Toimetaja" w:date="2024-01-15T09:14:00Z">
        <w:r w:rsidR="00F125AA" w:rsidRPr="002D34E8" w:rsidDel="00EE41D0">
          <w:rPr>
            <w:rFonts w:cs="Times New Roman"/>
            <w:szCs w:val="24"/>
          </w:rPr>
          <w:delText xml:space="preserve">lane </w:delText>
        </w:r>
      </w:del>
      <w:r w:rsidR="00F125AA" w:rsidRPr="002D34E8">
        <w:rPr>
          <w:rFonts w:cs="Times New Roman"/>
          <w:szCs w:val="24"/>
        </w:rPr>
        <w:t xml:space="preserve">sobivus, vajalikud võimed, isikuomadused ja kogemused ning </w:t>
      </w:r>
      <w:r w:rsidR="007B18E2" w:rsidRPr="002D34E8">
        <w:rPr>
          <w:rFonts w:cs="Times New Roman"/>
          <w:szCs w:val="24"/>
        </w:rPr>
        <w:t>käesoleva seaduse §</w:t>
      </w:r>
      <w:r w:rsidR="00342B94" w:rsidRPr="002D34E8">
        <w:rPr>
          <w:rFonts w:cs="Times New Roman"/>
          <w:szCs w:val="24"/>
        </w:rPr>
        <w:t> </w:t>
      </w:r>
      <w:r w:rsidR="007B18E2" w:rsidRPr="002D34E8">
        <w:rPr>
          <w:rFonts w:cs="Times New Roman"/>
          <w:szCs w:val="24"/>
        </w:rPr>
        <w:t>72 lõike</w:t>
      </w:r>
      <w:r w:rsidR="00DC35B0" w:rsidRPr="002D34E8">
        <w:rPr>
          <w:rFonts w:cs="Times New Roman"/>
          <w:szCs w:val="24"/>
        </w:rPr>
        <w:t> </w:t>
      </w:r>
      <w:r w:rsidR="007B18E2" w:rsidRPr="002D34E8">
        <w:rPr>
          <w:rFonts w:cs="Times New Roman"/>
          <w:szCs w:val="24"/>
        </w:rPr>
        <w:t>2 tähenduses korrektne ärialane maine</w:t>
      </w:r>
      <w:r w:rsidR="00F125AA" w:rsidRPr="002D34E8">
        <w:rPr>
          <w:rFonts w:cs="Times New Roman"/>
          <w:szCs w:val="24"/>
        </w:rPr>
        <w:t>.</w:t>
      </w:r>
      <w:bookmarkEnd w:id="352"/>
      <w:r w:rsidR="00F125AA" w:rsidRPr="002D34E8">
        <w:rPr>
          <w:rFonts w:cs="Times New Roman"/>
          <w:szCs w:val="24"/>
        </w:rPr>
        <w:t xml:space="preserve"> </w:t>
      </w:r>
    </w:p>
    <w:p w14:paraId="3A7B849A" w14:textId="77777777" w:rsidR="00471DEF" w:rsidRPr="002D34E8" w:rsidRDefault="00471DEF" w:rsidP="00743FBC">
      <w:pPr>
        <w:spacing w:after="0" w:line="240" w:lineRule="auto"/>
        <w:jc w:val="both"/>
        <w:rPr>
          <w:bCs/>
          <w:szCs w:val="24"/>
        </w:rPr>
      </w:pPr>
    </w:p>
    <w:p w14:paraId="616825EC" w14:textId="37BD2207" w:rsidR="003F32D2" w:rsidRPr="002D34E8" w:rsidRDefault="00E368AF" w:rsidP="00743FBC">
      <w:pPr>
        <w:spacing w:after="0" w:line="240" w:lineRule="auto"/>
        <w:jc w:val="both"/>
        <w:rPr>
          <w:rFonts w:cs="Times New Roman"/>
          <w:szCs w:val="24"/>
        </w:rPr>
      </w:pPr>
      <w:r w:rsidRPr="002D34E8">
        <w:rPr>
          <w:bCs/>
          <w:szCs w:val="24"/>
        </w:rPr>
        <w:t>(</w:t>
      </w:r>
      <w:r w:rsidR="00607E70" w:rsidRPr="002D34E8">
        <w:rPr>
          <w:bCs/>
          <w:szCs w:val="24"/>
        </w:rPr>
        <w:t>4</w:t>
      </w:r>
      <w:r w:rsidRPr="002D34E8">
        <w:rPr>
          <w:bCs/>
          <w:szCs w:val="24"/>
        </w:rPr>
        <w:t>)</w:t>
      </w:r>
      <w:r w:rsidR="00030A47" w:rsidRPr="002D34E8">
        <w:rPr>
          <w:bCs/>
          <w:szCs w:val="24"/>
        </w:rPr>
        <w:t> </w:t>
      </w:r>
      <w:r w:rsidR="008016B1" w:rsidRPr="002D34E8">
        <w:rPr>
          <w:rFonts w:cs="Times New Roman"/>
          <w:szCs w:val="24"/>
        </w:rPr>
        <w:t xml:space="preserve">Dokumentide hoidja määramine kooskõlastatakse Rahapesu Andmebürooga. </w:t>
      </w:r>
      <w:r w:rsidR="00C412EA" w:rsidRPr="002D34E8">
        <w:rPr>
          <w:bCs/>
          <w:szCs w:val="24"/>
        </w:rPr>
        <w:t>Dokumentide hoidja kandidaadi nimetaja</w:t>
      </w:r>
      <w:r w:rsidRPr="002D34E8">
        <w:rPr>
          <w:bCs/>
          <w:szCs w:val="24"/>
        </w:rPr>
        <w:t xml:space="preserve"> </w:t>
      </w:r>
      <w:r w:rsidR="002C323D" w:rsidRPr="002D34E8">
        <w:rPr>
          <w:bCs/>
          <w:szCs w:val="24"/>
        </w:rPr>
        <w:t>edastab</w:t>
      </w:r>
      <w:r w:rsidRPr="002D34E8">
        <w:rPr>
          <w:bCs/>
          <w:szCs w:val="24"/>
        </w:rPr>
        <w:t xml:space="preserve"> </w:t>
      </w:r>
      <w:r w:rsidR="00471DEF" w:rsidRPr="002D34E8">
        <w:rPr>
          <w:bCs/>
          <w:szCs w:val="24"/>
        </w:rPr>
        <w:t>esimesel võimalusel Rahapesu Andmebüroo</w:t>
      </w:r>
      <w:r w:rsidR="002C323D" w:rsidRPr="002D34E8">
        <w:rPr>
          <w:bCs/>
          <w:szCs w:val="24"/>
        </w:rPr>
        <w:t>le</w:t>
      </w:r>
      <w:r w:rsidR="00471DEF" w:rsidRPr="002D34E8">
        <w:rPr>
          <w:bCs/>
          <w:szCs w:val="24"/>
        </w:rPr>
        <w:t xml:space="preserve"> dokumentide hoidja</w:t>
      </w:r>
      <w:r w:rsidR="001609D8" w:rsidRPr="002D34E8">
        <w:rPr>
          <w:bCs/>
          <w:szCs w:val="24"/>
        </w:rPr>
        <w:t xml:space="preserve"> kandidaadi</w:t>
      </w:r>
      <w:r w:rsidRPr="002D34E8">
        <w:rPr>
          <w:bCs/>
          <w:szCs w:val="24"/>
        </w:rPr>
        <w:t xml:space="preserve"> </w:t>
      </w:r>
      <w:r w:rsidR="00471DEF" w:rsidRPr="002D34E8">
        <w:rPr>
          <w:bCs/>
          <w:szCs w:val="24"/>
        </w:rPr>
        <w:t>nim</w:t>
      </w:r>
      <w:r w:rsidRPr="002D34E8">
        <w:rPr>
          <w:bCs/>
          <w:szCs w:val="24"/>
        </w:rPr>
        <w:t>e</w:t>
      </w:r>
      <w:r w:rsidR="00017A15" w:rsidRPr="002D34E8">
        <w:rPr>
          <w:bCs/>
          <w:szCs w:val="24"/>
        </w:rPr>
        <w:t xml:space="preserve">, tema </w:t>
      </w:r>
      <w:r w:rsidR="00471DEF" w:rsidRPr="002D34E8">
        <w:rPr>
          <w:bCs/>
          <w:szCs w:val="24"/>
        </w:rPr>
        <w:t xml:space="preserve">elukoha või asukoha aadressi </w:t>
      </w:r>
      <w:r w:rsidRPr="002D34E8">
        <w:rPr>
          <w:bCs/>
          <w:szCs w:val="24"/>
        </w:rPr>
        <w:t>ja</w:t>
      </w:r>
      <w:r w:rsidR="00471DEF" w:rsidRPr="002D34E8">
        <w:rPr>
          <w:bCs/>
          <w:szCs w:val="24"/>
        </w:rPr>
        <w:t xml:space="preserve"> elektronposti aadressi </w:t>
      </w:r>
      <w:r w:rsidR="008074B9" w:rsidRPr="002D34E8">
        <w:rPr>
          <w:bCs/>
          <w:szCs w:val="24"/>
        </w:rPr>
        <w:t>ning dokumentide üleandmise kava</w:t>
      </w:r>
      <w:r w:rsidRPr="002D34E8">
        <w:rPr>
          <w:bCs/>
          <w:szCs w:val="24"/>
        </w:rPr>
        <w:t>.</w:t>
      </w:r>
    </w:p>
    <w:p w14:paraId="3B4075EF" w14:textId="77777777" w:rsidR="007B18E2" w:rsidRPr="002D34E8" w:rsidRDefault="007B18E2" w:rsidP="00743FBC">
      <w:pPr>
        <w:spacing w:after="0" w:line="240" w:lineRule="auto"/>
        <w:jc w:val="both"/>
        <w:rPr>
          <w:rFonts w:cs="Times New Roman"/>
          <w:szCs w:val="24"/>
        </w:rPr>
      </w:pPr>
    </w:p>
    <w:p w14:paraId="6C680AF0" w14:textId="0BE6424D" w:rsidR="007B18E2" w:rsidRPr="002D34E8" w:rsidRDefault="007B18E2" w:rsidP="00743FBC">
      <w:pPr>
        <w:spacing w:after="0" w:line="240" w:lineRule="auto"/>
        <w:jc w:val="both"/>
        <w:rPr>
          <w:bCs/>
          <w:szCs w:val="24"/>
        </w:rPr>
      </w:pPr>
      <w:r w:rsidRPr="002D34E8">
        <w:rPr>
          <w:rFonts w:cs="Times New Roman"/>
          <w:szCs w:val="24"/>
        </w:rPr>
        <w:t>(</w:t>
      </w:r>
      <w:r w:rsidR="00607E70" w:rsidRPr="002D34E8">
        <w:rPr>
          <w:rFonts w:cs="Times New Roman"/>
          <w:szCs w:val="24"/>
        </w:rPr>
        <w:t>5</w:t>
      </w:r>
      <w:r w:rsidRPr="002D34E8">
        <w:rPr>
          <w:rFonts w:cs="Times New Roman"/>
          <w:szCs w:val="24"/>
        </w:rPr>
        <w:t>)</w:t>
      </w:r>
      <w:r w:rsidR="00362B2E" w:rsidRPr="002D34E8">
        <w:rPr>
          <w:rFonts w:cs="Times New Roman"/>
          <w:szCs w:val="24"/>
        </w:rPr>
        <w:t> </w:t>
      </w:r>
      <w:r w:rsidRPr="002D34E8">
        <w:rPr>
          <w:rFonts w:cs="Times New Roman"/>
          <w:szCs w:val="24"/>
        </w:rPr>
        <w:t xml:space="preserve">Rahapesu Andmebürool on õigus saada dokumentide hoidja või dokumentide hoidja </w:t>
      </w:r>
      <w:r w:rsidR="001609D8" w:rsidRPr="002D34E8">
        <w:rPr>
          <w:rFonts w:cs="Times New Roman"/>
          <w:szCs w:val="24"/>
        </w:rPr>
        <w:t xml:space="preserve">kandidaadi </w:t>
      </w:r>
      <w:r w:rsidRPr="002D34E8">
        <w:rPr>
          <w:rFonts w:cs="Times New Roman"/>
          <w:szCs w:val="24"/>
        </w:rPr>
        <w:t xml:space="preserve">sobivuse kontrollimiseks dokumentide hoidjalt või dokumentide hoidja kandidaadilt, tema tööandjalt ja riigi andmekogudest teavet. </w:t>
      </w:r>
    </w:p>
    <w:p w14:paraId="2F1B2A78" w14:textId="77777777" w:rsidR="00E368AF" w:rsidRPr="002D34E8" w:rsidRDefault="00E368AF" w:rsidP="00743FBC">
      <w:pPr>
        <w:spacing w:after="0" w:line="240" w:lineRule="auto"/>
        <w:jc w:val="both"/>
        <w:rPr>
          <w:bCs/>
          <w:szCs w:val="24"/>
        </w:rPr>
      </w:pPr>
    </w:p>
    <w:p w14:paraId="68813BF1" w14:textId="5326DCB4" w:rsidR="00E368AF" w:rsidRPr="002D34E8" w:rsidRDefault="00E368AF" w:rsidP="00743FBC">
      <w:pPr>
        <w:spacing w:after="0" w:line="240" w:lineRule="auto"/>
        <w:jc w:val="both"/>
        <w:rPr>
          <w:rFonts w:cs="Times New Roman"/>
          <w:szCs w:val="24"/>
        </w:rPr>
      </w:pPr>
      <w:r w:rsidRPr="002D34E8">
        <w:rPr>
          <w:bCs/>
          <w:szCs w:val="24"/>
        </w:rPr>
        <w:t>(</w:t>
      </w:r>
      <w:r w:rsidR="00607E70" w:rsidRPr="002D34E8">
        <w:rPr>
          <w:bCs/>
          <w:szCs w:val="24"/>
        </w:rPr>
        <w:t>6</w:t>
      </w:r>
      <w:r w:rsidRPr="002D34E8">
        <w:rPr>
          <w:bCs/>
          <w:szCs w:val="24"/>
        </w:rPr>
        <w:t>)</w:t>
      </w:r>
      <w:r w:rsidR="00432519" w:rsidRPr="002D34E8">
        <w:rPr>
          <w:bCs/>
          <w:szCs w:val="24"/>
        </w:rPr>
        <w:t> </w:t>
      </w:r>
      <w:r w:rsidR="00C412EA" w:rsidRPr="002D34E8">
        <w:rPr>
          <w:bCs/>
          <w:szCs w:val="24"/>
        </w:rPr>
        <w:t xml:space="preserve">Pärast </w:t>
      </w:r>
      <w:r w:rsidR="00C412EA" w:rsidRPr="002D34E8">
        <w:rPr>
          <w:rFonts w:cs="Times New Roman"/>
          <w:bCs/>
          <w:szCs w:val="24"/>
        </w:rPr>
        <w:t>käesoleva paragrahvi lõike</w:t>
      </w:r>
      <w:r w:rsidR="00432519" w:rsidRPr="002D34E8">
        <w:rPr>
          <w:rFonts w:cs="Times New Roman"/>
          <w:bCs/>
          <w:szCs w:val="24"/>
        </w:rPr>
        <w:t> </w:t>
      </w:r>
      <w:r w:rsidR="00C412EA" w:rsidRPr="002D34E8">
        <w:rPr>
          <w:rFonts w:cs="Times New Roman"/>
          <w:bCs/>
          <w:szCs w:val="24"/>
        </w:rPr>
        <w:t>4 alusel saadud Rahapesu Andmebüroo kooskõlastust</w:t>
      </w:r>
      <w:r w:rsidR="00C412EA" w:rsidRPr="002D34E8">
        <w:rPr>
          <w:bCs/>
          <w:szCs w:val="24"/>
        </w:rPr>
        <w:t xml:space="preserve"> edastab dokokumentide hoidja nimetaja</w:t>
      </w:r>
      <w:r w:rsidRPr="002D34E8">
        <w:rPr>
          <w:bCs/>
          <w:szCs w:val="24"/>
        </w:rPr>
        <w:t xml:space="preserve"> </w:t>
      </w:r>
      <w:r w:rsidR="002245E7" w:rsidRPr="002D34E8">
        <w:rPr>
          <w:bCs/>
          <w:szCs w:val="24"/>
        </w:rPr>
        <w:t xml:space="preserve">esimesel võimalusel </w:t>
      </w:r>
      <w:r w:rsidR="002245E7" w:rsidRPr="002D34E8">
        <w:rPr>
          <w:rFonts w:cs="Times New Roman"/>
          <w:szCs w:val="24"/>
        </w:rPr>
        <w:t>dokumentide hoidjale</w:t>
      </w:r>
      <w:r w:rsidR="002C323D" w:rsidRPr="002D34E8">
        <w:rPr>
          <w:rFonts w:cs="Times New Roman"/>
          <w:szCs w:val="24"/>
        </w:rPr>
        <w:t xml:space="preserve"> käesoleva seaduse §</w:t>
      </w:r>
      <w:r w:rsidR="00432519" w:rsidRPr="002D34E8">
        <w:rPr>
          <w:rFonts w:cs="Times New Roman"/>
          <w:szCs w:val="24"/>
        </w:rPr>
        <w:t> </w:t>
      </w:r>
      <w:r w:rsidR="002C323D" w:rsidRPr="002D34E8">
        <w:rPr>
          <w:rFonts w:cs="Times New Roman"/>
          <w:szCs w:val="24"/>
        </w:rPr>
        <w:t>47 alusel säilitatavad</w:t>
      </w:r>
      <w:r w:rsidR="002245E7" w:rsidRPr="002D34E8">
        <w:rPr>
          <w:rFonts w:cs="Times New Roman"/>
          <w:szCs w:val="24"/>
        </w:rPr>
        <w:t xml:space="preserve"> </w:t>
      </w:r>
      <w:r w:rsidR="002C323D" w:rsidRPr="002D34E8">
        <w:rPr>
          <w:rFonts w:cs="Times New Roman"/>
          <w:szCs w:val="24"/>
        </w:rPr>
        <w:t>dokumendid, dokumentide koopiad ja andmed.</w:t>
      </w:r>
      <w:r w:rsidR="00EE1E3F" w:rsidRPr="002D34E8">
        <w:rPr>
          <w:rFonts w:cs="Times New Roman"/>
          <w:szCs w:val="24"/>
        </w:rPr>
        <w:t xml:space="preserve"> Käesolevat lõiku ei kohaldata, kui dokumentide hoidja ja virtuaalvääringu teenuse pakkuja on sama juriidiline isik.</w:t>
      </w:r>
    </w:p>
    <w:p w14:paraId="2EC79E14" w14:textId="77777777" w:rsidR="007B18E2" w:rsidRPr="002D34E8" w:rsidRDefault="007B18E2" w:rsidP="00743FBC">
      <w:pPr>
        <w:spacing w:after="0" w:line="240" w:lineRule="auto"/>
        <w:jc w:val="both"/>
        <w:rPr>
          <w:rFonts w:cs="Times New Roman"/>
          <w:szCs w:val="24"/>
        </w:rPr>
      </w:pPr>
    </w:p>
    <w:p w14:paraId="4635F996" w14:textId="0E1B695F" w:rsidR="007B18E2" w:rsidRPr="002D34E8" w:rsidRDefault="00607E70" w:rsidP="00743FBC">
      <w:pPr>
        <w:spacing w:after="0" w:line="240" w:lineRule="auto"/>
        <w:jc w:val="both"/>
        <w:rPr>
          <w:bCs/>
          <w:szCs w:val="24"/>
        </w:rPr>
      </w:pPr>
      <w:r w:rsidRPr="002D34E8">
        <w:rPr>
          <w:rFonts w:cs="Times New Roman"/>
          <w:szCs w:val="24"/>
        </w:rPr>
        <w:t>(7)</w:t>
      </w:r>
      <w:r w:rsidR="00FC1223" w:rsidRPr="002D34E8">
        <w:rPr>
          <w:rFonts w:cs="Times New Roman"/>
          <w:szCs w:val="24"/>
        </w:rPr>
        <w:t> </w:t>
      </w:r>
      <w:r w:rsidR="007B18E2" w:rsidRPr="002D34E8">
        <w:rPr>
          <w:rFonts w:cs="Times New Roman"/>
          <w:szCs w:val="24"/>
        </w:rPr>
        <w:t xml:space="preserve">Rahapesu Andmebüroo võib ettekirjutusega nõuda dokumentide hoidjalt dokumentide hoidja </w:t>
      </w:r>
      <w:r w:rsidR="00C412EA" w:rsidRPr="002D34E8">
        <w:rPr>
          <w:rFonts w:cs="Times New Roman"/>
          <w:szCs w:val="24"/>
        </w:rPr>
        <w:t xml:space="preserve">kandidaadi </w:t>
      </w:r>
      <w:r w:rsidR="007B18E2" w:rsidRPr="002D34E8">
        <w:rPr>
          <w:rFonts w:cs="Times New Roman"/>
          <w:szCs w:val="24"/>
        </w:rPr>
        <w:t>määramis</w:t>
      </w:r>
      <w:r w:rsidR="002C3B12" w:rsidRPr="002D34E8">
        <w:rPr>
          <w:rFonts w:cs="Times New Roman"/>
          <w:szCs w:val="24"/>
        </w:rPr>
        <w:t>t</w:t>
      </w:r>
      <w:r w:rsidR="007B18E2" w:rsidRPr="002D34E8">
        <w:rPr>
          <w:rFonts w:cs="Times New Roman"/>
          <w:szCs w:val="24"/>
        </w:rPr>
        <w:t>, kui dokumentide hoidja ei täida käesoleva paragrahvi lõikes</w:t>
      </w:r>
      <w:r w:rsidR="00F93B7A" w:rsidRPr="002D34E8">
        <w:rPr>
          <w:rFonts w:cs="Times New Roman"/>
          <w:szCs w:val="24"/>
        </w:rPr>
        <w:t> </w:t>
      </w:r>
      <w:r w:rsidR="007B18E2" w:rsidRPr="002D34E8">
        <w:rPr>
          <w:rFonts w:cs="Times New Roman"/>
          <w:szCs w:val="24"/>
        </w:rPr>
        <w:t>3 sätestatud nõudeid.</w:t>
      </w:r>
      <w:r w:rsidR="0080007E" w:rsidRPr="002D34E8">
        <w:rPr>
          <w:rFonts w:cs="Times New Roman"/>
          <w:szCs w:val="24"/>
        </w:rPr>
        <w:t xml:space="preserve"> Rahapesu Andmebüroo võib ettekirjutusega nõuda dokumentide hoidjalt dokumentide üleandmist, kui</w:t>
      </w:r>
      <w:r w:rsidR="008074B9" w:rsidRPr="002D34E8">
        <w:rPr>
          <w:rFonts w:cs="Times New Roman"/>
          <w:szCs w:val="24"/>
        </w:rPr>
        <w:t xml:space="preserve"> kooskõlastatult Rahapesu Andmebürooga on uus dokumentide hoidja määratud.</w:t>
      </w:r>
    </w:p>
    <w:p w14:paraId="4950BA53" w14:textId="77777777" w:rsidR="002C323D" w:rsidRPr="002D34E8" w:rsidRDefault="002C323D" w:rsidP="00743FBC">
      <w:pPr>
        <w:spacing w:after="0" w:line="240" w:lineRule="auto"/>
        <w:jc w:val="both"/>
        <w:rPr>
          <w:rFonts w:cs="Times New Roman"/>
          <w:szCs w:val="24"/>
        </w:rPr>
      </w:pPr>
    </w:p>
    <w:p w14:paraId="2F3B39C1" w14:textId="3B131457" w:rsidR="002C323D" w:rsidRPr="002D34E8" w:rsidRDefault="002C323D" w:rsidP="00743FBC">
      <w:pPr>
        <w:spacing w:after="0" w:line="240" w:lineRule="auto"/>
        <w:jc w:val="both"/>
        <w:rPr>
          <w:rFonts w:cs="Times New Roman"/>
          <w:szCs w:val="24"/>
        </w:rPr>
      </w:pPr>
      <w:r w:rsidRPr="002D34E8">
        <w:rPr>
          <w:rFonts w:cs="Times New Roman"/>
          <w:szCs w:val="24"/>
        </w:rPr>
        <w:t>(</w:t>
      </w:r>
      <w:r w:rsidR="00607E70" w:rsidRPr="002D34E8">
        <w:rPr>
          <w:rFonts w:cs="Times New Roman"/>
          <w:szCs w:val="24"/>
        </w:rPr>
        <w:t>8</w:t>
      </w:r>
      <w:r w:rsidRPr="002D34E8">
        <w:rPr>
          <w:rFonts w:cs="Times New Roman"/>
          <w:szCs w:val="24"/>
        </w:rPr>
        <w:t>)</w:t>
      </w:r>
      <w:r w:rsidR="00E66320" w:rsidRPr="002D34E8">
        <w:rPr>
          <w:rFonts w:cs="Times New Roman"/>
          <w:szCs w:val="24"/>
        </w:rPr>
        <w:t> </w:t>
      </w:r>
      <w:r w:rsidR="00973DC9" w:rsidRPr="002D34E8">
        <w:rPr>
          <w:rFonts w:cs="Times New Roman"/>
          <w:szCs w:val="24"/>
        </w:rPr>
        <w:t xml:space="preserve">Dokumentide hoidja esitab Rahapesu Andmebüroole vastavalt tema päringule viivitamata kogu olemasoleva teabe, mida Rahapesu Andmebüroo küsib. </w:t>
      </w:r>
      <w:r w:rsidR="0039350D" w:rsidRPr="002D34E8">
        <w:rPr>
          <w:rFonts w:cs="Times New Roman"/>
          <w:szCs w:val="24"/>
        </w:rPr>
        <w:t xml:space="preserve">Dokumentide hoidja </w:t>
      </w:r>
      <w:r w:rsidR="002C3B12" w:rsidRPr="002D34E8">
        <w:rPr>
          <w:rFonts w:cs="Times New Roman"/>
          <w:szCs w:val="24"/>
        </w:rPr>
        <w:t>täidab</w:t>
      </w:r>
      <w:r w:rsidR="0039350D" w:rsidRPr="002D34E8">
        <w:rPr>
          <w:rFonts w:cs="Times New Roman"/>
          <w:szCs w:val="24"/>
        </w:rPr>
        <w:t xml:space="preserve"> käesoleva seaduse §-s 47 sätestatud dokumentide, dokumentide koopiate ja andmete säilitamise nõudeid ja tähtaegu ning §-s 48 sätestatud isikuandmete kaitse reegleid.</w:t>
      </w:r>
    </w:p>
    <w:p w14:paraId="57FDBEE2" w14:textId="77777777" w:rsidR="002245E7" w:rsidRPr="002D34E8" w:rsidRDefault="002245E7" w:rsidP="00743FBC">
      <w:pPr>
        <w:spacing w:after="0" w:line="240" w:lineRule="auto"/>
        <w:jc w:val="both"/>
        <w:rPr>
          <w:bCs/>
          <w:szCs w:val="24"/>
        </w:rPr>
      </w:pPr>
    </w:p>
    <w:p w14:paraId="57C5D013" w14:textId="230ABCBC" w:rsidR="0039350D" w:rsidRPr="002D34E8" w:rsidRDefault="0039350D" w:rsidP="00743FBC">
      <w:pPr>
        <w:spacing w:after="0" w:line="240" w:lineRule="auto"/>
        <w:jc w:val="both"/>
        <w:rPr>
          <w:bCs/>
          <w:szCs w:val="24"/>
        </w:rPr>
      </w:pPr>
      <w:r w:rsidRPr="002D34E8">
        <w:rPr>
          <w:bCs/>
          <w:szCs w:val="24"/>
        </w:rPr>
        <w:t>(</w:t>
      </w:r>
      <w:r w:rsidR="00607E70" w:rsidRPr="002D34E8">
        <w:rPr>
          <w:bCs/>
          <w:szCs w:val="24"/>
        </w:rPr>
        <w:t>9</w:t>
      </w:r>
      <w:r w:rsidRPr="002D34E8">
        <w:rPr>
          <w:bCs/>
          <w:szCs w:val="24"/>
        </w:rPr>
        <w:t>)</w:t>
      </w:r>
      <w:bookmarkStart w:id="355" w:name="_Hlk151606911"/>
      <w:r w:rsidR="00F70405" w:rsidRPr="002D34E8">
        <w:rPr>
          <w:bCs/>
          <w:szCs w:val="24"/>
        </w:rPr>
        <w:t> </w:t>
      </w:r>
      <w:r w:rsidRPr="002D34E8">
        <w:rPr>
          <w:bCs/>
          <w:szCs w:val="24"/>
        </w:rPr>
        <w:t>Dokumentide hoidja kustutab käesoleva paragrahvi alusel säilitatud andmed pärast §</w:t>
      </w:r>
      <w:r w:rsidR="00E34877" w:rsidRPr="002D34E8">
        <w:rPr>
          <w:bCs/>
          <w:szCs w:val="24"/>
        </w:rPr>
        <w:t> </w:t>
      </w:r>
      <w:r w:rsidRPr="002D34E8">
        <w:rPr>
          <w:bCs/>
          <w:szCs w:val="24"/>
        </w:rPr>
        <w:t>47 lõigetes</w:t>
      </w:r>
      <w:r w:rsidR="00962C02" w:rsidRPr="002D34E8">
        <w:rPr>
          <w:bCs/>
          <w:szCs w:val="24"/>
        </w:rPr>
        <w:t> </w:t>
      </w:r>
      <w:r w:rsidRPr="002D34E8">
        <w:rPr>
          <w:bCs/>
          <w:szCs w:val="24"/>
        </w:rPr>
        <w:t>1–6 nimetatud tähtaegade möödumist, kui asjaomast valdkonda reguleerivatest õigusaktidest ei tulene teis</w:t>
      </w:r>
      <w:r w:rsidR="002C3B12" w:rsidRPr="002D34E8">
        <w:rPr>
          <w:bCs/>
          <w:szCs w:val="24"/>
        </w:rPr>
        <w:t>iti</w:t>
      </w:r>
      <w:r w:rsidRPr="002D34E8">
        <w:rPr>
          <w:bCs/>
          <w:szCs w:val="24"/>
        </w:rPr>
        <w:t xml:space="preserve">. </w:t>
      </w:r>
      <w:r w:rsidR="000769F3" w:rsidRPr="002D34E8">
        <w:rPr>
          <w:bCs/>
          <w:szCs w:val="24"/>
        </w:rPr>
        <w:t>Rahapesu Andmebüroo</w:t>
      </w:r>
      <w:r w:rsidRPr="002D34E8">
        <w:rPr>
          <w:bCs/>
          <w:szCs w:val="24"/>
        </w:rPr>
        <w:t xml:space="preserve"> ettekirjutuse alusel võib rahapesu või terrorismi rahastamise tõkestamise, avastamise või uurimise seisukohast olulisi andmeid säilitada kauem, kuid mitte rohkem kui viis aastat pärast esmase tähtaja möödumist.</w:t>
      </w:r>
      <w:bookmarkEnd w:id="355"/>
      <w:r w:rsidR="00A41AB3" w:rsidRPr="002D34E8">
        <w:rPr>
          <w:bCs/>
          <w:szCs w:val="24"/>
        </w:rPr>
        <w:t xml:space="preserve"> Dokumentide hoidja teavitab Rahapesu Andmebürood, kui kõik käesoleva paragrahvi alusel säilitatud andmed on kustutatud.</w:t>
      </w:r>
      <w:r w:rsidR="00CD65EA" w:rsidRPr="002D34E8">
        <w:rPr>
          <w:bCs/>
          <w:szCs w:val="24"/>
        </w:rPr>
        <w:t>“;</w:t>
      </w:r>
    </w:p>
    <w:bookmarkEnd w:id="343"/>
    <w:p w14:paraId="5401C414" w14:textId="77777777" w:rsidR="00D30760" w:rsidRPr="002D34E8" w:rsidRDefault="00D30760" w:rsidP="00743FBC">
      <w:pPr>
        <w:spacing w:after="0" w:line="240" w:lineRule="auto"/>
        <w:jc w:val="both"/>
        <w:rPr>
          <w:rFonts w:cs="Times New Roman"/>
          <w:szCs w:val="24"/>
        </w:rPr>
      </w:pPr>
    </w:p>
    <w:p w14:paraId="62CC1F63" w14:textId="4E6849EB" w:rsidR="00D30760" w:rsidRPr="002D34E8" w:rsidRDefault="00D30760" w:rsidP="00743FBC">
      <w:pPr>
        <w:spacing w:after="0" w:line="240" w:lineRule="auto"/>
        <w:jc w:val="both"/>
        <w:rPr>
          <w:rFonts w:cs="Times New Roman"/>
          <w:szCs w:val="24"/>
        </w:rPr>
      </w:pPr>
      <w:r w:rsidRPr="002D34E8">
        <w:rPr>
          <w:rFonts w:cs="Times New Roman"/>
          <w:b/>
          <w:bCs/>
          <w:szCs w:val="24"/>
        </w:rPr>
        <w:t>3</w:t>
      </w:r>
      <w:r w:rsidR="004E72A1" w:rsidRPr="002D34E8">
        <w:rPr>
          <w:rFonts w:cs="Times New Roman"/>
          <w:b/>
          <w:bCs/>
          <w:szCs w:val="24"/>
        </w:rPr>
        <w:t>4</w:t>
      </w:r>
      <w:r w:rsidRPr="002D34E8">
        <w:rPr>
          <w:rFonts w:cs="Times New Roman"/>
          <w:b/>
          <w:bCs/>
          <w:szCs w:val="24"/>
        </w:rPr>
        <w:t>)</w:t>
      </w:r>
      <w:r w:rsidR="006149DC" w:rsidRPr="002D34E8">
        <w:rPr>
          <w:rFonts w:cs="Times New Roman"/>
          <w:szCs w:val="24"/>
        </w:rPr>
        <w:t> </w:t>
      </w:r>
      <w:r w:rsidRPr="002D34E8">
        <w:rPr>
          <w:rFonts w:cs="Times New Roman"/>
          <w:szCs w:val="24"/>
        </w:rPr>
        <w:t>normitehnilist märkust täiendatakse pärast tekstiosa „muudetud direktiividega (EL)</w:t>
      </w:r>
      <w:r w:rsidR="006149DC" w:rsidRPr="002D34E8">
        <w:rPr>
          <w:rFonts w:cs="Times New Roman"/>
          <w:szCs w:val="24"/>
        </w:rPr>
        <w:t> </w:t>
      </w:r>
      <w:r w:rsidRPr="002D34E8">
        <w:rPr>
          <w:rFonts w:cs="Times New Roman"/>
          <w:szCs w:val="24"/>
        </w:rPr>
        <w:t>2018/843 (ELT</w:t>
      </w:r>
      <w:r w:rsidR="00B93838" w:rsidRPr="002D34E8">
        <w:rPr>
          <w:rFonts w:cs="Times New Roman"/>
          <w:szCs w:val="24"/>
        </w:rPr>
        <w:t> </w:t>
      </w:r>
      <w:r w:rsidRPr="002D34E8">
        <w:rPr>
          <w:rFonts w:cs="Times New Roman"/>
          <w:szCs w:val="24"/>
        </w:rPr>
        <w:t>L</w:t>
      </w:r>
      <w:r w:rsidR="00EA27FE" w:rsidRPr="002D34E8">
        <w:rPr>
          <w:rFonts w:cs="Times New Roman"/>
          <w:szCs w:val="24"/>
        </w:rPr>
        <w:t> </w:t>
      </w:r>
      <w:r w:rsidRPr="002D34E8">
        <w:rPr>
          <w:rFonts w:cs="Times New Roman"/>
          <w:szCs w:val="24"/>
        </w:rPr>
        <w:t>156,</w:t>
      </w:r>
      <w:r w:rsidR="00EA27FE" w:rsidRPr="002D34E8">
        <w:rPr>
          <w:rFonts w:cs="Times New Roman"/>
          <w:szCs w:val="24"/>
        </w:rPr>
        <w:t> </w:t>
      </w:r>
      <w:r w:rsidRPr="002D34E8">
        <w:rPr>
          <w:rFonts w:cs="Times New Roman"/>
          <w:szCs w:val="24"/>
        </w:rPr>
        <w:t>19.06.2018, lk 43–74) ja (EL) 2019/2177 (ELT</w:t>
      </w:r>
      <w:r w:rsidR="00994E04" w:rsidRPr="002D34E8">
        <w:rPr>
          <w:rFonts w:cs="Times New Roman"/>
          <w:szCs w:val="24"/>
        </w:rPr>
        <w:t> </w:t>
      </w:r>
      <w:r w:rsidRPr="002D34E8">
        <w:rPr>
          <w:rFonts w:cs="Times New Roman"/>
          <w:szCs w:val="24"/>
        </w:rPr>
        <w:t>L</w:t>
      </w:r>
      <w:r w:rsidR="00994E04" w:rsidRPr="002D34E8">
        <w:rPr>
          <w:rFonts w:cs="Times New Roman"/>
          <w:szCs w:val="24"/>
        </w:rPr>
        <w:t> </w:t>
      </w:r>
      <w:r w:rsidRPr="002D34E8">
        <w:rPr>
          <w:rFonts w:cs="Times New Roman"/>
          <w:szCs w:val="24"/>
        </w:rPr>
        <w:t>334,</w:t>
      </w:r>
      <w:r w:rsidR="00994E04" w:rsidRPr="002D34E8">
        <w:rPr>
          <w:rFonts w:cs="Times New Roman"/>
          <w:szCs w:val="24"/>
        </w:rPr>
        <w:t> </w:t>
      </w:r>
      <w:r w:rsidRPr="002D34E8">
        <w:rPr>
          <w:rFonts w:cs="Times New Roman"/>
          <w:szCs w:val="24"/>
        </w:rPr>
        <w:t>27.12.2019, lk</w:t>
      </w:r>
      <w:r w:rsidR="00A95F85" w:rsidRPr="002D34E8">
        <w:rPr>
          <w:rFonts w:cs="Times New Roman"/>
          <w:szCs w:val="24"/>
        </w:rPr>
        <w:t> </w:t>
      </w:r>
      <w:r w:rsidRPr="002D34E8">
        <w:rPr>
          <w:rFonts w:cs="Times New Roman"/>
          <w:szCs w:val="24"/>
        </w:rPr>
        <w:t>155–163)“ tekstiosaga „</w:t>
      </w:r>
      <w:bookmarkStart w:id="356" w:name="_Hlk151610499"/>
      <w:r w:rsidRPr="002D34E8">
        <w:rPr>
          <w:rFonts w:cs="Times New Roman"/>
          <w:szCs w:val="24"/>
        </w:rPr>
        <w:t xml:space="preserve">ning määrusega </w:t>
      </w:r>
      <w:bookmarkStart w:id="357" w:name="_Hlk151610488"/>
      <w:bookmarkEnd w:id="356"/>
      <w:r w:rsidRPr="002D34E8">
        <w:rPr>
          <w:rFonts w:cs="Times New Roman"/>
          <w:szCs w:val="24"/>
        </w:rPr>
        <w:t>(EL) 2023/1113 (ELT</w:t>
      </w:r>
      <w:r w:rsidR="00890D76" w:rsidRPr="002D34E8">
        <w:rPr>
          <w:rFonts w:cs="Times New Roman"/>
          <w:szCs w:val="24"/>
        </w:rPr>
        <w:t> </w:t>
      </w:r>
      <w:r w:rsidRPr="002D34E8">
        <w:rPr>
          <w:rFonts w:cs="Times New Roman"/>
          <w:szCs w:val="24"/>
        </w:rPr>
        <w:t>L</w:t>
      </w:r>
      <w:r w:rsidR="00890D76" w:rsidRPr="002D34E8">
        <w:rPr>
          <w:rFonts w:cs="Times New Roman"/>
          <w:szCs w:val="24"/>
        </w:rPr>
        <w:t> </w:t>
      </w:r>
      <w:r w:rsidRPr="002D34E8">
        <w:rPr>
          <w:rFonts w:cs="Times New Roman"/>
          <w:szCs w:val="24"/>
        </w:rPr>
        <w:t>150,</w:t>
      </w:r>
      <w:r w:rsidR="00890D76" w:rsidRPr="002D34E8">
        <w:rPr>
          <w:rFonts w:cs="Times New Roman"/>
          <w:szCs w:val="24"/>
        </w:rPr>
        <w:t> </w:t>
      </w:r>
      <w:ins w:id="358" w:author="Iivika Sale" w:date="2024-01-18T16:21:00Z">
        <w:r w:rsidR="00E76624">
          <w:rPr>
            <w:rFonts w:cs="Times New Roman"/>
            <w:szCs w:val="24"/>
          </w:rPr>
          <w:t>0</w:t>
        </w:r>
      </w:ins>
      <w:r w:rsidRPr="002D34E8">
        <w:rPr>
          <w:rFonts w:cs="Times New Roman"/>
          <w:szCs w:val="24"/>
        </w:rPr>
        <w:t>9.</w:t>
      </w:r>
      <w:ins w:id="359" w:author="Iivika Sale" w:date="2024-01-18T16:22:00Z">
        <w:r w:rsidR="00E76624">
          <w:rPr>
            <w:rFonts w:cs="Times New Roman"/>
            <w:szCs w:val="24"/>
          </w:rPr>
          <w:t>0</w:t>
        </w:r>
      </w:ins>
      <w:r w:rsidRPr="002D34E8">
        <w:rPr>
          <w:rFonts w:cs="Times New Roman"/>
          <w:szCs w:val="24"/>
        </w:rPr>
        <w:t>6.2023,</w:t>
      </w:r>
      <w:r w:rsidR="001C1400" w:rsidRPr="002D34E8">
        <w:rPr>
          <w:rFonts w:cs="Times New Roman"/>
          <w:szCs w:val="24"/>
        </w:rPr>
        <w:t> </w:t>
      </w:r>
      <w:r w:rsidRPr="002D34E8">
        <w:rPr>
          <w:rFonts w:cs="Times New Roman"/>
          <w:szCs w:val="24"/>
        </w:rPr>
        <w:t>lk 1–39)</w:t>
      </w:r>
      <w:bookmarkEnd w:id="357"/>
      <w:r w:rsidRPr="002D34E8">
        <w:rPr>
          <w:rFonts w:cs="Times New Roman"/>
          <w:szCs w:val="24"/>
        </w:rPr>
        <w:t>“.</w:t>
      </w:r>
    </w:p>
    <w:p w14:paraId="7BCF2E8D" w14:textId="77777777" w:rsidR="00617B87" w:rsidRPr="002D34E8" w:rsidRDefault="00617B87" w:rsidP="00743FBC">
      <w:pPr>
        <w:spacing w:after="0" w:line="240" w:lineRule="auto"/>
        <w:jc w:val="both"/>
        <w:rPr>
          <w:rFonts w:cs="Times New Roman"/>
          <w:szCs w:val="24"/>
        </w:rPr>
      </w:pPr>
    </w:p>
    <w:p w14:paraId="58AD5B13" w14:textId="6D850A55" w:rsidR="008B20EF" w:rsidRPr="002D34E8" w:rsidRDefault="008B20EF" w:rsidP="00743FBC">
      <w:pPr>
        <w:spacing w:after="0" w:line="240" w:lineRule="auto"/>
        <w:jc w:val="both"/>
        <w:rPr>
          <w:rFonts w:cs="Times New Roman"/>
          <w:b/>
          <w:szCs w:val="24"/>
        </w:rPr>
      </w:pPr>
      <w:bookmarkStart w:id="360" w:name="_Hlk134690678"/>
      <w:r w:rsidRPr="002D34E8">
        <w:rPr>
          <w:rFonts w:cs="Times New Roman"/>
          <w:b/>
          <w:szCs w:val="24"/>
        </w:rPr>
        <w:t xml:space="preserve">§ </w:t>
      </w:r>
      <w:r w:rsidR="004958BC" w:rsidRPr="002D34E8">
        <w:rPr>
          <w:rFonts w:cs="Times New Roman"/>
          <w:b/>
          <w:szCs w:val="24"/>
        </w:rPr>
        <w:t>5</w:t>
      </w:r>
      <w:r w:rsidR="00A511AC" w:rsidRPr="002D34E8">
        <w:rPr>
          <w:rFonts w:cs="Times New Roman"/>
          <w:b/>
          <w:szCs w:val="24"/>
        </w:rPr>
        <w:t>6</w:t>
      </w:r>
      <w:r w:rsidRPr="002D34E8">
        <w:rPr>
          <w:rFonts w:cs="Times New Roman"/>
          <w:b/>
          <w:szCs w:val="24"/>
        </w:rPr>
        <w:t xml:space="preserve">. </w:t>
      </w:r>
      <w:bookmarkStart w:id="361" w:name="_Hlk140069334"/>
      <w:r w:rsidRPr="002D34E8">
        <w:rPr>
          <w:rFonts w:cs="Times New Roman"/>
          <w:b/>
          <w:szCs w:val="24"/>
        </w:rPr>
        <w:t>Rahvusvahelise sanktsiooni seaduse muutmine</w:t>
      </w:r>
      <w:bookmarkEnd w:id="361"/>
    </w:p>
    <w:p w14:paraId="5B9FB753" w14:textId="77777777" w:rsidR="00FB7CAC" w:rsidRPr="002D34E8" w:rsidRDefault="00FB7CAC" w:rsidP="00743FBC">
      <w:pPr>
        <w:spacing w:after="0" w:line="240" w:lineRule="auto"/>
        <w:jc w:val="both"/>
        <w:rPr>
          <w:rFonts w:cs="Times New Roman"/>
          <w:b/>
          <w:szCs w:val="24"/>
        </w:rPr>
      </w:pPr>
    </w:p>
    <w:bookmarkEnd w:id="360"/>
    <w:p w14:paraId="50754D1B" w14:textId="17955506" w:rsidR="003206A8" w:rsidRPr="002D34E8" w:rsidRDefault="008B20EF" w:rsidP="00743FBC">
      <w:pPr>
        <w:pStyle w:val="pf0"/>
        <w:spacing w:before="0" w:beforeAutospacing="0" w:after="0" w:afterAutospacing="0"/>
        <w:rPr>
          <w:rFonts w:ascii="Segoe UI" w:eastAsiaTheme="majorEastAsia" w:hAnsi="Segoe UI" w:cs="Segoe UI"/>
          <w:i/>
          <w:iCs/>
          <w:sz w:val="18"/>
          <w:szCs w:val="18"/>
        </w:rPr>
      </w:pPr>
      <w:r w:rsidRPr="002D34E8">
        <w:t>Rahvusvahelise sanktsiooni seaduse</w:t>
      </w:r>
      <w:r w:rsidR="00D834B7" w:rsidRPr="002D34E8">
        <w:rPr>
          <w:i/>
          <w:iCs/>
        </w:rPr>
        <w:t xml:space="preserve"> </w:t>
      </w:r>
      <w:r w:rsidR="003206A8" w:rsidRPr="002D34E8">
        <w:rPr>
          <w:rStyle w:val="cf01"/>
          <w:rFonts w:ascii="Times New Roman" w:hAnsi="Times New Roman" w:cs="Times New Roman"/>
          <w:i w:val="0"/>
          <w:sz w:val="24"/>
          <w:szCs w:val="24"/>
        </w:rPr>
        <w:t>§</w:t>
      </w:r>
      <w:r w:rsidR="00C27C30" w:rsidRPr="002D34E8">
        <w:rPr>
          <w:rStyle w:val="cf01"/>
          <w:rFonts w:ascii="Times New Roman" w:hAnsi="Times New Roman" w:cs="Times New Roman"/>
          <w:i w:val="0"/>
          <w:sz w:val="24"/>
          <w:szCs w:val="24"/>
        </w:rPr>
        <w:t> </w:t>
      </w:r>
      <w:r w:rsidR="003206A8" w:rsidRPr="002D34E8">
        <w:rPr>
          <w:rStyle w:val="cf01"/>
          <w:rFonts w:ascii="Times New Roman" w:hAnsi="Times New Roman" w:cs="Times New Roman"/>
          <w:i w:val="0"/>
          <w:sz w:val="24"/>
          <w:szCs w:val="24"/>
        </w:rPr>
        <w:t>20 lõike</w:t>
      </w:r>
      <w:r w:rsidR="00223C5A" w:rsidRPr="002D34E8">
        <w:rPr>
          <w:rStyle w:val="cf01"/>
          <w:rFonts w:ascii="Times New Roman" w:hAnsi="Times New Roman" w:cs="Times New Roman"/>
          <w:i w:val="0"/>
          <w:sz w:val="24"/>
          <w:szCs w:val="24"/>
        </w:rPr>
        <w:t> </w:t>
      </w:r>
      <w:r w:rsidR="003206A8" w:rsidRPr="002D34E8">
        <w:rPr>
          <w:rStyle w:val="cf01"/>
          <w:rFonts w:ascii="Times New Roman" w:hAnsi="Times New Roman" w:cs="Times New Roman"/>
          <w:i w:val="0"/>
          <w:sz w:val="24"/>
          <w:szCs w:val="24"/>
        </w:rPr>
        <w:t>1 punkt</w:t>
      </w:r>
      <w:r w:rsidR="00223C5A" w:rsidRPr="002D34E8">
        <w:rPr>
          <w:rStyle w:val="cf01"/>
          <w:rFonts w:ascii="Times New Roman" w:hAnsi="Times New Roman" w:cs="Times New Roman"/>
          <w:i w:val="0"/>
          <w:sz w:val="24"/>
          <w:szCs w:val="24"/>
        </w:rPr>
        <w:t> </w:t>
      </w:r>
      <w:r w:rsidR="003206A8" w:rsidRPr="002D34E8">
        <w:rPr>
          <w:rStyle w:val="cf01"/>
          <w:rFonts w:ascii="Times New Roman" w:hAnsi="Times New Roman" w:cs="Times New Roman"/>
          <w:i w:val="0"/>
          <w:sz w:val="24"/>
          <w:szCs w:val="24"/>
        </w:rPr>
        <w:t>3 tunnistatakse kehtetuks.</w:t>
      </w:r>
      <w:r w:rsidR="003206A8" w:rsidRPr="002D34E8">
        <w:rPr>
          <w:rStyle w:val="cf01"/>
        </w:rPr>
        <w:t xml:space="preserve"> </w:t>
      </w:r>
    </w:p>
    <w:p w14:paraId="3BF21B26" w14:textId="77777777" w:rsidR="00A41AB3" w:rsidRPr="002D34E8" w:rsidRDefault="00A41AB3" w:rsidP="00743FBC">
      <w:pPr>
        <w:spacing w:after="0" w:line="240" w:lineRule="auto"/>
        <w:jc w:val="both"/>
        <w:rPr>
          <w:b/>
          <w:bCs/>
          <w:szCs w:val="24"/>
        </w:rPr>
      </w:pPr>
      <w:bookmarkStart w:id="362" w:name="_Hlk134690688"/>
    </w:p>
    <w:p w14:paraId="72B5ED0F" w14:textId="23EA5A96" w:rsidR="008B20EF" w:rsidRPr="002D34E8" w:rsidRDefault="008B20EF" w:rsidP="00743FBC">
      <w:pPr>
        <w:spacing w:after="0" w:line="240" w:lineRule="auto"/>
        <w:jc w:val="both"/>
        <w:rPr>
          <w:b/>
          <w:bCs/>
          <w:szCs w:val="24"/>
        </w:rPr>
      </w:pPr>
      <w:r w:rsidRPr="002D34E8">
        <w:rPr>
          <w:b/>
          <w:bCs/>
          <w:szCs w:val="24"/>
        </w:rPr>
        <w:t>§</w:t>
      </w:r>
      <w:r w:rsidR="00024166" w:rsidRPr="002D34E8">
        <w:rPr>
          <w:b/>
          <w:bCs/>
          <w:szCs w:val="24"/>
        </w:rPr>
        <w:t xml:space="preserve"> </w:t>
      </w:r>
      <w:r w:rsidR="003B7EE5" w:rsidRPr="002D34E8">
        <w:rPr>
          <w:b/>
          <w:bCs/>
          <w:szCs w:val="24"/>
        </w:rPr>
        <w:t>5</w:t>
      </w:r>
      <w:r w:rsidR="00A511AC" w:rsidRPr="002D34E8">
        <w:rPr>
          <w:b/>
          <w:bCs/>
          <w:szCs w:val="24"/>
        </w:rPr>
        <w:t>7</w:t>
      </w:r>
      <w:r w:rsidRPr="002D34E8">
        <w:rPr>
          <w:b/>
          <w:bCs/>
          <w:szCs w:val="24"/>
        </w:rPr>
        <w:t xml:space="preserve">. </w:t>
      </w:r>
      <w:bookmarkStart w:id="363" w:name="_Hlk140069423"/>
      <w:r w:rsidRPr="002D34E8">
        <w:rPr>
          <w:b/>
          <w:bCs/>
          <w:szCs w:val="24"/>
        </w:rPr>
        <w:t>Riigilõivuseaduse muutmine</w:t>
      </w:r>
      <w:bookmarkEnd w:id="362"/>
      <w:bookmarkEnd w:id="363"/>
    </w:p>
    <w:p w14:paraId="48545102" w14:textId="77777777" w:rsidR="008B20EF" w:rsidRPr="002D34E8" w:rsidRDefault="008B20EF" w:rsidP="00743FBC">
      <w:pPr>
        <w:spacing w:after="0" w:line="240" w:lineRule="auto"/>
        <w:jc w:val="both"/>
        <w:rPr>
          <w:rFonts w:cs="Times New Roman"/>
          <w:b/>
          <w:bCs/>
          <w:szCs w:val="24"/>
        </w:rPr>
      </w:pPr>
      <w:r w:rsidRPr="002D34E8">
        <w:rPr>
          <w:rFonts w:cs="Times New Roman"/>
          <w:b/>
          <w:bCs/>
          <w:szCs w:val="24"/>
        </w:rPr>
        <w:t xml:space="preserve"> </w:t>
      </w:r>
    </w:p>
    <w:p w14:paraId="65B49D9B" w14:textId="42785FD1" w:rsidR="008B20EF" w:rsidRPr="002D34E8" w:rsidRDefault="008B20EF" w:rsidP="00743FBC">
      <w:pPr>
        <w:spacing w:after="0" w:line="240" w:lineRule="auto"/>
        <w:jc w:val="both"/>
        <w:rPr>
          <w:rFonts w:cs="Times New Roman"/>
          <w:szCs w:val="24"/>
        </w:rPr>
      </w:pPr>
      <w:r w:rsidRPr="002D34E8">
        <w:rPr>
          <w:rFonts w:cs="Times New Roman"/>
          <w:szCs w:val="24"/>
        </w:rPr>
        <w:t>Riigilõivuseaduse §</w:t>
      </w:r>
      <w:r w:rsidR="00207B79" w:rsidRPr="002D34E8">
        <w:rPr>
          <w:rFonts w:cs="Times New Roman"/>
          <w:szCs w:val="24"/>
        </w:rPr>
        <w:t> </w:t>
      </w:r>
      <w:r w:rsidRPr="002D34E8">
        <w:rPr>
          <w:rFonts w:cs="Times New Roman"/>
          <w:szCs w:val="24"/>
        </w:rPr>
        <w:t>5</w:t>
      </w:r>
      <w:r w:rsidR="0019087E" w:rsidRPr="002D34E8">
        <w:rPr>
          <w:rFonts w:cs="Times New Roman"/>
          <w:szCs w:val="24"/>
        </w:rPr>
        <w:t>1</w:t>
      </w:r>
      <w:r w:rsidR="0019087E" w:rsidRPr="002D34E8">
        <w:rPr>
          <w:rFonts w:cs="Times New Roman"/>
          <w:szCs w:val="24"/>
          <w:vertAlign w:val="superscript"/>
        </w:rPr>
        <w:t>2</w:t>
      </w:r>
      <w:r w:rsidR="00892150" w:rsidRPr="002D34E8">
        <w:rPr>
          <w:rFonts w:cs="Times New Roman"/>
          <w:szCs w:val="24"/>
        </w:rPr>
        <w:t xml:space="preserve"> ning</w:t>
      </w:r>
      <w:r w:rsidRPr="002D34E8">
        <w:rPr>
          <w:rFonts w:cs="Times New Roman"/>
          <w:szCs w:val="24"/>
        </w:rPr>
        <w:t xml:space="preserve"> §</w:t>
      </w:r>
      <w:r w:rsidR="00223C5A" w:rsidRPr="002D34E8">
        <w:rPr>
          <w:rFonts w:cs="Times New Roman"/>
          <w:szCs w:val="24"/>
        </w:rPr>
        <w:t> </w:t>
      </w:r>
      <w:r w:rsidRPr="002D34E8">
        <w:rPr>
          <w:rFonts w:cs="Times New Roman"/>
          <w:szCs w:val="24"/>
        </w:rPr>
        <w:t>269 lõike</w:t>
      </w:r>
      <w:r w:rsidR="00223C5A" w:rsidRPr="002D34E8">
        <w:rPr>
          <w:rFonts w:cs="Times New Roman"/>
          <w:szCs w:val="24"/>
        </w:rPr>
        <w:t> </w:t>
      </w:r>
      <w:r w:rsidRPr="002D34E8">
        <w:rPr>
          <w:rFonts w:cs="Times New Roman"/>
          <w:szCs w:val="24"/>
        </w:rPr>
        <w:t>1 punkt</w:t>
      </w:r>
      <w:r w:rsidR="00AA21C7" w:rsidRPr="002D34E8">
        <w:rPr>
          <w:rFonts w:cs="Times New Roman"/>
          <w:szCs w:val="24"/>
        </w:rPr>
        <w:t> </w:t>
      </w:r>
      <w:r w:rsidRPr="002D34E8">
        <w:rPr>
          <w:rFonts w:cs="Times New Roman"/>
          <w:szCs w:val="24"/>
        </w:rPr>
        <w:t>3 ja lõige</w:t>
      </w:r>
      <w:r w:rsidR="00AA21C7" w:rsidRPr="002D34E8">
        <w:rPr>
          <w:rFonts w:cs="Times New Roman"/>
          <w:szCs w:val="24"/>
        </w:rPr>
        <w:t> </w:t>
      </w:r>
      <w:r w:rsidRPr="002D34E8">
        <w:rPr>
          <w:rFonts w:cs="Times New Roman"/>
          <w:szCs w:val="24"/>
        </w:rPr>
        <w:t>2 tunnistatakse kehtetuks.</w:t>
      </w:r>
    </w:p>
    <w:p w14:paraId="5D0F2204" w14:textId="77777777" w:rsidR="008B20EF" w:rsidRPr="002D34E8" w:rsidRDefault="008B20EF" w:rsidP="00743FBC">
      <w:pPr>
        <w:spacing w:after="0" w:line="240" w:lineRule="auto"/>
        <w:jc w:val="both"/>
        <w:rPr>
          <w:rFonts w:cs="Times New Roman"/>
          <w:szCs w:val="24"/>
        </w:rPr>
      </w:pPr>
    </w:p>
    <w:p w14:paraId="2898E412" w14:textId="040D9F80" w:rsidR="008B20EF" w:rsidRPr="002D34E8" w:rsidRDefault="008B20EF" w:rsidP="00743FBC">
      <w:pPr>
        <w:pStyle w:val="Pealkiri2"/>
        <w:spacing w:before="0" w:line="240" w:lineRule="auto"/>
        <w:jc w:val="both"/>
        <w:rPr>
          <w:rFonts w:cs="Times New Roman"/>
          <w:bCs/>
          <w:szCs w:val="24"/>
        </w:rPr>
      </w:pPr>
      <w:bookmarkStart w:id="364" w:name="_Toc48637217"/>
      <w:bookmarkStart w:id="365" w:name="_Hlk134690697"/>
      <w:r w:rsidRPr="002D34E8">
        <w:rPr>
          <w:rFonts w:cs="Times New Roman"/>
          <w:szCs w:val="24"/>
        </w:rPr>
        <w:t xml:space="preserve">§ </w:t>
      </w:r>
      <w:r w:rsidR="00024166" w:rsidRPr="002D34E8">
        <w:rPr>
          <w:rFonts w:cs="Times New Roman"/>
          <w:szCs w:val="24"/>
        </w:rPr>
        <w:t>5</w:t>
      </w:r>
      <w:r w:rsidR="00A511AC" w:rsidRPr="002D34E8">
        <w:rPr>
          <w:rFonts w:cs="Times New Roman"/>
          <w:szCs w:val="24"/>
        </w:rPr>
        <w:t>8</w:t>
      </w:r>
      <w:r w:rsidRPr="002D34E8">
        <w:rPr>
          <w:rFonts w:cs="Times New Roman"/>
          <w:szCs w:val="24"/>
        </w:rPr>
        <w:t xml:space="preserve">. </w:t>
      </w:r>
      <w:bookmarkStart w:id="366" w:name="_Hlk140069476"/>
      <w:r w:rsidRPr="002D34E8">
        <w:rPr>
          <w:rFonts w:cs="Times New Roman"/>
          <w:bCs/>
          <w:szCs w:val="24"/>
        </w:rPr>
        <w:t>Väärtpaberite registri pidamise seaduse muutmine</w:t>
      </w:r>
      <w:bookmarkEnd w:id="364"/>
      <w:bookmarkEnd w:id="366"/>
    </w:p>
    <w:bookmarkEnd w:id="365"/>
    <w:p w14:paraId="0C72609B" w14:textId="77777777" w:rsidR="008B20EF" w:rsidRPr="002D34E8" w:rsidRDefault="008B20EF" w:rsidP="00743FBC">
      <w:pPr>
        <w:spacing w:after="0" w:line="240" w:lineRule="auto"/>
        <w:jc w:val="both"/>
        <w:rPr>
          <w:szCs w:val="24"/>
        </w:rPr>
      </w:pPr>
    </w:p>
    <w:p w14:paraId="1AF0DA86" w14:textId="77777777" w:rsidR="008B20EF" w:rsidRPr="002D34E8" w:rsidRDefault="008B20EF" w:rsidP="00743FBC">
      <w:pPr>
        <w:spacing w:after="0" w:line="240" w:lineRule="auto"/>
        <w:jc w:val="both"/>
        <w:rPr>
          <w:szCs w:val="24"/>
        </w:rPr>
      </w:pPr>
      <w:r w:rsidRPr="002D34E8">
        <w:rPr>
          <w:szCs w:val="24"/>
        </w:rPr>
        <w:t>Väärtpaberite registri pidamise seaduses tehakse järgmised muudatused:</w:t>
      </w:r>
    </w:p>
    <w:p w14:paraId="24FC13B5" w14:textId="7C72A2C8" w:rsidR="008B20EF" w:rsidRPr="002D34E8" w:rsidRDefault="008B20EF" w:rsidP="00743FBC">
      <w:pPr>
        <w:spacing w:after="0" w:line="240" w:lineRule="auto"/>
        <w:jc w:val="both"/>
        <w:rPr>
          <w:rFonts w:cs="Times New Roman"/>
          <w:szCs w:val="24"/>
          <w:shd w:val="clear" w:color="auto" w:fill="FFFFFF"/>
        </w:rPr>
      </w:pPr>
      <w:r w:rsidRPr="002D34E8">
        <w:rPr>
          <w:rFonts w:cs="Times New Roman"/>
          <w:b/>
          <w:bCs/>
          <w:szCs w:val="24"/>
        </w:rPr>
        <w:lastRenderedPageBreak/>
        <w:t>1)</w:t>
      </w:r>
      <w:r w:rsidR="00AA21C7" w:rsidRPr="002D34E8">
        <w:rPr>
          <w:rFonts w:cs="Times New Roman"/>
          <w:szCs w:val="24"/>
        </w:rPr>
        <w:t> </w:t>
      </w:r>
      <w:r w:rsidRPr="002D34E8">
        <w:rPr>
          <w:rFonts w:cs="Times New Roman"/>
          <w:bCs/>
          <w:szCs w:val="24"/>
        </w:rPr>
        <w:t>paragrahvi</w:t>
      </w:r>
      <w:r w:rsidR="007557B1" w:rsidRPr="002D34E8">
        <w:rPr>
          <w:rFonts w:cs="Times New Roman"/>
          <w:bCs/>
          <w:szCs w:val="24"/>
        </w:rPr>
        <w:t> </w:t>
      </w:r>
      <w:r w:rsidRPr="002D34E8">
        <w:rPr>
          <w:rFonts w:cs="Times New Roman"/>
          <w:bCs/>
          <w:szCs w:val="24"/>
        </w:rPr>
        <w:t>2 lõikes</w:t>
      </w:r>
      <w:r w:rsidR="00503E30" w:rsidRPr="002D34E8">
        <w:rPr>
          <w:rFonts w:cs="Times New Roman"/>
          <w:bCs/>
          <w:szCs w:val="24"/>
        </w:rPr>
        <w:t> </w:t>
      </w:r>
      <w:r w:rsidRPr="002D34E8">
        <w:rPr>
          <w:rFonts w:cs="Times New Roman"/>
          <w:bCs/>
          <w:szCs w:val="24"/>
        </w:rPr>
        <w:t xml:space="preserve">2 asendatakse tekstiosa „ja emiteeritud võlakohustusi“ tekstiosaga </w:t>
      </w:r>
      <w:r w:rsidRPr="002D34E8">
        <w:rPr>
          <w:rFonts w:cs="Times New Roman"/>
          <w:szCs w:val="24"/>
          <w:shd w:val="clear" w:color="auto" w:fill="FFFFFF"/>
        </w:rPr>
        <w:t>„,</w:t>
      </w:r>
      <w:r w:rsidR="00AB612A" w:rsidRPr="002D34E8">
        <w:rPr>
          <w:rFonts w:cs="Times New Roman"/>
          <w:szCs w:val="24"/>
          <w:shd w:val="clear" w:color="auto" w:fill="FFFFFF"/>
        </w:rPr>
        <w:t> </w:t>
      </w:r>
      <w:r w:rsidRPr="002D34E8">
        <w:rPr>
          <w:rFonts w:cs="Times New Roman"/>
          <w:szCs w:val="24"/>
          <w:shd w:val="clear" w:color="auto" w:fill="FFFFFF"/>
        </w:rPr>
        <w:t xml:space="preserve">emiteeritud võlakohustusi ja </w:t>
      </w:r>
      <w:r w:rsidR="00BB5A12" w:rsidRPr="002D34E8">
        <w:rPr>
          <w:rFonts w:cs="Times New Roman"/>
          <w:szCs w:val="24"/>
          <w:shd w:val="clear" w:color="auto" w:fill="FFFFFF"/>
        </w:rPr>
        <w:t>krüptovara</w:t>
      </w:r>
      <w:r w:rsidR="007E75C7" w:rsidRPr="002D34E8">
        <w:rPr>
          <w:rFonts w:cs="Times New Roman"/>
          <w:szCs w:val="24"/>
          <w:shd w:val="clear" w:color="auto" w:fill="FFFFFF"/>
        </w:rPr>
        <w:t>“;</w:t>
      </w:r>
    </w:p>
    <w:p w14:paraId="758CD61A" w14:textId="77777777" w:rsidR="008B20EF" w:rsidRPr="002D34E8" w:rsidRDefault="008B20EF" w:rsidP="00743FBC">
      <w:pPr>
        <w:spacing w:after="0" w:line="240" w:lineRule="auto"/>
        <w:jc w:val="both"/>
        <w:rPr>
          <w:rFonts w:cs="Times New Roman"/>
          <w:b/>
          <w:szCs w:val="24"/>
          <w:shd w:val="clear" w:color="auto" w:fill="FFFFFF"/>
        </w:rPr>
      </w:pPr>
    </w:p>
    <w:p w14:paraId="36FE8AFF" w14:textId="2330429B" w:rsidR="008B20EF" w:rsidRPr="002D34E8" w:rsidRDefault="008B20EF" w:rsidP="00743FBC">
      <w:pPr>
        <w:spacing w:after="0" w:line="240" w:lineRule="auto"/>
        <w:jc w:val="both"/>
        <w:rPr>
          <w:rFonts w:cs="Times New Roman"/>
          <w:szCs w:val="24"/>
          <w:shd w:val="clear" w:color="auto" w:fill="FFFFFF"/>
        </w:rPr>
      </w:pPr>
      <w:r w:rsidRPr="002D34E8">
        <w:rPr>
          <w:rFonts w:cs="Times New Roman"/>
          <w:b/>
          <w:szCs w:val="24"/>
          <w:shd w:val="clear" w:color="auto" w:fill="FFFFFF"/>
        </w:rPr>
        <w:t>2)</w:t>
      </w:r>
      <w:r w:rsidRPr="002D34E8">
        <w:rPr>
          <w:rFonts w:cs="Times New Roman"/>
          <w:szCs w:val="24"/>
          <w:shd w:val="clear" w:color="auto" w:fill="FFFFFF"/>
        </w:rPr>
        <w:t xml:space="preserve"> paragrahvi 2 täiendatakse lõigetega</w:t>
      </w:r>
      <w:r w:rsidR="009A6117" w:rsidRPr="002D34E8">
        <w:rPr>
          <w:rFonts w:cs="Times New Roman"/>
          <w:szCs w:val="24"/>
          <w:shd w:val="clear" w:color="auto" w:fill="FFFFFF"/>
        </w:rPr>
        <w:t> </w:t>
      </w:r>
      <w:r w:rsidRPr="002D34E8">
        <w:rPr>
          <w:rFonts w:cs="Times New Roman"/>
          <w:szCs w:val="24"/>
          <w:shd w:val="clear" w:color="auto" w:fill="FFFFFF"/>
        </w:rPr>
        <w:t>4</w:t>
      </w:r>
      <w:r w:rsidRPr="002D34E8">
        <w:rPr>
          <w:rFonts w:cs="Times New Roman"/>
          <w:szCs w:val="24"/>
          <w:shd w:val="clear" w:color="auto" w:fill="FFFFFF"/>
          <w:vertAlign w:val="superscript"/>
        </w:rPr>
        <w:t>1</w:t>
      </w:r>
      <w:r w:rsidRPr="002D34E8">
        <w:rPr>
          <w:rFonts w:cs="Times New Roman"/>
          <w:szCs w:val="24"/>
          <w:shd w:val="clear" w:color="auto" w:fill="FFFFFF"/>
        </w:rPr>
        <w:t xml:space="preserve"> ja 4</w:t>
      </w:r>
      <w:r w:rsidRPr="002D34E8">
        <w:rPr>
          <w:rFonts w:cs="Times New Roman"/>
          <w:szCs w:val="24"/>
          <w:shd w:val="clear" w:color="auto" w:fill="FFFFFF"/>
          <w:vertAlign w:val="superscript"/>
        </w:rPr>
        <w:t>2</w:t>
      </w:r>
      <w:r w:rsidRPr="002D34E8">
        <w:rPr>
          <w:rFonts w:cs="Times New Roman"/>
          <w:szCs w:val="24"/>
          <w:shd w:val="clear" w:color="auto" w:fill="FFFFFF"/>
        </w:rPr>
        <w:t xml:space="preserve"> järgmises sõnastuses:</w:t>
      </w:r>
    </w:p>
    <w:p w14:paraId="5E2733AC" w14:textId="62971A85" w:rsidR="008B20EF" w:rsidRPr="002D34E8" w:rsidRDefault="008B20EF" w:rsidP="00743FBC">
      <w:pPr>
        <w:spacing w:after="0" w:line="240" w:lineRule="auto"/>
        <w:jc w:val="both"/>
        <w:rPr>
          <w:rFonts w:cs="Times New Roman"/>
          <w:szCs w:val="24"/>
          <w:shd w:val="clear" w:color="auto" w:fill="FFFFFF"/>
        </w:rPr>
      </w:pPr>
      <w:r w:rsidRPr="002D34E8">
        <w:rPr>
          <w:rFonts w:cs="Times New Roman"/>
          <w:szCs w:val="24"/>
          <w:shd w:val="clear" w:color="auto" w:fill="FFFFFF"/>
        </w:rPr>
        <w:t>„(4</w:t>
      </w:r>
      <w:r w:rsidRPr="002D34E8">
        <w:rPr>
          <w:rFonts w:cs="Times New Roman"/>
          <w:szCs w:val="24"/>
          <w:shd w:val="clear" w:color="auto" w:fill="FFFFFF"/>
          <w:vertAlign w:val="superscript"/>
        </w:rPr>
        <w:t>1</w:t>
      </w:r>
      <w:r w:rsidRPr="002D34E8">
        <w:rPr>
          <w:rFonts w:cs="Times New Roman"/>
          <w:szCs w:val="24"/>
          <w:shd w:val="clear" w:color="auto" w:fill="FFFFFF"/>
        </w:rPr>
        <w:t>)</w:t>
      </w:r>
      <w:r w:rsidR="00376B9F" w:rsidRPr="002D34E8">
        <w:rPr>
          <w:rFonts w:cs="Times New Roman"/>
          <w:szCs w:val="24"/>
          <w:shd w:val="clear" w:color="auto" w:fill="FFFFFF"/>
        </w:rPr>
        <w:t> </w:t>
      </w:r>
      <w:r w:rsidRPr="002D34E8">
        <w:rPr>
          <w:rFonts w:cs="Times New Roman"/>
          <w:szCs w:val="24"/>
          <w:shd w:val="clear" w:color="auto" w:fill="FFFFFF"/>
        </w:rPr>
        <w:t xml:space="preserve">Krüptovara registreerimisel keskdepositooriumis ei kohaldata käesolevas seaduse </w:t>
      </w:r>
      <w:r w:rsidR="00374431" w:rsidRPr="002D34E8">
        <w:rPr>
          <w:rFonts w:cs="Times New Roman"/>
          <w:szCs w:val="24"/>
          <w:shd w:val="clear" w:color="auto" w:fill="FFFFFF"/>
        </w:rPr>
        <w:t>2. ja 3.</w:t>
      </w:r>
      <w:r w:rsidR="00BC3C04" w:rsidRPr="002D34E8">
        <w:rPr>
          <w:rFonts w:cs="Times New Roman"/>
          <w:szCs w:val="24"/>
          <w:shd w:val="clear" w:color="auto" w:fill="FFFFFF"/>
        </w:rPr>
        <w:t> </w:t>
      </w:r>
      <w:r w:rsidR="00374431" w:rsidRPr="002D34E8">
        <w:rPr>
          <w:rFonts w:cs="Times New Roman"/>
          <w:szCs w:val="24"/>
          <w:shd w:val="clear" w:color="auto" w:fill="FFFFFF"/>
        </w:rPr>
        <w:t xml:space="preserve">peatükis väärtpaberite ja </w:t>
      </w:r>
      <w:r w:rsidRPr="002D34E8">
        <w:rPr>
          <w:rFonts w:cs="Times New Roman"/>
          <w:szCs w:val="24"/>
          <w:shd w:val="clear" w:color="auto" w:fill="FFFFFF"/>
        </w:rPr>
        <w:t xml:space="preserve">väärtpaberikonto </w:t>
      </w:r>
      <w:r w:rsidR="00374431" w:rsidRPr="002D34E8">
        <w:rPr>
          <w:rFonts w:cs="Times New Roman"/>
          <w:szCs w:val="24"/>
          <w:shd w:val="clear" w:color="auto" w:fill="FFFFFF"/>
        </w:rPr>
        <w:t xml:space="preserve">ning </w:t>
      </w:r>
      <w:r w:rsidRPr="002D34E8">
        <w:rPr>
          <w:rFonts w:cs="Times New Roman"/>
          <w:szCs w:val="24"/>
          <w:shd w:val="clear" w:color="auto" w:fill="FFFFFF"/>
        </w:rPr>
        <w:t>5.</w:t>
      </w:r>
      <w:r w:rsidR="00BC3C04" w:rsidRPr="002D34E8">
        <w:rPr>
          <w:rFonts w:cs="Times New Roman"/>
          <w:szCs w:val="24"/>
          <w:shd w:val="clear" w:color="auto" w:fill="FFFFFF"/>
        </w:rPr>
        <w:t> </w:t>
      </w:r>
      <w:r w:rsidRPr="002D34E8">
        <w:rPr>
          <w:rFonts w:cs="Times New Roman"/>
          <w:szCs w:val="24"/>
          <w:shd w:val="clear" w:color="auto" w:fill="FFFFFF"/>
        </w:rPr>
        <w:t>peatükis kontohaldurite suhtes sätestatut.</w:t>
      </w:r>
    </w:p>
    <w:p w14:paraId="58906F73" w14:textId="77777777" w:rsidR="00BE1A28" w:rsidRPr="002D34E8" w:rsidRDefault="00BE1A28" w:rsidP="00743FBC">
      <w:pPr>
        <w:spacing w:after="0" w:line="240" w:lineRule="auto"/>
        <w:jc w:val="both"/>
        <w:rPr>
          <w:rFonts w:cs="Times New Roman"/>
          <w:szCs w:val="24"/>
          <w:shd w:val="clear" w:color="auto" w:fill="FFFFFF"/>
        </w:rPr>
      </w:pPr>
    </w:p>
    <w:p w14:paraId="20F641ED" w14:textId="201547FF" w:rsidR="008B20EF" w:rsidRPr="002D34E8" w:rsidRDefault="008B20EF" w:rsidP="00743FBC">
      <w:pPr>
        <w:spacing w:after="0" w:line="240" w:lineRule="auto"/>
        <w:jc w:val="both"/>
        <w:rPr>
          <w:rFonts w:cs="Times New Roman"/>
          <w:bCs/>
          <w:szCs w:val="24"/>
        </w:rPr>
      </w:pPr>
      <w:r w:rsidRPr="002D34E8">
        <w:rPr>
          <w:rFonts w:cs="Times New Roman"/>
          <w:bCs/>
          <w:szCs w:val="24"/>
        </w:rPr>
        <w:t>(4</w:t>
      </w:r>
      <w:r w:rsidRPr="002D34E8">
        <w:rPr>
          <w:rFonts w:cs="Times New Roman"/>
          <w:bCs/>
          <w:szCs w:val="24"/>
          <w:vertAlign w:val="superscript"/>
        </w:rPr>
        <w:t>2</w:t>
      </w:r>
      <w:r w:rsidRPr="002D34E8">
        <w:rPr>
          <w:rFonts w:cs="Times New Roman"/>
          <w:bCs/>
          <w:szCs w:val="24"/>
        </w:rPr>
        <w:t>)</w:t>
      </w:r>
      <w:r w:rsidR="00536477" w:rsidRPr="002D34E8">
        <w:rPr>
          <w:rFonts w:cs="Times New Roman"/>
          <w:bCs/>
          <w:szCs w:val="24"/>
        </w:rPr>
        <w:t> </w:t>
      </w:r>
      <w:r w:rsidRPr="002D34E8">
        <w:rPr>
          <w:rFonts w:cs="Times New Roman"/>
          <w:bCs/>
          <w:szCs w:val="24"/>
        </w:rPr>
        <w:t>Valdkonna eest vas</w:t>
      </w:r>
      <w:r w:rsidR="00972C4B" w:rsidRPr="002D34E8">
        <w:rPr>
          <w:rFonts w:cs="Times New Roman"/>
          <w:bCs/>
          <w:szCs w:val="24"/>
        </w:rPr>
        <w:t>t</w:t>
      </w:r>
      <w:r w:rsidRPr="002D34E8">
        <w:rPr>
          <w:rFonts w:cs="Times New Roman"/>
          <w:bCs/>
          <w:szCs w:val="24"/>
        </w:rPr>
        <w:t xml:space="preserve">utav minister võib kehtestada määrusega nõuded </w:t>
      </w:r>
      <w:r w:rsidR="00374431" w:rsidRPr="002D34E8">
        <w:rPr>
          <w:rFonts w:cs="Times New Roman"/>
          <w:bCs/>
          <w:szCs w:val="24"/>
        </w:rPr>
        <w:t>krüpto</w:t>
      </w:r>
      <w:r w:rsidRPr="002D34E8">
        <w:rPr>
          <w:rFonts w:cs="Times New Roman"/>
          <w:bCs/>
          <w:szCs w:val="24"/>
        </w:rPr>
        <w:t>vara registreerimisele ja nendega tehingute tegemisele keskdepositooriumis.“.</w:t>
      </w:r>
    </w:p>
    <w:p w14:paraId="224BDEEA" w14:textId="77777777" w:rsidR="008B20EF" w:rsidRPr="002D34E8" w:rsidRDefault="008B20EF" w:rsidP="00743FBC">
      <w:pPr>
        <w:spacing w:after="0" w:line="240" w:lineRule="auto"/>
        <w:jc w:val="both"/>
        <w:rPr>
          <w:rFonts w:cs="Times New Roman"/>
          <w:b/>
          <w:bCs/>
          <w:szCs w:val="24"/>
        </w:rPr>
      </w:pPr>
    </w:p>
    <w:p w14:paraId="53B38B3A" w14:textId="6FEB2C39" w:rsidR="008B20EF" w:rsidRPr="002D34E8" w:rsidRDefault="008B20EF" w:rsidP="00743FBC">
      <w:pPr>
        <w:pStyle w:val="Pealkiri2"/>
        <w:spacing w:before="0" w:line="240" w:lineRule="auto"/>
        <w:jc w:val="both"/>
        <w:rPr>
          <w:rFonts w:cs="Times New Roman"/>
          <w:szCs w:val="24"/>
        </w:rPr>
      </w:pPr>
      <w:bookmarkStart w:id="367" w:name="_Toc48637218"/>
      <w:bookmarkStart w:id="368" w:name="_Hlk134690705"/>
      <w:r w:rsidRPr="002D34E8">
        <w:rPr>
          <w:rFonts w:cs="Times New Roman"/>
          <w:szCs w:val="24"/>
        </w:rPr>
        <w:t xml:space="preserve">§ </w:t>
      </w:r>
      <w:r w:rsidR="00D672C5" w:rsidRPr="002D34E8">
        <w:rPr>
          <w:rFonts w:cs="Times New Roman"/>
          <w:szCs w:val="24"/>
        </w:rPr>
        <w:t>59</w:t>
      </w:r>
      <w:r w:rsidRPr="002D34E8">
        <w:rPr>
          <w:rFonts w:cs="Times New Roman"/>
          <w:szCs w:val="24"/>
        </w:rPr>
        <w:t xml:space="preserve">. </w:t>
      </w:r>
      <w:bookmarkStart w:id="369" w:name="_Hlk140069513"/>
      <w:r w:rsidRPr="002D34E8">
        <w:rPr>
          <w:rFonts w:cs="Times New Roman"/>
          <w:szCs w:val="24"/>
        </w:rPr>
        <w:t>Väärtpaberituru seaduse muutmine</w:t>
      </w:r>
      <w:bookmarkEnd w:id="367"/>
      <w:bookmarkEnd w:id="369"/>
    </w:p>
    <w:bookmarkEnd w:id="368"/>
    <w:p w14:paraId="29F11034" w14:textId="77777777" w:rsidR="008B20EF" w:rsidRPr="002D34E8" w:rsidRDefault="008B20EF" w:rsidP="00743FBC">
      <w:pPr>
        <w:spacing w:after="0" w:line="240" w:lineRule="auto"/>
        <w:jc w:val="both"/>
        <w:rPr>
          <w:rFonts w:cs="Times New Roman"/>
          <w:szCs w:val="24"/>
        </w:rPr>
      </w:pPr>
    </w:p>
    <w:p w14:paraId="20077675" w14:textId="77777777" w:rsidR="008B20EF" w:rsidRPr="002D34E8" w:rsidRDefault="008B20EF" w:rsidP="00743FBC">
      <w:pPr>
        <w:spacing w:after="0" w:line="240" w:lineRule="auto"/>
        <w:jc w:val="both"/>
        <w:rPr>
          <w:rFonts w:cs="Times New Roman"/>
          <w:szCs w:val="24"/>
        </w:rPr>
      </w:pPr>
      <w:r w:rsidRPr="002D34E8">
        <w:rPr>
          <w:rFonts w:cs="Times New Roman"/>
          <w:szCs w:val="24"/>
        </w:rPr>
        <w:t>Väärtpaberituru seaduses tehakse järgmised muudatused:</w:t>
      </w:r>
    </w:p>
    <w:p w14:paraId="595818A1" w14:textId="77777777" w:rsidR="008B20EF" w:rsidRPr="002D34E8" w:rsidRDefault="008B20EF" w:rsidP="00743FBC">
      <w:pPr>
        <w:spacing w:after="0" w:line="240" w:lineRule="auto"/>
        <w:jc w:val="both"/>
        <w:rPr>
          <w:rFonts w:cs="Times New Roman"/>
          <w:szCs w:val="24"/>
        </w:rPr>
      </w:pPr>
    </w:p>
    <w:p w14:paraId="1829A749" w14:textId="4313AAF4" w:rsidR="00B41B41" w:rsidRPr="002D34E8" w:rsidRDefault="00B41B41" w:rsidP="00743FBC">
      <w:pPr>
        <w:spacing w:after="0" w:line="240" w:lineRule="auto"/>
        <w:jc w:val="both"/>
        <w:rPr>
          <w:rFonts w:cs="Times New Roman"/>
          <w:bCs/>
          <w:szCs w:val="24"/>
        </w:rPr>
      </w:pPr>
      <w:r w:rsidRPr="002D34E8">
        <w:rPr>
          <w:rFonts w:cs="Times New Roman"/>
          <w:b/>
          <w:szCs w:val="24"/>
        </w:rPr>
        <w:t>1)</w:t>
      </w:r>
      <w:r w:rsidR="00423866" w:rsidRPr="002D34E8">
        <w:rPr>
          <w:rFonts w:cs="Times New Roman"/>
          <w:bCs/>
          <w:szCs w:val="24"/>
        </w:rPr>
        <w:t> </w:t>
      </w:r>
      <w:r w:rsidRPr="002D34E8">
        <w:rPr>
          <w:rFonts w:cs="Times New Roman"/>
          <w:bCs/>
          <w:szCs w:val="24"/>
        </w:rPr>
        <w:t>paragrahvi</w:t>
      </w:r>
      <w:r w:rsidR="00423866" w:rsidRPr="002D34E8">
        <w:rPr>
          <w:rFonts w:cs="Times New Roman"/>
          <w:bCs/>
          <w:szCs w:val="24"/>
        </w:rPr>
        <w:t> </w:t>
      </w:r>
      <w:r w:rsidRPr="002D34E8">
        <w:rPr>
          <w:rFonts w:cs="Times New Roman"/>
          <w:bCs/>
          <w:szCs w:val="24"/>
        </w:rPr>
        <w:t>15 lõikes</w:t>
      </w:r>
      <w:r w:rsidR="00423866" w:rsidRPr="002D34E8">
        <w:rPr>
          <w:rFonts w:cs="Times New Roman"/>
          <w:bCs/>
          <w:szCs w:val="24"/>
        </w:rPr>
        <w:t> </w:t>
      </w:r>
      <w:r w:rsidRPr="002D34E8">
        <w:rPr>
          <w:rFonts w:cs="Times New Roman"/>
          <w:bCs/>
          <w:szCs w:val="24"/>
        </w:rPr>
        <w:t xml:space="preserve">1 asendatakse </w:t>
      </w:r>
      <w:r w:rsidR="00AC2EAD" w:rsidRPr="002D34E8">
        <w:rPr>
          <w:rFonts w:cs="Times New Roman"/>
          <w:bCs/>
          <w:szCs w:val="24"/>
        </w:rPr>
        <w:t xml:space="preserve">tekstiosa </w:t>
      </w:r>
      <w:r w:rsidRPr="002D34E8">
        <w:rPr>
          <w:rFonts w:cs="Times New Roman"/>
          <w:bCs/>
          <w:szCs w:val="24"/>
        </w:rPr>
        <w:t>„5</w:t>
      </w:r>
      <w:r w:rsidR="00EE7C44" w:rsidRPr="002D34E8">
        <w:rPr>
          <w:rFonts w:cs="Times New Roman"/>
          <w:bCs/>
          <w:szCs w:val="24"/>
        </w:rPr>
        <w:t> </w:t>
      </w:r>
      <w:r w:rsidRPr="002D34E8">
        <w:rPr>
          <w:rFonts w:cs="Times New Roman"/>
          <w:bCs/>
          <w:szCs w:val="24"/>
        </w:rPr>
        <w:t>000</w:t>
      </w:r>
      <w:r w:rsidR="00EE7C44" w:rsidRPr="002D34E8">
        <w:rPr>
          <w:rFonts w:cs="Times New Roman"/>
          <w:bCs/>
          <w:szCs w:val="24"/>
        </w:rPr>
        <w:t> </w:t>
      </w:r>
      <w:r w:rsidRPr="002D34E8">
        <w:rPr>
          <w:rFonts w:cs="Times New Roman"/>
          <w:bCs/>
          <w:szCs w:val="24"/>
        </w:rPr>
        <w:t xml:space="preserve">000-eurose“ </w:t>
      </w:r>
      <w:r w:rsidR="00AC2EAD" w:rsidRPr="002D34E8">
        <w:rPr>
          <w:rFonts w:cs="Times New Roman"/>
          <w:bCs/>
          <w:szCs w:val="24"/>
        </w:rPr>
        <w:t xml:space="preserve">tekstiosaga </w:t>
      </w:r>
      <w:r w:rsidRPr="002D34E8">
        <w:rPr>
          <w:rFonts w:cs="Times New Roman"/>
          <w:bCs/>
          <w:szCs w:val="24"/>
        </w:rPr>
        <w:t>„8 000 000-eurose“;</w:t>
      </w:r>
    </w:p>
    <w:p w14:paraId="1103560B" w14:textId="77777777" w:rsidR="00B41B41" w:rsidRPr="002D34E8" w:rsidRDefault="00B41B41" w:rsidP="00743FBC">
      <w:pPr>
        <w:spacing w:after="0" w:line="240" w:lineRule="auto"/>
        <w:jc w:val="both"/>
        <w:rPr>
          <w:rFonts w:cs="Times New Roman"/>
          <w:bCs/>
          <w:szCs w:val="24"/>
        </w:rPr>
      </w:pPr>
    </w:p>
    <w:p w14:paraId="0A216FD8" w14:textId="6B56CFB6" w:rsidR="00B41B41" w:rsidRPr="002D34E8" w:rsidRDefault="00B41B41" w:rsidP="00743FBC">
      <w:pPr>
        <w:spacing w:after="0" w:line="240" w:lineRule="auto"/>
        <w:jc w:val="both"/>
        <w:rPr>
          <w:rFonts w:cs="Times New Roman"/>
          <w:szCs w:val="24"/>
        </w:rPr>
      </w:pPr>
      <w:r w:rsidRPr="002D34E8">
        <w:rPr>
          <w:rFonts w:cs="Times New Roman"/>
          <w:b/>
          <w:szCs w:val="24"/>
        </w:rPr>
        <w:t>2)</w:t>
      </w:r>
      <w:r w:rsidR="00F76521" w:rsidRPr="002D34E8">
        <w:rPr>
          <w:rFonts w:cs="Times New Roman"/>
          <w:bCs/>
          <w:szCs w:val="24"/>
        </w:rPr>
        <w:t> </w:t>
      </w:r>
      <w:r w:rsidRPr="002D34E8">
        <w:rPr>
          <w:rFonts w:cs="Times New Roman"/>
          <w:bCs/>
          <w:szCs w:val="24"/>
        </w:rPr>
        <w:t>paragrahvi</w:t>
      </w:r>
      <w:r w:rsidR="000A2762" w:rsidRPr="002D34E8">
        <w:rPr>
          <w:rFonts w:cs="Times New Roman"/>
          <w:bCs/>
          <w:szCs w:val="24"/>
        </w:rPr>
        <w:t> </w:t>
      </w:r>
      <w:r w:rsidRPr="002D34E8">
        <w:rPr>
          <w:rFonts w:cs="Times New Roman"/>
          <w:bCs/>
          <w:szCs w:val="24"/>
        </w:rPr>
        <w:t>15 lõikes</w:t>
      </w:r>
      <w:r w:rsidR="000A2762" w:rsidRPr="002D34E8">
        <w:rPr>
          <w:rFonts w:cs="Times New Roman"/>
          <w:bCs/>
          <w:szCs w:val="24"/>
        </w:rPr>
        <w:t> </w:t>
      </w:r>
      <w:r w:rsidRPr="002D34E8">
        <w:rPr>
          <w:rFonts w:cs="Times New Roman"/>
          <w:bCs/>
          <w:szCs w:val="24"/>
        </w:rPr>
        <w:t xml:space="preserve">6 asendatakse </w:t>
      </w:r>
      <w:r w:rsidR="00AC2EAD" w:rsidRPr="002D34E8">
        <w:rPr>
          <w:rFonts w:cs="Times New Roman"/>
          <w:bCs/>
          <w:szCs w:val="24"/>
        </w:rPr>
        <w:t xml:space="preserve">tekstiosa </w:t>
      </w:r>
      <w:r w:rsidRPr="002D34E8">
        <w:rPr>
          <w:rFonts w:cs="Times New Roman"/>
          <w:bCs/>
          <w:szCs w:val="24"/>
        </w:rPr>
        <w:t>„1</w:t>
      </w:r>
      <w:r w:rsidR="00A37E0F" w:rsidRPr="002D34E8">
        <w:rPr>
          <w:rFonts w:cs="Times New Roman"/>
          <w:bCs/>
          <w:szCs w:val="24"/>
        </w:rPr>
        <w:t> </w:t>
      </w:r>
      <w:r w:rsidRPr="002D34E8">
        <w:rPr>
          <w:rFonts w:cs="Times New Roman"/>
          <w:bCs/>
          <w:szCs w:val="24"/>
        </w:rPr>
        <w:t>000</w:t>
      </w:r>
      <w:r w:rsidR="00A37E0F" w:rsidRPr="002D34E8">
        <w:rPr>
          <w:rFonts w:cs="Times New Roman"/>
          <w:bCs/>
          <w:szCs w:val="24"/>
        </w:rPr>
        <w:t> </w:t>
      </w:r>
      <w:r w:rsidRPr="002D34E8">
        <w:rPr>
          <w:rFonts w:cs="Times New Roman"/>
          <w:bCs/>
          <w:szCs w:val="24"/>
        </w:rPr>
        <w:t>000–5</w:t>
      </w:r>
      <w:r w:rsidR="00A37E0F" w:rsidRPr="002D34E8">
        <w:rPr>
          <w:rFonts w:cs="Times New Roman"/>
          <w:bCs/>
          <w:szCs w:val="24"/>
        </w:rPr>
        <w:t> </w:t>
      </w:r>
      <w:r w:rsidRPr="002D34E8">
        <w:rPr>
          <w:rFonts w:cs="Times New Roman"/>
          <w:bCs/>
          <w:szCs w:val="24"/>
        </w:rPr>
        <w:t>000</w:t>
      </w:r>
      <w:r w:rsidR="002D65EC" w:rsidRPr="002D34E8">
        <w:rPr>
          <w:rFonts w:cs="Times New Roman"/>
          <w:bCs/>
          <w:szCs w:val="24"/>
        </w:rPr>
        <w:t> </w:t>
      </w:r>
      <w:r w:rsidRPr="002D34E8">
        <w:rPr>
          <w:rFonts w:cs="Times New Roman"/>
          <w:bCs/>
          <w:szCs w:val="24"/>
        </w:rPr>
        <w:t>000</w:t>
      </w:r>
      <w:r w:rsidR="002D65EC" w:rsidRPr="002D34E8">
        <w:rPr>
          <w:rFonts w:cs="Times New Roman"/>
          <w:bCs/>
          <w:szCs w:val="24"/>
        </w:rPr>
        <w:t> </w:t>
      </w:r>
      <w:r w:rsidRPr="002D34E8">
        <w:rPr>
          <w:rFonts w:cs="Times New Roman"/>
          <w:bCs/>
          <w:szCs w:val="24"/>
        </w:rPr>
        <w:t xml:space="preserve">eurot“ </w:t>
      </w:r>
      <w:r w:rsidR="00AC2EAD" w:rsidRPr="002D34E8">
        <w:rPr>
          <w:rFonts w:cs="Times New Roman"/>
          <w:bCs/>
          <w:szCs w:val="24"/>
        </w:rPr>
        <w:t xml:space="preserve">tekstiosaga </w:t>
      </w:r>
      <w:r w:rsidRPr="002D34E8">
        <w:rPr>
          <w:rFonts w:cs="Times New Roman"/>
          <w:bCs/>
          <w:szCs w:val="24"/>
        </w:rPr>
        <w:t>„1</w:t>
      </w:r>
      <w:r w:rsidR="00201A77" w:rsidRPr="002D34E8">
        <w:rPr>
          <w:rFonts w:cs="Times New Roman"/>
          <w:bCs/>
          <w:szCs w:val="24"/>
        </w:rPr>
        <w:t> </w:t>
      </w:r>
      <w:r w:rsidRPr="002D34E8">
        <w:rPr>
          <w:rFonts w:cs="Times New Roman"/>
          <w:bCs/>
          <w:szCs w:val="24"/>
        </w:rPr>
        <w:t>000</w:t>
      </w:r>
      <w:r w:rsidR="00201A77" w:rsidRPr="002D34E8">
        <w:rPr>
          <w:rFonts w:cs="Times New Roman"/>
          <w:bCs/>
          <w:szCs w:val="24"/>
        </w:rPr>
        <w:t> </w:t>
      </w:r>
      <w:r w:rsidRPr="002D34E8">
        <w:rPr>
          <w:rFonts w:cs="Times New Roman"/>
          <w:bCs/>
          <w:szCs w:val="24"/>
        </w:rPr>
        <w:t>000–8</w:t>
      </w:r>
      <w:r w:rsidR="00723F1C" w:rsidRPr="002D34E8">
        <w:rPr>
          <w:rFonts w:cs="Times New Roman"/>
          <w:bCs/>
          <w:szCs w:val="24"/>
        </w:rPr>
        <w:t> </w:t>
      </w:r>
      <w:r w:rsidRPr="002D34E8">
        <w:rPr>
          <w:rFonts w:cs="Times New Roman"/>
          <w:bCs/>
          <w:szCs w:val="24"/>
        </w:rPr>
        <w:t>000</w:t>
      </w:r>
      <w:r w:rsidR="00723F1C" w:rsidRPr="002D34E8">
        <w:rPr>
          <w:rFonts w:cs="Times New Roman"/>
          <w:bCs/>
          <w:szCs w:val="24"/>
        </w:rPr>
        <w:t> </w:t>
      </w:r>
      <w:r w:rsidRPr="002D34E8">
        <w:rPr>
          <w:rFonts w:cs="Times New Roman"/>
          <w:bCs/>
          <w:szCs w:val="24"/>
        </w:rPr>
        <w:t>000</w:t>
      </w:r>
      <w:r w:rsidR="00723F1C" w:rsidRPr="002D34E8">
        <w:rPr>
          <w:rFonts w:cs="Times New Roman"/>
          <w:bCs/>
          <w:szCs w:val="24"/>
        </w:rPr>
        <w:t> </w:t>
      </w:r>
      <w:r w:rsidRPr="002D34E8">
        <w:rPr>
          <w:rFonts w:cs="Times New Roman"/>
          <w:bCs/>
          <w:szCs w:val="24"/>
        </w:rPr>
        <w:t>eurot“;</w:t>
      </w:r>
    </w:p>
    <w:p w14:paraId="1F38C130" w14:textId="77777777" w:rsidR="00B41B41" w:rsidRPr="002D34E8" w:rsidRDefault="00B41B41" w:rsidP="00743FBC">
      <w:pPr>
        <w:spacing w:after="0" w:line="240" w:lineRule="auto"/>
        <w:jc w:val="both"/>
        <w:rPr>
          <w:rFonts w:cs="Times New Roman"/>
          <w:szCs w:val="24"/>
        </w:rPr>
      </w:pPr>
    </w:p>
    <w:p w14:paraId="351DCFB5" w14:textId="38399452" w:rsidR="00312C23" w:rsidRPr="002D34E8" w:rsidRDefault="00B41B41" w:rsidP="00743FBC">
      <w:pPr>
        <w:spacing w:after="0" w:line="240" w:lineRule="auto"/>
        <w:jc w:val="both"/>
        <w:rPr>
          <w:rFonts w:cs="Times New Roman"/>
          <w:b/>
          <w:bCs/>
          <w:szCs w:val="24"/>
        </w:rPr>
      </w:pPr>
      <w:r w:rsidRPr="002D34E8">
        <w:rPr>
          <w:rFonts w:cs="Times New Roman"/>
          <w:b/>
          <w:bCs/>
          <w:szCs w:val="24"/>
        </w:rPr>
        <w:t>3</w:t>
      </w:r>
      <w:r w:rsidR="00312C23" w:rsidRPr="002D34E8">
        <w:rPr>
          <w:rFonts w:cs="Times New Roman"/>
          <w:b/>
          <w:bCs/>
          <w:szCs w:val="24"/>
        </w:rPr>
        <w:t xml:space="preserve">) </w:t>
      </w:r>
      <w:r w:rsidR="00312C23" w:rsidRPr="002D34E8">
        <w:rPr>
          <w:rFonts w:cs="Times New Roman"/>
          <w:szCs w:val="24"/>
        </w:rPr>
        <w:t>seadust täiendatakse §-ga 45</w:t>
      </w:r>
      <w:r w:rsidR="00312C23" w:rsidRPr="002D34E8">
        <w:rPr>
          <w:rFonts w:cs="Times New Roman"/>
          <w:szCs w:val="24"/>
          <w:vertAlign w:val="superscript"/>
        </w:rPr>
        <w:t>1</w:t>
      </w:r>
      <w:r w:rsidR="00312C23" w:rsidRPr="002D34E8">
        <w:rPr>
          <w:rFonts w:cs="Times New Roman"/>
          <w:szCs w:val="24"/>
        </w:rPr>
        <w:t xml:space="preserve"> järgmises sõnastuses:</w:t>
      </w:r>
    </w:p>
    <w:p w14:paraId="53B61BBC" w14:textId="77777777" w:rsidR="00312C23" w:rsidRPr="002D34E8" w:rsidRDefault="00312C23" w:rsidP="00743FBC">
      <w:pPr>
        <w:spacing w:after="0" w:line="240" w:lineRule="auto"/>
        <w:jc w:val="both"/>
        <w:rPr>
          <w:rFonts w:cs="Times New Roman"/>
          <w:b/>
          <w:bCs/>
          <w:szCs w:val="24"/>
        </w:rPr>
      </w:pPr>
      <w:r w:rsidRPr="002D34E8">
        <w:rPr>
          <w:rFonts w:cs="Times New Roman"/>
          <w:szCs w:val="24"/>
        </w:rPr>
        <w:t>„</w:t>
      </w:r>
      <w:r w:rsidRPr="002D34E8">
        <w:rPr>
          <w:rFonts w:cs="Times New Roman"/>
          <w:b/>
          <w:bCs/>
          <w:szCs w:val="24"/>
        </w:rPr>
        <w:t>§ 45</w:t>
      </w:r>
      <w:r w:rsidRPr="002D34E8">
        <w:rPr>
          <w:rFonts w:cs="Times New Roman"/>
          <w:b/>
          <w:bCs/>
          <w:szCs w:val="24"/>
          <w:vertAlign w:val="superscript"/>
        </w:rPr>
        <w:t>1</w:t>
      </w:r>
      <w:r w:rsidRPr="002D34E8">
        <w:rPr>
          <w:rFonts w:cs="Times New Roman"/>
          <w:b/>
          <w:bCs/>
          <w:szCs w:val="24"/>
        </w:rPr>
        <w:t>. Krüptovarateenuse osutamine</w:t>
      </w:r>
    </w:p>
    <w:p w14:paraId="0C52D1FE" w14:textId="77777777" w:rsidR="00312C23" w:rsidRPr="002D34E8" w:rsidRDefault="00312C23" w:rsidP="00743FBC">
      <w:pPr>
        <w:spacing w:after="0" w:line="240" w:lineRule="auto"/>
        <w:jc w:val="both"/>
        <w:rPr>
          <w:rFonts w:cs="Times New Roman"/>
          <w:b/>
          <w:bCs/>
          <w:szCs w:val="24"/>
        </w:rPr>
      </w:pPr>
    </w:p>
    <w:p w14:paraId="03881F6A" w14:textId="1336AE95" w:rsidR="00AA5538" w:rsidRPr="002D34E8" w:rsidRDefault="00AA5538" w:rsidP="00743FBC">
      <w:pPr>
        <w:spacing w:after="0" w:line="240" w:lineRule="auto"/>
        <w:jc w:val="both"/>
        <w:rPr>
          <w:rFonts w:cs="Times New Roman"/>
          <w:szCs w:val="24"/>
          <w:shd w:val="clear" w:color="auto" w:fill="FFFFFF"/>
        </w:rPr>
      </w:pPr>
      <w:r w:rsidRPr="002D34E8">
        <w:rPr>
          <w:rFonts w:cs="Times New Roman"/>
          <w:szCs w:val="24"/>
        </w:rPr>
        <w:t>(1)</w:t>
      </w:r>
      <w:r w:rsidR="00402624" w:rsidRPr="002D34E8">
        <w:rPr>
          <w:rFonts w:cs="Times New Roman"/>
          <w:szCs w:val="24"/>
        </w:rPr>
        <w:t> </w:t>
      </w:r>
      <w:r w:rsidR="00312C23" w:rsidRPr="002D34E8">
        <w:rPr>
          <w:rFonts w:cs="Times New Roman"/>
          <w:szCs w:val="24"/>
        </w:rPr>
        <w:t xml:space="preserve">Investeerimisühingule, kes </w:t>
      </w:r>
      <w:r w:rsidR="004B575F" w:rsidRPr="002D34E8">
        <w:rPr>
          <w:rFonts w:cs="Times New Roman"/>
          <w:szCs w:val="24"/>
        </w:rPr>
        <w:t xml:space="preserve">soovib osutada või </w:t>
      </w:r>
      <w:r w:rsidR="00312C23" w:rsidRPr="002D34E8">
        <w:rPr>
          <w:rFonts w:cs="Times New Roman"/>
          <w:szCs w:val="24"/>
        </w:rPr>
        <w:t>osutab kooskõlas Euroopa P</w:t>
      </w:r>
      <w:r w:rsidR="00312C23" w:rsidRPr="002D34E8">
        <w:rPr>
          <w:rFonts w:cs="Times New Roman"/>
          <w:szCs w:val="24"/>
          <w:shd w:val="clear" w:color="auto" w:fill="FFFFFF"/>
        </w:rPr>
        <w:t>arlamendi ja nõukogu määruse (EL)</w:t>
      </w:r>
      <w:r w:rsidR="00AA7A2E" w:rsidRPr="002D34E8">
        <w:rPr>
          <w:rFonts w:cs="Times New Roman"/>
          <w:szCs w:val="24"/>
          <w:shd w:val="clear" w:color="auto" w:fill="FFFFFF"/>
        </w:rPr>
        <w:t> </w:t>
      </w:r>
      <w:r w:rsidR="00312C23" w:rsidRPr="002D34E8">
        <w:rPr>
          <w:rFonts w:cs="Times New Roman"/>
          <w:szCs w:val="24"/>
          <w:shd w:val="clear" w:color="auto" w:fill="FFFFFF"/>
        </w:rPr>
        <w:t>2023/</w:t>
      </w:r>
      <w:r w:rsidR="008B2386" w:rsidRPr="002D34E8">
        <w:rPr>
          <w:rFonts w:cs="Times New Roman"/>
          <w:szCs w:val="24"/>
          <w:shd w:val="clear" w:color="auto" w:fill="FFFFFF"/>
        </w:rPr>
        <w:t>1114</w:t>
      </w:r>
      <w:r w:rsidR="00BD0BF9" w:rsidRPr="002D34E8">
        <w:rPr>
          <w:rFonts w:cs="Times New Roman"/>
          <w:szCs w:val="24"/>
          <w:shd w:val="clear" w:color="auto" w:fill="FFFFFF"/>
        </w:rPr>
        <w:t>, mis käsitleb krüptovaraturge ning millega muudetakse määrusi (EL)</w:t>
      </w:r>
      <w:r w:rsidR="00402624" w:rsidRPr="002D34E8">
        <w:rPr>
          <w:rFonts w:cs="Times New Roman"/>
          <w:szCs w:val="24"/>
          <w:shd w:val="clear" w:color="auto" w:fill="FFFFFF"/>
        </w:rPr>
        <w:t> </w:t>
      </w:r>
      <w:r w:rsidR="00BD0BF9" w:rsidRPr="002D34E8">
        <w:rPr>
          <w:rFonts w:cs="Times New Roman"/>
          <w:szCs w:val="24"/>
          <w:shd w:val="clear" w:color="auto" w:fill="FFFFFF"/>
        </w:rPr>
        <w:t>nr 1093/2010 ja (EL)</w:t>
      </w:r>
      <w:r w:rsidR="007C6D26" w:rsidRPr="002D34E8">
        <w:rPr>
          <w:rFonts w:cs="Times New Roman"/>
          <w:szCs w:val="24"/>
          <w:shd w:val="clear" w:color="auto" w:fill="FFFFFF"/>
        </w:rPr>
        <w:t> </w:t>
      </w:r>
      <w:r w:rsidR="00BD0BF9" w:rsidRPr="002D34E8">
        <w:rPr>
          <w:rFonts w:cs="Times New Roman"/>
          <w:szCs w:val="24"/>
          <w:shd w:val="clear" w:color="auto" w:fill="FFFFFF"/>
        </w:rPr>
        <w:t>nr 1095/2010 ning direktiive 2013/36/EL ja (EL) 2019/1937 (ELT</w:t>
      </w:r>
      <w:r w:rsidR="008F4F8E" w:rsidRPr="002D34E8">
        <w:rPr>
          <w:rFonts w:cs="Times New Roman"/>
          <w:szCs w:val="24"/>
          <w:shd w:val="clear" w:color="auto" w:fill="FFFFFF"/>
        </w:rPr>
        <w:t> </w:t>
      </w:r>
      <w:r w:rsidR="00BD0BF9" w:rsidRPr="002D34E8">
        <w:rPr>
          <w:rFonts w:cs="Times New Roman"/>
          <w:szCs w:val="24"/>
          <w:shd w:val="clear" w:color="auto" w:fill="FFFFFF"/>
        </w:rPr>
        <w:t>L</w:t>
      </w:r>
      <w:r w:rsidR="008F4F8E" w:rsidRPr="002D34E8">
        <w:rPr>
          <w:rFonts w:cs="Times New Roman"/>
          <w:szCs w:val="24"/>
          <w:shd w:val="clear" w:color="auto" w:fill="FFFFFF"/>
        </w:rPr>
        <w:t> </w:t>
      </w:r>
      <w:r w:rsidR="00BD0BF9" w:rsidRPr="002D34E8">
        <w:rPr>
          <w:rFonts w:cs="Times New Roman"/>
          <w:szCs w:val="24"/>
        </w:rPr>
        <w:t>150,</w:t>
      </w:r>
      <w:r w:rsidR="008F4F8E" w:rsidRPr="002D34E8">
        <w:rPr>
          <w:rFonts w:cs="Times New Roman"/>
          <w:szCs w:val="24"/>
        </w:rPr>
        <w:t> </w:t>
      </w:r>
      <w:ins w:id="370" w:author="Iivika Sale" w:date="2024-01-18T16:20:00Z">
        <w:r w:rsidR="00E76624">
          <w:rPr>
            <w:rFonts w:cs="Times New Roman"/>
            <w:szCs w:val="24"/>
          </w:rPr>
          <w:t>0</w:t>
        </w:r>
      </w:ins>
      <w:r w:rsidR="00BD0BF9" w:rsidRPr="002D34E8">
        <w:rPr>
          <w:rFonts w:cs="Times New Roman"/>
          <w:szCs w:val="24"/>
        </w:rPr>
        <w:t>9.</w:t>
      </w:r>
      <w:ins w:id="371" w:author="Iivika Sale" w:date="2024-01-18T16:20:00Z">
        <w:r w:rsidR="00E76624">
          <w:rPr>
            <w:rFonts w:cs="Times New Roman"/>
            <w:szCs w:val="24"/>
          </w:rPr>
          <w:t>0</w:t>
        </w:r>
      </w:ins>
      <w:r w:rsidR="00BD0BF9" w:rsidRPr="002D34E8">
        <w:rPr>
          <w:rFonts w:cs="Times New Roman"/>
          <w:szCs w:val="24"/>
        </w:rPr>
        <w:t>6.2023,</w:t>
      </w:r>
      <w:r w:rsidR="008F4F8E" w:rsidRPr="002D34E8">
        <w:rPr>
          <w:rFonts w:cs="Times New Roman"/>
          <w:szCs w:val="24"/>
        </w:rPr>
        <w:t> </w:t>
      </w:r>
      <w:r w:rsidR="00BD0BF9" w:rsidRPr="002D34E8">
        <w:rPr>
          <w:rFonts w:cs="Times New Roman"/>
          <w:szCs w:val="24"/>
        </w:rPr>
        <w:t>lk 40–205</w:t>
      </w:r>
      <w:r w:rsidR="00BD0BF9" w:rsidRPr="002D34E8">
        <w:rPr>
          <w:rFonts w:cs="Times New Roman"/>
          <w:szCs w:val="24"/>
          <w:shd w:val="clear" w:color="auto" w:fill="FFFFFF"/>
        </w:rPr>
        <w:t>),</w:t>
      </w:r>
      <w:r w:rsidR="00312C23" w:rsidRPr="002D34E8">
        <w:rPr>
          <w:rFonts w:cs="Times New Roman"/>
          <w:szCs w:val="24"/>
        </w:rPr>
        <w:t xml:space="preserve"> artikli</w:t>
      </w:r>
      <w:r w:rsidR="00206725" w:rsidRPr="002D34E8">
        <w:rPr>
          <w:rFonts w:cs="Times New Roman"/>
          <w:szCs w:val="24"/>
        </w:rPr>
        <w:t> </w:t>
      </w:r>
      <w:r w:rsidR="00312C23" w:rsidRPr="002D34E8">
        <w:rPr>
          <w:rFonts w:cs="Times New Roman"/>
          <w:szCs w:val="24"/>
        </w:rPr>
        <w:t>60 lõikega</w:t>
      </w:r>
      <w:r w:rsidR="00206725" w:rsidRPr="002D34E8">
        <w:rPr>
          <w:rFonts w:cs="Times New Roman"/>
          <w:szCs w:val="24"/>
        </w:rPr>
        <w:t> </w:t>
      </w:r>
      <w:r w:rsidR="00312C23" w:rsidRPr="002D34E8">
        <w:rPr>
          <w:rFonts w:cs="Times New Roman"/>
          <w:szCs w:val="24"/>
        </w:rPr>
        <w:t>3 investeerimisteenusega samaväärset krüptovarateenust, kohaldatakse</w:t>
      </w:r>
      <w:r w:rsidR="00D672C5" w:rsidRPr="002D34E8">
        <w:rPr>
          <w:rFonts w:cs="Times New Roman"/>
          <w:szCs w:val="24"/>
        </w:rPr>
        <w:t xml:space="preserve"> lisaks käesolevas seaduses sätestatule</w:t>
      </w:r>
      <w:r w:rsidR="00BD0BF9" w:rsidRPr="002D34E8">
        <w:rPr>
          <w:rFonts w:cs="Times New Roman"/>
          <w:szCs w:val="24"/>
        </w:rPr>
        <w:t xml:space="preserve"> </w:t>
      </w:r>
      <w:r w:rsidR="00312C23" w:rsidRPr="002D34E8">
        <w:rPr>
          <w:rFonts w:cs="Times New Roman"/>
          <w:szCs w:val="24"/>
        </w:rPr>
        <w:t>nimetatud määruses</w:t>
      </w:r>
      <w:r w:rsidR="00312C23" w:rsidRPr="002D34E8">
        <w:rPr>
          <w:rFonts w:cs="Times New Roman"/>
          <w:szCs w:val="24"/>
          <w:shd w:val="clear" w:color="auto" w:fill="FFFFFF"/>
        </w:rPr>
        <w:t xml:space="preserve"> </w:t>
      </w:r>
      <w:r w:rsidR="00F662AA" w:rsidRPr="002D34E8">
        <w:rPr>
          <w:rFonts w:cs="Times New Roman"/>
          <w:szCs w:val="24"/>
          <w:shd w:val="clear" w:color="auto" w:fill="FFFFFF"/>
        </w:rPr>
        <w:t xml:space="preserve">ja krüptovaraturu seaduses </w:t>
      </w:r>
      <w:r w:rsidR="00BE1A28" w:rsidRPr="002D34E8">
        <w:rPr>
          <w:rFonts w:cs="Times New Roman"/>
          <w:szCs w:val="24"/>
          <w:shd w:val="clear" w:color="auto" w:fill="FFFFFF"/>
        </w:rPr>
        <w:t>sätestatut</w:t>
      </w:r>
      <w:r w:rsidR="00312C23" w:rsidRPr="002D34E8">
        <w:rPr>
          <w:rFonts w:cs="Times New Roman"/>
          <w:szCs w:val="24"/>
          <w:shd w:val="clear" w:color="auto" w:fill="FFFFFF"/>
        </w:rPr>
        <w:t>.</w:t>
      </w:r>
    </w:p>
    <w:p w14:paraId="5286A14E" w14:textId="77777777" w:rsidR="00AA5538" w:rsidRPr="002D34E8" w:rsidRDefault="00AA5538" w:rsidP="00743FBC">
      <w:pPr>
        <w:spacing w:after="0" w:line="240" w:lineRule="auto"/>
        <w:jc w:val="both"/>
        <w:rPr>
          <w:rFonts w:cs="Times New Roman"/>
          <w:szCs w:val="24"/>
          <w:shd w:val="clear" w:color="auto" w:fill="FFFFFF"/>
        </w:rPr>
      </w:pPr>
    </w:p>
    <w:p w14:paraId="604EB6D1" w14:textId="35766887" w:rsidR="00312C23" w:rsidRPr="002D34E8" w:rsidRDefault="00AA5538" w:rsidP="00743FBC">
      <w:pPr>
        <w:spacing w:after="0"/>
        <w:jc w:val="both"/>
        <w:rPr>
          <w:rFonts w:cs="Times New Roman"/>
          <w:szCs w:val="24"/>
          <w:shd w:val="clear" w:color="auto" w:fill="FFFFFF"/>
        </w:rPr>
      </w:pPr>
      <w:r w:rsidRPr="002D34E8">
        <w:t>(2)</w:t>
      </w:r>
      <w:r w:rsidR="00C36F02" w:rsidRPr="002D34E8">
        <w:t> </w:t>
      </w:r>
      <w:r w:rsidR="001831B2" w:rsidRPr="002D34E8">
        <w:t>Kui käesolevas seaduses ja krüptovaraturu seaduses on sätestatud nõuded sama tegevuse suhtes, kohaldatakse investeerimisühingule nõudeid, mis on detailsemad või rangemad.“;</w:t>
      </w:r>
    </w:p>
    <w:p w14:paraId="46C85CF2" w14:textId="77777777" w:rsidR="00312C23" w:rsidRPr="002D34E8" w:rsidRDefault="00312C23" w:rsidP="00743FBC">
      <w:pPr>
        <w:spacing w:after="0" w:line="240" w:lineRule="auto"/>
        <w:jc w:val="both"/>
        <w:rPr>
          <w:rFonts w:cs="Times New Roman"/>
          <w:szCs w:val="24"/>
          <w:shd w:val="clear" w:color="auto" w:fill="FFFFFF"/>
        </w:rPr>
      </w:pPr>
    </w:p>
    <w:p w14:paraId="0FA294C5" w14:textId="04987968" w:rsidR="00312C23" w:rsidRPr="002D34E8" w:rsidRDefault="00B41B41" w:rsidP="00743FBC">
      <w:pPr>
        <w:spacing w:after="0" w:line="240" w:lineRule="auto"/>
        <w:jc w:val="both"/>
        <w:rPr>
          <w:rFonts w:cs="Times New Roman"/>
          <w:szCs w:val="24"/>
        </w:rPr>
      </w:pPr>
      <w:r w:rsidRPr="002D34E8">
        <w:rPr>
          <w:rFonts w:cs="Times New Roman"/>
          <w:b/>
          <w:bCs/>
          <w:szCs w:val="24"/>
        </w:rPr>
        <w:t>4</w:t>
      </w:r>
      <w:r w:rsidR="00312C23" w:rsidRPr="002D34E8">
        <w:rPr>
          <w:rFonts w:cs="Times New Roman"/>
          <w:b/>
          <w:bCs/>
          <w:szCs w:val="24"/>
        </w:rPr>
        <w:t xml:space="preserve">) </w:t>
      </w:r>
      <w:r w:rsidR="00312C23" w:rsidRPr="002D34E8">
        <w:rPr>
          <w:rFonts w:cs="Times New Roman"/>
          <w:szCs w:val="24"/>
        </w:rPr>
        <w:t xml:space="preserve">paragrahvi 120 täiendatakse </w:t>
      </w:r>
      <w:r w:rsidR="007B0FF1" w:rsidRPr="002D34E8">
        <w:rPr>
          <w:rFonts w:cs="Times New Roman"/>
          <w:szCs w:val="24"/>
        </w:rPr>
        <w:t>lõigetega</w:t>
      </w:r>
      <w:r w:rsidR="00206725" w:rsidRPr="002D34E8">
        <w:rPr>
          <w:rFonts w:cs="Times New Roman"/>
          <w:szCs w:val="24"/>
        </w:rPr>
        <w:t> </w:t>
      </w:r>
      <w:r w:rsidR="00312C23" w:rsidRPr="002D34E8">
        <w:rPr>
          <w:rFonts w:cs="Times New Roman"/>
          <w:szCs w:val="24"/>
        </w:rPr>
        <w:t>6</w:t>
      </w:r>
      <w:r w:rsidR="007B0FF1" w:rsidRPr="002D34E8">
        <w:rPr>
          <w:rFonts w:cs="Times New Roman"/>
          <w:szCs w:val="24"/>
        </w:rPr>
        <w:t xml:space="preserve"> ja 7</w:t>
      </w:r>
      <w:r w:rsidR="00312C23" w:rsidRPr="002D34E8">
        <w:rPr>
          <w:rFonts w:cs="Times New Roman"/>
          <w:szCs w:val="24"/>
        </w:rPr>
        <w:t xml:space="preserve"> järgmises sõnastuses:</w:t>
      </w:r>
    </w:p>
    <w:p w14:paraId="4FBF0065" w14:textId="402B9F20" w:rsidR="007B0FF1" w:rsidRPr="002D34E8" w:rsidRDefault="00312C23" w:rsidP="00743FBC">
      <w:pPr>
        <w:spacing w:after="0" w:line="240" w:lineRule="auto"/>
        <w:jc w:val="both"/>
        <w:rPr>
          <w:rFonts w:cs="Times New Roman"/>
          <w:szCs w:val="24"/>
          <w:shd w:val="clear" w:color="auto" w:fill="FFFFFF"/>
        </w:rPr>
      </w:pPr>
      <w:r w:rsidRPr="002D34E8">
        <w:rPr>
          <w:rFonts w:cs="Times New Roman"/>
          <w:szCs w:val="24"/>
        </w:rPr>
        <w:t>„(6)</w:t>
      </w:r>
      <w:r w:rsidR="00A224F9" w:rsidRPr="002D34E8">
        <w:rPr>
          <w:rFonts w:cs="Times New Roman"/>
          <w:szCs w:val="24"/>
        </w:rPr>
        <w:t> </w:t>
      </w:r>
      <w:r w:rsidRPr="002D34E8">
        <w:rPr>
          <w:rFonts w:cs="Times New Roman"/>
          <w:szCs w:val="24"/>
        </w:rPr>
        <w:t>Käesoleva paragrahvi alusel tegevusloa saanud korraldaja võib kooskõlas Euroopa P</w:t>
      </w:r>
      <w:r w:rsidRPr="002D34E8">
        <w:rPr>
          <w:rFonts w:cs="Times New Roman"/>
          <w:szCs w:val="24"/>
          <w:shd w:val="clear" w:color="auto" w:fill="FFFFFF"/>
        </w:rPr>
        <w:t>arlamendi ja nõukogu määruse (EL)</w:t>
      </w:r>
      <w:r w:rsidR="00BD0BF9" w:rsidRPr="002D34E8">
        <w:rPr>
          <w:rFonts w:cs="Times New Roman"/>
          <w:szCs w:val="24"/>
          <w:shd w:val="clear" w:color="auto" w:fill="FFFFFF"/>
        </w:rPr>
        <w:t xml:space="preserve"> </w:t>
      </w:r>
      <w:r w:rsidR="004B32C4" w:rsidRPr="002D34E8">
        <w:rPr>
          <w:rFonts w:cs="Times New Roman"/>
          <w:szCs w:val="24"/>
          <w:shd w:val="clear" w:color="auto" w:fill="FFFFFF"/>
        </w:rPr>
        <w:t>2023/1114</w:t>
      </w:r>
      <w:r w:rsidR="004B32C4" w:rsidRPr="002D34E8">
        <w:rPr>
          <w:rFonts w:cs="Times New Roman"/>
          <w:szCs w:val="24"/>
        </w:rPr>
        <w:t xml:space="preserve"> </w:t>
      </w:r>
      <w:r w:rsidRPr="002D34E8">
        <w:rPr>
          <w:rFonts w:cs="Times New Roman"/>
          <w:szCs w:val="24"/>
          <w:shd w:val="clear" w:color="auto" w:fill="FFFFFF"/>
        </w:rPr>
        <w:t>artikli</w:t>
      </w:r>
      <w:r w:rsidR="00C14B83" w:rsidRPr="002D34E8">
        <w:rPr>
          <w:rFonts w:cs="Times New Roman"/>
          <w:szCs w:val="24"/>
          <w:shd w:val="clear" w:color="auto" w:fill="FFFFFF"/>
        </w:rPr>
        <w:t> </w:t>
      </w:r>
      <w:r w:rsidRPr="002D34E8">
        <w:rPr>
          <w:rFonts w:cs="Times New Roman"/>
          <w:szCs w:val="24"/>
          <w:shd w:val="clear" w:color="auto" w:fill="FFFFFF"/>
        </w:rPr>
        <w:t>60 lõikega</w:t>
      </w:r>
      <w:r w:rsidR="00C14B83" w:rsidRPr="002D34E8">
        <w:rPr>
          <w:rFonts w:cs="Times New Roman"/>
          <w:szCs w:val="24"/>
          <w:shd w:val="clear" w:color="auto" w:fill="FFFFFF"/>
        </w:rPr>
        <w:t> </w:t>
      </w:r>
      <w:r w:rsidRPr="002D34E8">
        <w:rPr>
          <w:rFonts w:cs="Times New Roman"/>
          <w:szCs w:val="24"/>
          <w:shd w:val="clear" w:color="auto" w:fill="FFFFFF"/>
        </w:rPr>
        <w:t xml:space="preserve">6 </w:t>
      </w:r>
      <w:r w:rsidRPr="002D34E8">
        <w:rPr>
          <w:rFonts w:cs="Times New Roman"/>
          <w:szCs w:val="24"/>
        </w:rPr>
        <w:t xml:space="preserve">korraldada </w:t>
      </w:r>
      <w:r w:rsidRPr="002D34E8">
        <w:rPr>
          <w:rFonts w:cs="Times New Roman"/>
          <w:szCs w:val="24"/>
          <w:shd w:val="clear" w:color="auto" w:fill="FFFFFF"/>
        </w:rPr>
        <w:t>artikli</w:t>
      </w:r>
      <w:r w:rsidR="002B0234" w:rsidRPr="002D34E8">
        <w:rPr>
          <w:rFonts w:cs="Times New Roman"/>
          <w:szCs w:val="24"/>
          <w:shd w:val="clear" w:color="auto" w:fill="FFFFFF"/>
        </w:rPr>
        <w:t> </w:t>
      </w:r>
      <w:r w:rsidRPr="002D34E8">
        <w:rPr>
          <w:rFonts w:cs="Times New Roman"/>
          <w:szCs w:val="24"/>
          <w:shd w:val="clear" w:color="auto" w:fill="FFFFFF"/>
        </w:rPr>
        <w:t xml:space="preserve">3 </w:t>
      </w:r>
      <w:r w:rsidR="00C12DE6" w:rsidRPr="002D34E8">
        <w:rPr>
          <w:rFonts w:cs="Times New Roman"/>
          <w:szCs w:val="24"/>
          <w:shd w:val="clear" w:color="auto" w:fill="FFFFFF"/>
        </w:rPr>
        <w:t>lõike</w:t>
      </w:r>
      <w:r w:rsidR="007A429A" w:rsidRPr="002D34E8">
        <w:rPr>
          <w:rFonts w:cs="Times New Roman"/>
          <w:szCs w:val="24"/>
          <w:shd w:val="clear" w:color="auto" w:fill="FFFFFF"/>
        </w:rPr>
        <w:t> </w:t>
      </w:r>
      <w:r w:rsidR="00C12DE6" w:rsidRPr="002D34E8">
        <w:rPr>
          <w:rFonts w:cs="Times New Roman"/>
          <w:szCs w:val="24"/>
          <w:shd w:val="clear" w:color="auto" w:fill="FFFFFF"/>
        </w:rPr>
        <w:t xml:space="preserve">1 </w:t>
      </w:r>
      <w:r w:rsidRPr="002D34E8">
        <w:rPr>
          <w:rFonts w:cs="Times New Roman"/>
          <w:szCs w:val="24"/>
          <w:shd w:val="clear" w:color="auto" w:fill="FFFFFF"/>
        </w:rPr>
        <w:t>punkti</w:t>
      </w:r>
      <w:r w:rsidR="00C14B83" w:rsidRPr="002D34E8">
        <w:rPr>
          <w:rFonts w:cs="Times New Roman"/>
          <w:szCs w:val="24"/>
          <w:shd w:val="clear" w:color="auto" w:fill="FFFFFF"/>
        </w:rPr>
        <w:t> </w:t>
      </w:r>
      <w:r w:rsidR="00C12DE6" w:rsidRPr="002D34E8">
        <w:rPr>
          <w:rFonts w:cs="Times New Roman"/>
          <w:szCs w:val="24"/>
          <w:shd w:val="clear" w:color="auto" w:fill="FFFFFF"/>
        </w:rPr>
        <w:t>16 ala</w:t>
      </w:r>
      <w:del w:id="372" w:author="Iivika Sale" w:date="2024-01-18T16:04:00Z">
        <w:r w:rsidR="00C12DE6" w:rsidRPr="002D34E8" w:rsidDel="00691F85">
          <w:rPr>
            <w:rFonts w:cs="Times New Roman"/>
            <w:szCs w:val="24"/>
            <w:shd w:val="clear" w:color="auto" w:fill="FFFFFF"/>
          </w:rPr>
          <w:delText>m</w:delText>
        </w:r>
      </w:del>
      <w:r w:rsidR="00C12DE6" w:rsidRPr="002D34E8">
        <w:rPr>
          <w:rFonts w:cs="Times New Roman"/>
          <w:szCs w:val="24"/>
          <w:shd w:val="clear" w:color="auto" w:fill="FFFFFF"/>
        </w:rPr>
        <w:t>punktis</w:t>
      </w:r>
      <w:r w:rsidR="00C14B83" w:rsidRPr="002D34E8">
        <w:rPr>
          <w:rFonts w:cs="Times New Roman"/>
          <w:szCs w:val="24"/>
          <w:shd w:val="clear" w:color="auto" w:fill="FFFFFF"/>
        </w:rPr>
        <w:t> </w:t>
      </w:r>
      <w:r w:rsidR="00C12DE6" w:rsidRPr="002D34E8">
        <w:rPr>
          <w:rFonts w:cs="Times New Roman"/>
          <w:szCs w:val="24"/>
          <w:shd w:val="clear" w:color="auto" w:fill="FFFFFF"/>
        </w:rPr>
        <w:t>b</w:t>
      </w:r>
      <w:r w:rsidRPr="002D34E8">
        <w:rPr>
          <w:rFonts w:cs="Times New Roman"/>
          <w:szCs w:val="24"/>
          <w:shd w:val="clear" w:color="auto" w:fill="FFFFFF"/>
        </w:rPr>
        <w:t xml:space="preserve"> sätestatud krüptovaraga kauplemise platvormi, järgides nimetatud määruses </w:t>
      </w:r>
      <w:r w:rsidR="00F662AA" w:rsidRPr="002D34E8">
        <w:rPr>
          <w:rFonts w:cs="Times New Roman"/>
          <w:szCs w:val="24"/>
          <w:shd w:val="clear" w:color="auto" w:fill="FFFFFF"/>
        </w:rPr>
        <w:t xml:space="preserve">ja krüptovaraturu seaduses </w:t>
      </w:r>
      <w:r w:rsidR="00BE1A28" w:rsidRPr="002D34E8">
        <w:rPr>
          <w:rFonts w:cs="Times New Roman"/>
          <w:szCs w:val="24"/>
          <w:shd w:val="clear" w:color="auto" w:fill="FFFFFF"/>
        </w:rPr>
        <w:t>sätestatut</w:t>
      </w:r>
      <w:r w:rsidRPr="002D34E8">
        <w:rPr>
          <w:rFonts w:cs="Times New Roman"/>
          <w:szCs w:val="24"/>
          <w:shd w:val="clear" w:color="auto" w:fill="FFFFFF"/>
        </w:rPr>
        <w:t>.</w:t>
      </w:r>
    </w:p>
    <w:p w14:paraId="3C396130" w14:textId="77777777" w:rsidR="007B0FF1" w:rsidRPr="002D34E8" w:rsidRDefault="007B0FF1" w:rsidP="00743FBC">
      <w:pPr>
        <w:spacing w:after="0" w:line="240" w:lineRule="auto"/>
        <w:jc w:val="both"/>
        <w:rPr>
          <w:rFonts w:cs="Times New Roman"/>
          <w:szCs w:val="24"/>
          <w:shd w:val="clear" w:color="auto" w:fill="FFFFFF"/>
        </w:rPr>
      </w:pPr>
    </w:p>
    <w:p w14:paraId="0A8C5608" w14:textId="2073E048" w:rsidR="00877003" w:rsidRPr="002D34E8" w:rsidRDefault="007B0FF1" w:rsidP="00743FBC">
      <w:pPr>
        <w:spacing w:after="0" w:line="240" w:lineRule="auto"/>
        <w:jc w:val="both"/>
        <w:rPr>
          <w:rFonts w:cs="Times New Roman"/>
          <w:szCs w:val="24"/>
          <w:shd w:val="clear" w:color="auto" w:fill="FFFFFF"/>
        </w:rPr>
      </w:pPr>
      <w:r w:rsidRPr="002D34E8">
        <w:rPr>
          <w:rFonts w:cs="Times New Roman"/>
          <w:szCs w:val="24"/>
          <w:shd w:val="clear" w:color="auto" w:fill="FFFFFF"/>
        </w:rPr>
        <w:t>(7)</w:t>
      </w:r>
      <w:bookmarkStart w:id="373" w:name="_Hlk152163086"/>
      <w:r w:rsidR="00B57C26" w:rsidRPr="002D34E8">
        <w:rPr>
          <w:rFonts w:cs="Times New Roman"/>
          <w:szCs w:val="24"/>
          <w:shd w:val="clear" w:color="auto" w:fill="FFFFFF"/>
        </w:rPr>
        <w:t> </w:t>
      </w:r>
      <w:r w:rsidRPr="002D34E8">
        <w:t xml:space="preserve">Kui </w:t>
      </w:r>
      <w:r w:rsidR="00A37F87" w:rsidRPr="002D34E8">
        <w:t>käesolevas seaduses ja krüptovaraturu seaduses</w:t>
      </w:r>
      <w:r w:rsidRPr="002D34E8">
        <w:t xml:space="preserve"> </w:t>
      </w:r>
      <w:r w:rsidR="00A37F87" w:rsidRPr="002D34E8">
        <w:t>on sätestatud</w:t>
      </w:r>
      <w:r w:rsidR="009A640C" w:rsidRPr="002D34E8">
        <w:t xml:space="preserve"> </w:t>
      </w:r>
      <w:r w:rsidR="001831B2" w:rsidRPr="002D34E8">
        <w:t>nõuded</w:t>
      </w:r>
      <w:r w:rsidR="009A640C" w:rsidRPr="002D34E8">
        <w:t xml:space="preserve"> sama tegevuse suhtes</w:t>
      </w:r>
      <w:r w:rsidR="00A37F87" w:rsidRPr="002D34E8">
        <w:t>, kohaldatakse korraldajale nõudeid, mis on detailsemad või rangemad</w:t>
      </w:r>
      <w:bookmarkEnd w:id="373"/>
      <w:r w:rsidR="00A37F87" w:rsidRPr="002D34E8">
        <w:t>.</w:t>
      </w:r>
      <w:r w:rsidR="001831B2" w:rsidRPr="002D34E8">
        <w:t>“;</w:t>
      </w:r>
    </w:p>
    <w:p w14:paraId="3C1539B5" w14:textId="77777777" w:rsidR="007D5986" w:rsidRPr="002D34E8" w:rsidRDefault="007D5986" w:rsidP="00743FBC">
      <w:pPr>
        <w:spacing w:after="0" w:line="240" w:lineRule="auto"/>
        <w:jc w:val="both"/>
        <w:rPr>
          <w:rFonts w:cs="Times New Roman"/>
          <w:b/>
          <w:bCs/>
          <w:szCs w:val="24"/>
          <w:shd w:val="clear" w:color="auto" w:fill="FFFFFF"/>
        </w:rPr>
      </w:pPr>
    </w:p>
    <w:p w14:paraId="53A6D655" w14:textId="2BB55E2C" w:rsidR="00877003" w:rsidRPr="002D34E8" w:rsidRDefault="00877003" w:rsidP="00743FBC">
      <w:pPr>
        <w:spacing w:after="0" w:line="240" w:lineRule="auto"/>
        <w:jc w:val="both"/>
        <w:rPr>
          <w:rFonts w:eastAsia="Times New Roman" w:cs="Times New Roman"/>
          <w:szCs w:val="24"/>
        </w:rPr>
      </w:pPr>
      <w:r w:rsidRPr="002D34E8">
        <w:rPr>
          <w:rFonts w:cs="Times New Roman"/>
          <w:b/>
          <w:bCs/>
          <w:szCs w:val="24"/>
          <w:shd w:val="clear" w:color="auto" w:fill="FFFFFF"/>
        </w:rPr>
        <w:t xml:space="preserve">5) </w:t>
      </w:r>
      <w:r w:rsidRPr="002D34E8">
        <w:rPr>
          <w:rFonts w:eastAsia="Times New Roman" w:cs="Times New Roman"/>
          <w:szCs w:val="24"/>
        </w:rPr>
        <w:t>paragrahvi</w:t>
      </w:r>
      <w:r w:rsidR="00AC4516" w:rsidRPr="002D34E8">
        <w:rPr>
          <w:rFonts w:eastAsia="Times New Roman" w:cs="Times New Roman"/>
          <w:szCs w:val="24"/>
        </w:rPr>
        <w:t> </w:t>
      </w:r>
      <w:r w:rsidRPr="002D34E8">
        <w:rPr>
          <w:rFonts w:eastAsia="Times New Roman" w:cs="Times New Roman"/>
          <w:szCs w:val="24"/>
        </w:rPr>
        <w:t>230 lõiget</w:t>
      </w:r>
      <w:r w:rsidR="00AC4516" w:rsidRPr="002D34E8">
        <w:rPr>
          <w:rFonts w:eastAsia="Times New Roman" w:cs="Times New Roman"/>
          <w:szCs w:val="24"/>
        </w:rPr>
        <w:t> </w:t>
      </w:r>
      <w:r w:rsidRPr="002D34E8">
        <w:rPr>
          <w:rFonts w:eastAsia="Times New Roman" w:cs="Times New Roman"/>
          <w:szCs w:val="24"/>
        </w:rPr>
        <w:t>1 täiendatakse punktiga</w:t>
      </w:r>
      <w:r w:rsidR="00A87E79" w:rsidRPr="002D34E8">
        <w:rPr>
          <w:rFonts w:eastAsia="Times New Roman" w:cs="Times New Roman"/>
          <w:szCs w:val="24"/>
        </w:rPr>
        <w:t> </w:t>
      </w:r>
      <w:r w:rsidRPr="002D34E8">
        <w:rPr>
          <w:rFonts w:eastAsia="Times New Roman" w:cs="Times New Roman"/>
          <w:szCs w:val="24"/>
        </w:rPr>
        <w:t>16 järgmises sõnastuses:</w:t>
      </w:r>
    </w:p>
    <w:p w14:paraId="427961FB" w14:textId="179BF5C2" w:rsidR="00877003" w:rsidRPr="002D34E8" w:rsidRDefault="00877003" w:rsidP="00743FBC">
      <w:pPr>
        <w:spacing w:after="0" w:line="240" w:lineRule="auto"/>
        <w:jc w:val="both"/>
        <w:rPr>
          <w:rFonts w:eastAsia="Times New Roman" w:cs="Times New Roman"/>
          <w:szCs w:val="24"/>
        </w:rPr>
      </w:pPr>
      <w:r w:rsidRPr="002D34E8">
        <w:rPr>
          <w:rFonts w:eastAsia="Times New Roman" w:cs="Times New Roman"/>
          <w:szCs w:val="24"/>
        </w:rPr>
        <w:t>„16)</w:t>
      </w:r>
      <w:r w:rsidR="00B57C26" w:rsidRPr="002D34E8">
        <w:rPr>
          <w:rFonts w:eastAsia="Times New Roman" w:cs="Times New Roman"/>
          <w:szCs w:val="24"/>
        </w:rPr>
        <w:t> </w:t>
      </w:r>
      <w:r w:rsidRPr="002D34E8">
        <w:rPr>
          <w:rFonts w:eastAsia="Times New Roman" w:cs="Times New Roman"/>
          <w:szCs w:val="24"/>
        </w:rPr>
        <w:t xml:space="preserve">Euroopa Parlamendi ja nõukogu määrus </w:t>
      </w:r>
      <w:r w:rsidRPr="002D34E8">
        <w:rPr>
          <w:rFonts w:cs="Times New Roman"/>
          <w:szCs w:val="24"/>
          <w:shd w:val="clear" w:color="auto" w:fill="FFFFFF"/>
        </w:rPr>
        <w:t>(EL) 2023/1114</w:t>
      </w:r>
      <w:r w:rsidRPr="002D34E8">
        <w:rPr>
          <w:rFonts w:eastAsia="Times New Roman" w:cs="Times New Roman"/>
          <w:szCs w:val="24"/>
        </w:rPr>
        <w:t>.“.</w:t>
      </w:r>
    </w:p>
    <w:p w14:paraId="3F2C14AB" w14:textId="77777777" w:rsidR="00A76F7D" w:rsidRPr="002D34E8" w:rsidRDefault="00A76F7D" w:rsidP="00743FBC">
      <w:pPr>
        <w:spacing w:after="0" w:line="240" w:lineRule="auto"/>
        <w:jc w:val="both"/>
        <w:rPr>
          <w:rFonts w:cs="Times New Roman"/>
          <w:szCs w:val="24"/>
        </w:rPr>
      </w:pPr>
    </w:p>
    <w:p w14:paraId="3ADAF1AD" w14:textId="3E3CD7B5" w:rsidR="008B20EF" w:rsidRPr="002D34E8" w:rsidRDefault="008B20EF" w:rsidP="00743FBC">
      <w:pPr>
        <w:pStyle w:val="Pealkiri1"/>
        <w:spacing w:before="0" w:line="240" w:lineRule="auto"/>
        <w:rPr>
          <w:rFonts w:cs="Times New Roman"/>
          <w:sz w:val="24"/>
          <w:szCs w:val="24"/>
        </w:rPr>
      </w:pPr>
      <w:bookmarkStart w:id="374" w:name="_Hlk134690712"/>
      <w:r w:rsidRPr="002D34E8">
        <w:rPr>
          <w:rFonts w:cs="Times New Roman"/>
          <w:sz w:val="24"/>
          <w:szCs w:val="24"/>
        </w:rPr>
        <w:t xml:space="preserve">3. </w:t>
      </w:r>
      <w:bookmarkStart w:id="375" w:name="_Toc48637219"/>
      <w:r w:rsidRPr="002D34E8">
        <w:rPr>
          <w:rFonts w:cs="Times New Roman"/>
          <w:sz w:val="24"/>
          <w:szCs w:val="24"/>
        </w:rPr>
        <w:t>jagu</w:t>
      </w:r>
      <w:bookmarkStart w:id="376" w:name="_Toc48637220"/>
      <w:bookmarkEnd w:id="375"/>
    </w:p>
    <w:p w14:paraId="7C764DEA" w14:textId="77777777" w:rsidR="008B20EF" w:rsidRPr="002D34E8" w:rsidRDefault="008B20EF" w:rsidP="00743FBC">
      <w:pPr>
        <w:pStyle w:val="Pealkiri1"/>
        <w:spacing w:before="0" w:line="240" w:lineRule="auto"/>
        <w:rPr>
          <w:rFonts w:cs="Times New Roman"/>
          <w:sz w:val="24"/>
          <w:szCs w:val="24"/>
        </w:rPr>
      </w:pPr>
      <w:r w:rsidRPr="002D34E8">
        <w:rPr>
          <w:rFonts w:cs="Times New Roman"/>
          <w:sz w:val="24"/>
          <w:szCs w:val="24"/>
        </w:rPr>
        <w:t>Seaduse jõustumine</w:t>
      </w:r>
      <w:bookmarkStart w:id="377" w:name="jg3"/>
      <w:bookmarkEnd w:id="376"/>
      <w:bookmarkEnd w:id="377"/>
    </w:p>
    <w:p w14:paraId="0B65D67E" w14:textId="77777777" w:rsidR="008A478B" w:rsidRPr="002D34E8" w:rsidRDefault="008A478B" w:rsidP="00743FBC">
      <w:pPr>
        <w:spacing w:after="0" w:line="240" w:lineRule="auto"/>
        <w:rPr>
          <w:rFonts w:cs="Times New Roman"/>
          <w:b/>
          <w:bCs/>
          <w:szCs w:val="24"/>
        </w:rPr>
      </w:pPr>
      <w:bookmarkStart w:id="378" w:name="_Hlk134690721"/>
      <w:bookmarkEnd w:id="374"/>
    </w:p>
    <w:p w14:paraId="1FA7588F" w14:textId="0FB6DBFB" w:rsidR="008B20EF" w:rsidRPr="002D34E8" w:rsidRDefault="008B20EF" w:rsidP="00743FBC">
      <w:pPr>
        <w:spacing w:after="0" w:line="240" w:lineRule="auto"/>
        <w:rPr>
          <w:rFonts w:cs="Times New Roman"/>
          <w:b/>
          <w:bCs/>
          <w:szCs w:val="24"/>
        </w:rPr>
      </w:pPr>
      <w:commentRangeStart w:id="379"/>
      <w:r w:rsidRPr="002D34E8">
        <w:rPr>
          <w:rFonts w:cs="Times New Roman"/>
          <w:b/>
          <w:bCs/>
          <w:szCs w:val="24"/>
        </w:rPr>
        <w:t xml:space="preserve">§ </w:t>
      </w:r>
      <w:r w:rsidR="00577751" w:rsidRPr="002D34E8">
        <w:rPr>
          <w:rFonts w:cs="Times New Roman"/>
          <w:b/>
          <w:bCs/>
          <w:szCs w:val="24"/>
        </w:rPr>
        <w:t>6</w:t>
      </w:r>
      <w:r w:rsidR="00CE562A" w:rsidRPr="002D34E8">
        <w:rPr>
          <w:rFonts w:cs="Times New Roman"/>
          <w:b/>
          <w:bCs/>
          <w:szCs w:val="24"/>
        </w:rPr>
        <w:t>0</w:t>
      </w:r>
      <w:r w:rsidRPr="002D34E8">
        <w:rPr>
          <w:rFonts w:cs="Times New Roman"/>
          <w:b/>
          <w:bCs/>
          <w:szCs w:val="24"/>
        </w:rPr>
        <w:t>. </w:t>
      </w:r>
      <w:commentRangeEnd w:id="379"/>
      <w:r w:rsidR="009D24F9">
        <w:rPr>
          <w:rStyle w:val="Kommentaariviide"/>
        </w:rPr>
        <w:commentReference w:id="379"/>
      </w:r>
      <w:r w:rsidRPr="002D34E8">
        <w:rPr>
          <w:rFonts w:cs="Times New Roman"/>
          <w:b/>
          <w:bCs/>
          <w:szCs w:val="24"/>
        </w:rPr>
        <w:t>Seaduse jõustumine</w:t>
      </w:r>
    </w:p>
    <w:bookmarkEnd w:id="378"/>
    <w:p w14:paraId="5FFAC3E2" w14:textId="3239A220" w:rsidR="00C42200" w:rsidRPr="002D34E8" w:rsidRDefault="00C42200" w:rsidP="00743FBC">
      <w:pPr>
        <w:spacing w:after="0" w:line="240" w:lineRule="auto"/>
        <w:rPr>
          <w:rFonts w:cs="Times New Roman"/>
          <w:b/>
          <w:bCs/>
          <w:szCs w:val="24"/>
        </w:rPr>
      </w:pPr>
    </w:p>
    <w:p w14:paraId="07E69BBB" w14:textId="68D41CA4" w:rsidR="00577751" w:rsidRPr="002D34E8" w:rsidRDefault="00577751" w:rsidP="00743FBC">
      <w:pPr>
        <w:pStyle w:val="Loendilik"/>
        <w:tabs>
          <w:tab w:val="left" w:pos="426"/>
        </w:tabs>
        <w:spacing w:after="0" w:line="240" w:lineRule="auto"/>
        <w:ind w:left="0"/>
        <w:jc w:val="both"/>
        <w:rPr>
          <w:rFonts w:cs="Times New Roman"/>
          <w:szCs w:val="24"/>
        </w:rPr>
      </w:pPr>
      <w:r w:rsidRPr="002D34E8">
        <w:rPr>
          <w:rFonts w:cs="Times New Roman"/>
          <w:szCs w:val="24"/>
        </w:rPr>
        <w:t>(1) Käesoleva seaduse § 5</w:t>
      </w:r>
      <w:r w:rsidR="00CE562A" w:rsidRPr="002D34E8">
        <w:rPr>
          <w:rFonts w:cs="Times New Roman"/>
          <w:szCs w:val="24"/>
        </w:rPr>
        <w:t>5</w:t>
      </w:r>
      <w:r w:rsidRPr="002D34E8">
        <w:rPr>
          <w:rFonts w:cs="Times New Roman"/>
          <w:szCs w:val="24"/>
        </w:rPr>
        <w:t xml:space="preserve"> punktid 1, 4, 8, 10, 12, 14, 2</w:t>
      </w:r>
      <w:r w:rsidR="00A511BC" w:rsidRPr="002D34E8">
        <w:rPr>
          <w:rFonts w:cs="Times New Roman"/>
          <w:szCs w:val="24"/>
        </w:rPr>
        <w:t>2</w:t>
      </w:r>
      <w:r w:rsidRPr="002D34E8">
        <w:rPr>
          <w:rFonts w:cs="Times New Roman"/>
          <w:szCs w:val="24"/>
        </w:rPr>
        <w:t>, 2</w:t>
      </w:r>
      <w:r w:rsidR="00A511BC" w:rsidRPr="002D34E8">
        <w:rPr>
          <w:rFonts w:cs="Times New Roman"/>
          <w:szCs w:val="24"/>
        </w:rPr>
        <w:t>4</w:t>
      </w:r>
      <w:r w:rsidRPr="002D34E8">
        <w:rPr>
          <w:rFonts w:cs="Times New Roman"/>
          <w:szCs w:val="24"/>
        </w:rPr>
        <w:t>, 25</w:t>
      </w:r>
      <w:r w:rsidR="00A511BC" w:rsidRPr="002D34E8">
        <w:rPr>
          <w:rFonts w:cs="Times New Roman"/>
          <w:szCs w:val="24"/>
        </w:rPr>
        <w:t>, 27</w:t>
      </w:r>
      <w:r w:rsidRPr="002D34E8">
        <w:rPr>
          <w:rFonts w:cs="Times New Roman"/>
          <w:szCs w:val="24"/>
        </w:rPr>
        <w:t xml:space="preserve"> ja 2</w:t>
      </w:r>
      <w:r w:rsidR="00A511BC" w:rsidRPr="002D34E8">
        <w:rPr>
          <w:rFonts w:cs="Times New Roman"/>
          <w:szCs w:val="24"/>
        </w:rPr>
        <w:t>8</w:t>
      </w:r>
      <w:r w:rsidRPr="002D34E8">
        <w:rPr>
          <w:rFonts w:cs="Times New Roman"/>
          <w:szCs w:val="24"/>
        </w:rPr>
        <w:t xml:space="preserve"> ning §</w:t>
      </w:r>
      <w:r w:rsidR="00F27481" w:rsidRPr="002D34E8">
        <w:rPr>
          <w:rFonts w:cs="Times New Roman"/>
          <w:szCs w:val="24"/>
        </w:rPr>
        <w:t> </w:t>
      </w:r>
      <w:r w:rsidRPr="002D34E8">
        <w:rPr>
          <w:rFonts w:cs="Times New Roman"/>
          <w:szCs w:val="24"/>
        </w:rPr>
        <w:t>5</w:t>
      </w:r>
      <w:r w:rsidR="00CE562A" w:rsidRPr="002D34E8">
        <w:rPr>
          <w:rFonts w:cs="Times New Roman"/>
          <w:szCs w:val="24"/>
        </w:rPr>
        <w:t>6</w:t>
      </w:r>
      <w:r w:rsidRPr="002D34E8">
        <w:rPr>
          <w:rFonts w:cs="Times New Roman"/>
          <w:szCs w:val="24"/>
        </w:rPr>
        <w:t xml:space="preserve"> jõustuvad 202</w:t>
      </w:r>
      <w:r w:rsidR="00AA5538" w:rsidRPr="002D34E8">
        <w:rPr>
          <w:rFonts w:cs="Times New Roman"/>
          <w:szCs w:val="24"/>
        </w:rPr>
        <w:t>6</w:t>
      </w:r>
      <w:r w:rsidRPr="002D34E8">
        <w:rPr>
          <w:rFonts w:cs="Times New Roman"/>
          <w:szCs w:val="24"/>
        </w:rPr>
        <w:t>.</w:t>
      </w:r>
      <w:r w:rsidR="00D7516C" w:rsidRPr="002D34E8">
        <w:rPr>
          <w:rFonts w:cs="Times New Roman"/>
          <w:szCs w:val="24"/>
        </w:rPr>
        <w:t> </w:t>
      </w:r>
      <w:r w:rsidRPr="002D34E8">
        <w:rPr>
          <w:rFonts w:cs="Times New Roman"/>
          <w:szCs w:val="24"/>
        </w:rPr>
        <w:t xml:space="preserve">aasta 1. </w:t>
      </w:r>
      <w:r w:rsidR="00AA5538" w:rsidRPr="002D34E8">
        <w:rPr>
          <w:rFonts w:cs="Times New Roman"/>
          <w:szCs w:val="24"/>
        </w:rPr>
        <w:t>jaanuaril</w:t>
      </w:r>
      <w:r w:rsidRPr="002D34E8">
        <w:rPr>
          <w:rFonts w:cs="Times New Roman"/>
          <w:szCs w:val="24"/>
        </w:rPr>
        <w:t>.</w:t>
      </w:r>
    </w:p>
    <w:p w14:paraId="6FF392D4" w14:textId="77777777" w:rsidR="00F05813" w:rsidRPr="002D34E8" w:rsidRDefault="00F05813" w:rsidP="00743FBC">
      <w:pPr>
        <w:pStyle w:val="Loendilik"/>
        <w:tabs>
          <w:tab w:val="left" w:pos="426"/>
        </w:tabs>
        <w:spacing w:after="0" w:line="240" w:lineRule="auto"/>
        <w:ind w:left="0"/>
        <w:jc w:val="both"/>
        <w:rPr>
          <w:rFonts w:cs="Times New Roman"/>
          <w:szCs w:val="24"/>
        </w:rPr>
      </w:pPr>
    </w:p>
    <w:p w14:paraId="69DA5227" w14:textId="3A7D85CF" w:rsidR="008A478B" w:rsidRPr="002D34E8" w:rsidRDefault="008A478B" w:rsidP="00743FBC">
      <w:pPr>
        <w:pStyle w:val="Loendilik"/>
        <w:tabs>
          <w:tab w:val="left" w:pos="426"/>
        </w:tabs>
        <w:spacing w:after="0" w:line="240" w:lineRule="auto"/>
        <w:ind w:left="0"/>
        <w:jc w:val="both"/>
        <w:rPr>
          <w:rFonts w:cs="Times New Roman"/>
          <w:szCs w:val="24"/>
        </w:rPr>
      </w:pPr>
      <w:r w:rsidRPr="002D34E8">
        <w:rPr>
          <w:rFonts w:cs="Times New Roman"/>
          <w:szCs w:val="24"/>
        </w:rPr>
        <w:t>(</w:t>
      </w:r>
      <w:r w:rsidR="00577751" w:rsidRPr="002D34E8">
        <w:rPr>
          <w:rFonts w:cs="Times New Roman"/>
          <w:szCs w:val="24"/>
        </w:rPr>
        <w:t>2</w:t>
      </w:r>
      <w:r w:rsidRPr="002D34E8">
        <w:rPr>
          <w:rFonts w:cs="Times New Roman"/>
          <w:szCs w:val="24"/>
        </w:rPr>
        <w:t>)</w:t>
      </w:r>
      <w:r w:rsidR="00AD5123" w:rsidRPr="002D34E8">
        <w:rPr>
          <w:rFonts w:cs="Times New Roman"/>
          <w:szCs w:val="24"/>
        </w:rPr>
        <w:t> </w:t>
      </w:r>
      <w:r w:rsidRPr="002D34E8">
        <w:rPr>
          <w:rFonts w:cs="Times New Roman"/>
          <w:szCs w:val="24"/>
        </w:rPr>
        <w:t>Käesoleva seaduse § 5</w:t>
      </w:r>
      <w:r w:rsidR="00CE562A" w:rsidRPr="002D34E8">
        <w:rPr>
          <w:rFonts w:cs="Times New Roman"/>
          <w:szCs w:val="24"/>
        </w:rPr>
        <w:t>5</w:t>
      </w:r>
      <w:r w:rsidRPr="002D34E8">
        <w:rPr>
          <w:rFonts w:cs="Times New Roman"/>
          <w:szCs w:val="24"/>
        </w:rPr>
        <w:t xml:space="preserve"> punktid 2, 3, 5–7, 9, 11, 13, 15–2</w:t>
      </w:r>
      <w:r w:rsidR="00A511BC" w:rsidRPr="002D34E8">
        <w:rPr>
          <w:rFonts w:cs="Times New Roman"/>
          <w:szCs w:val="24"/>
        </w:rPr>
        <w:t>1</w:t>
      </w:r>
      <w:r w:rsidRPr="002D34E8">
        <w:rPr>
          <w:rFonts w:cs="Times New Roman"/>
          <w:szCs w:val="24"/>
        </w:rPr>
        <w:t>, 2</w:t>
      </w:r>
      <w:r w:rsidR="00A511BC" w:rsidRPr="002D34E8">
        <w:rPr>
          <w:rFonts w:cs="Times New Roman"/>
          <w:szCs w:val="24"/>
        </w:rPr>
        <w:t>3</w:t>
      </w:r>
      <w:r w:rsidRPr="002D34E8">
        <w:rPr>
          <w:rFonts w:cs="Times New Roman"/>
          <w:szCs w:val="24"/>
        </w:rPr>
        <w:t>, 2</w:t>
      </w:r>
      <w:r w:rsidR="00A511BC" w:rsidRPr="002D34E8">
        <w:rPr>
          <w:rFonts w:cs="Times New Roman"/>
          <w:szCs w:val="24"/>
        </w:rPr>
        <w:t>6</w:t>
      </w:r>
      <w:r w:rsidRPr="002D34E8">
        <w:rPr>
          <w:rFonts w:cs="Times New Roman"/>
          <w:szCs w:val="24"/>
        </w:rPr>
        <w:t xml:space="preserve"> ja 2</w:t>
      </w:r>
      <w:r w:rsidR="00A511BC" w:rsidRPr="002D34E8">
        <w:rPr>
          <w:rFonts w:cs="Times New Roman"/>
          <w:szCs w:val="24"/>
        </w:rPr>
        <w:t>9</w:t>
      </w:r>
      <w:r w:rsidRPr="002D34E8">
        <w:rPr>
          <w:rFonts w:cs="Times New Roman"/>
          <w:szCs w:val="24"/>
        </w:rPr>
        <w:t>–3</w:t>
      </w:r>
      <w:r w:rsidR="00A511BC" w:rsidRPr="002D34E8">
        <w:rPr>
          <w:rFonts w:cs="Times New Roman"/>
          <w:szCs w:val="24"/>
        </w:rPr>
        <w:t>2</w:t>
      </w:r>
      <w:r w:rsidRPr="002D34E8">
        <w:rPr>
          <w:rFonts w:cs="Times New Roman"/>
          <w:szCs w:val="24"/>
        </w:rPr>
        <w:t xml:space="preserve"> ning §</w:t>
      </w:r>
      <w:r w:rsidR="003C2195" w:rsidRPr="002D34E8">
        <w:rPr>
          <w:rFonts w:cs="Times New Roman"/>
          <w:szCs w:val="24"/>
        </w:rPr>
        <w:t> </w:t>
      </w:r>
      <w:r w:rsidRPr="002D34E8">
        <w:rPr>
          <w:rFonts w:cs="Times New Roman"/>
          <w:szCs w:val="24"/>
        </w:rPr>
        <w:t>5</w:t>
      </w:r>
      <w:r w:rsidR="00CE562A" w:rsidRPr="002D34E8">
        <w:rPr>
          <w:rFonts w:cs="Times New Roman"/>
          <w:szCs w:val="24"/>
        </w:rPr>
        <w:t>7</w:t>
      </w:r>
      <w:r w:rsidRPr="002D34E8">
        <w:rPr>
          <w:rFonts w:cs="Times New Roman"/>
          <w:szCs w:val="24"/>
        </w:rPr>
        <w:t xml:space="preserve"> jõustuvad 2024.</w:t>
      </w:r>
      <w:r w:rsidR="00AD5123" w:rsidRPr="002D34E8">
        <w:rPr>
          <w:rFonts w:cs="Times New Roman"/>
          <w:szCs w:val="24"/>
        </w:rPr>
        <w:t> </w:t>
      </w:r>
      <w:r w:rsidRPr="002D34E8">
        <w:rPr>
          <w:rFonts w:cs="Times New Roman"/>
          <w:szCs w:val="24"/>
        </w:rPr>
        <w:t>aasta 30.</w:t>
      </w:r>
      <w:r w:rsidR="003C2195" w:rsidRPr="002D34E8">
        <w:rPr>
          <w:rFonts w:cs="Times New Roman"/>
          <w:szCs w:val="24"/>
        </w:rPr>
        <w:t> </w:t>
      </w:r>
      <w:r w:rsidRPr="002D34E8">
        <w:rPr>
          <w:rFonts w:cs="Times New Roman"/>
          <w:szCs w:val="24"/>
        </w:rPr>
        <w:t>detsembril.</w:t>
      </w:r>
    </w:p>
    <w:p w14:paraId="06447214" w14:textId="77777777" w:rsidR="008A478B" w:rsidRPr="002D34E8" w:rsidRDefault="008A478B" w:rsidP="00743FBC">
      <w:pPr>
        <w:pStyle w:val="Loendilik"/>
        <w:tabs>
          <w:tab w:val="left" w:pos="426"/>
        </w:tabs>
        <w:spacing w:after="0" w:line="240" w:lineRule="auto"/>
        <w:ind w:left="0"/>
        <w:jc w:val="both"/>
        <w:rPr>
          <w:rFonts w:cs="Times New Roman"/>
          <w:szCs w:val="24"/>
        </w:rPr>
      </w:pPr>
    </w:p>
    <w:p w14:paraId="33361FC8" w14:textId="77777777" w:rsidR="008B20EF" w:rsidRPr="002D34E8" w:rsidRDefault="008B20EF" w:rsidP="00743FBC">
      <w:pPr>
        <w:pStyle w:val="Loendilik"/>
        <w:tabs>
          <w:tab w:val="left" w:pos="426"/>
        </w:tabs>
        <w:spacing w:after="0" w:line="240" w:lineRule="auto"/>
        <w:ind w:left="0"/>
        <w:jc w:val="both"/>
        <w:rPr>
          <w:rFonts w:cs="Times New Roman"/>
          <w:szCs w:val="24"/>
        </w:rPr>
      </w:pPr>
    </w:p>
    <w:p w14:paraId="3E6E0490" w14:textId="77777777" w:rsidR="008B20EF" w:rsidRPr="002D34E8" w:rsidRDefault="008B20EF" w:rsidP="00743FBC">
      <w:pPr>
        <w:pStyle w:val="Loendilik"/>
        <w:tabs>
          <w:tab w:val="left" w:pos="426"/>
        </w:tabs>
        <w:spacing w:after="0" w:line="240" w:lineRule="auto"/>
        <w:ind w:left="0"/>
        <w:jc w:val="both"/>
        <w:rPr>
          <w:rFonts w:cs="Times New Roman"/>
          <w:szCs w:val="24"/>
        </w:rPr>
      </w:pPr>
    </w:p>
    <w:p w14:paraId="1DB1D80A" w14:textId="3F6EC380" w:rsidR="008B20EF" w:rsidRPr="002D34E8" w:rsidRDefault="00380E31" w:rsidP="00743FBC">
      <w:pPr>
        <w:pStyle w:val="Loendilik"/>
        <w:tabs>
          <w:tab w:val="left" w:pos="426"/>
        </w:tabs>
        <w:spacing w:after="0" w:line="240" w:lineRule="auto"/>
        <w:ind w:left="0"/>
        <w:jc w:val="both"/>
        <w:rPr>
          <w:rFonts w:cs="Times New Roman"/>
          <w:szCs w:val="24"/>
        </w:rPr>
      </w:pPr>
      <w:r w:rsidRPr="002D34E8">
        <w:rPr>
          <w:rFonts w:cs="Times New Roman"/>
          <w:szCs w:val="24"/>
        </w:rPr>
        <w:t>Lauri Hussar</w:t>
      </w:r>
    </w:p>
    <w:p w14:paraId="4AB9B54C" w14:textId="0C9B1372" w:rsidR="008B20EF" w:rsidRPr="002D34E8" w:rsidRDefault="008B20EF" w:rsidP="00743FBC">
      <w:pPr>
        <w:pStyle w:val="Loendilik"/>
        <w:tabs>
          <w:tab w:val="left" w:pos="426"/>
          <w:tab w:val="left" w:pos="5439"/>
          <w:tab w:val="left" w:pos="7089"/>
        </w:tabs>
        <w:spacing w:after="0" w:line="240" w:lineRule="auto"/>
        <w:ind w:left="0"/>
        <w:jc w:val="both"/>
        <w:rPr>
          <w:rFonts w:cs="Times New Roman"/>
          <w:szCs w:val="24"/>
        </w:rPr>
      </w:pPr>
      <w:r w:rsidRPr="002D34E8">
        <w:rPr>
          <w:rFonts w:cs="Times New Roman"/>
          <w:szCs w:val="24"/>
        </w:rPr>
        <w:t>Riigikogu esimees</w:t>
      </w:r>
    </w:p>
    <w:p w14:paraId="516D1141" w14:textId="77777777" w:rsidR="008B20EF" w:rsidRPr="002D34E8" w:rsidRDefault="008B20EF" w:rsidP="00743FBC">
      <w:pPr>
        <w:pStyle w:val="Loendilik"/>
        <w:tabs>
          <w:tab w:val="left" w:pos="426"/>
        </w:tabs>
        <w:spacing w:after="0" w:line="240" w:lineRule="auto"/>
        <w:ind w:left="0"/>
        <w:jc w:val="both"/>
        <w:rPr>
          <w:rFonts w:cs="Times New Roman"/>
          <w:szCs w:val="24"/>
        </w:rPr>
      </w:pPr>
    </w:p>
    <w:p w14:paraId="603BD2FD" w14:textId="2384CAFC" w:rsidR="008B20EF" w:rsidRPr="002D34E8" w:rsidRDefault="008B20EF" w:rsidP="00743FBC">
      <w:pPr>
        <w:pStyle w:val="Loendilik"/>
        <w:tabs>
          <w:tab w:val="left" w:pos="426"/>
        </w:tabs>
        <w:spacing w:after="0" w:line="240" w:lineRule="auto"/>
        <w:ind w:left="0"/>
        <w:jc w:val="both"/>
        <w:rPr>
          <w:rFonts w:cs="Times New Roman"/>
          <w:szCs w:val="24"/>
        </w:rPr>
      </w:pPr>
      <w:r w:rsidRPr="002D34E8">
        <w:rPr>
          <w:rFonts w:cs="Times New Roman"/>
          <w:szCs w:val="24"/>
        </w:rPr>
        <w:t>Tallinn               202</w:t>
      </w:r>
      <w:r w:rsidR="00AA5538" w:rsidRPr="002D34E8">
        <w:rPr>
          <w:rFonts w:cs="Times New Roman"/>
          <w:szCs w:val="24"/>
        </w:rPr>
        <w:t>4</w:t>
      </w:r>
    </w:p>
    <w:p w14:paraId="721A0EB8" w14:textId="77777777" w:rsidR="008B20EF" w:rsidRPr="002D34E8" w:rsidRDefault="008B20EF" w:rsidP="00743FBC">
      <w:pPr>
        <w:pStyle w:val="Loendilik"/>
        <w:pBdr>
          <w:bottom w:val="single" w:sz="12" w:space="1" w:color="auto"/>
        </w:pBdr>
        <w:tabs>
          <w:tab w:val="left" w:pos="426"/>
        </w:tabs>
        <w:spacing w:after="0" w:line="240" w:lineRule="auto"/>
        <w:ind w:left="0"/>
        <w:jc w:val="both"/>
        <w:rPr>
          <w:rFonts w:cs="Times New Roman"/>
          <w:szCs w:val="24"/>
        </w:rPr>
      </w:pPr>
    </w:p>
    <w:p w14:paraId="6CB3AEBD" w14:textId="2D68132F" w:rsidR="008B20EF" w:rsidRPr="002D34E8" w:rsidRDefault="008B20EF" w:rsidP="00743FBC">
      <w:pPr>
        <w:pStyle w:val="Loendilik"/>
        <w:tabs>
          <w:tab w:val="left" w:pos="426"/>
        </w:tabs>
        <w:spacing w:after="0" w:line="240" w:lineRule="auto"/>
        <w:ind w:left="0"/>
        <w:jc w:val="both"/>
        <w:rPr>
          <w:rFonts w:cs="Times New Roman"/>
          <w:szCs w:val="24"/>
        </w:rPr>
      </w:pPr>
      <w:r w:rsidRPr="002D34E8">
        <w:rPr>
          <w:rFonts w:cs="Times New Roman"/>
          <w:szCs w:val="24"/>
        </w:rPr>
        <w:t>Algatab Vabariigi Valitsus                 202</w:t>
      </w:r>
      <w:r w:rsidR="00AA5538" w:rsidRPr="002D34E8">
        <w:rPr>
          <w:rFonts w:cs="Times New Roman"/>
          <w:szCs w:val="24"/>
        </w:rPr>
        <w:t>4</w:t>
      </w:r>
    </w:p>
    <w:p w14:paraId="44437947" w14:textId="77777777" w:rsidR="008B20EF" w:rsidRPr="002D34E8" w:rsidRDefault="008B20EF" w:rsidP="00743FBC">
      <w:pPr>
        <w:pStyle w:val="Loendilik"/>
        <w:tabs>
          <w:tab w:val="left" w:pos="426"/>
        </w:tabs>
        <w:spacing w:after="0" w:line="240" w:lineRule="auto"/>
        <w:ind w:left="0"/>
        <w:jc w:val="both"/>
        <w:rPr>
          <w:rFonts w:cs="Times New Roman"/>
          <w:szCs w:val="24"/>
        </w:rPr>
      </w:pPr>
    </w:p>
    <w:p w14:paraId="6B9072EE" w14:textId="77777777" w:rsidR="008B20EF" w:rsidRPr="00541678" w:rsidRDefault="008B20EF" w:rsidP="00743FBC">
      <w:pPr>
        <w:pStyle w:val="Loendilik"/>
        <w:tabs>
          <w:tab w:val="left" w:pos="426"/>
        </w:tabs>
        <w:spacing w:after="0" w:line="240" w:lineRule="auto"/>
        <w:ind w:left="0"/>
        <w:jc w:val="both"/>
        <w:rPr>
          <w:rFonts w:cs="Times New Roman"/>
          <w:szCs w:val="24"/>
        </w:rPr>
      </w:pPr>
      <w:r w:rsidRPr="002D34E8">
        <w:rPr>
          <w:rFonts w:cs="Times New Roman"/>
          <w:szCs w:val="24"/>
        </w:rPr>
        <w:t>(allkirjastatud digitaalselt)</w:t>
      </w:r>
    </w:p>
    <w:p w14:paraId="1F960202" w14:textId="77777777" w:rsidR="008B20EF" w:rsidRPr="00541678" w:rsidRDefault="008B20EF" w:rsidP="00743FBC">
      <w:pPr>
        <w:spacing w:after="0" w:line="240" w:lineRule="auto"/>
        <w:jc w:val="both"/>
        <w:rPr>
          <w:rFonts w:cs="Times New Roman"/>
          <w:szCs w:val="24"/>
        </w:rPr>
      </w:pPr>
    </w:p>
    <w:p w14:paraId="1526A709" w14:textId="77777777" w:rsidR="008457B1" w:rsidRPr="00541678" w:rsidRDefault="008457B1" w:rsidP="00743FBC">
      <w:pPr>
        <w:spacing w:after="0" w:line="240" w:lineRule="auto"/>
        <w:rPr>
          <w:szCs w:val="24"/>
        </w:rPr>
      </w:pPr>
    </w:p>
    <w:sectPr w:rsidR="008457B1" w:rsidRPr="00541678" w:rsidSect="00774258">
      <w:footerReference w:type="default" r:id="rId13"/>
      <w:pgSz w:w="11906" w:h="16838"/>
      <w:pgMar w:top="1134" w:right="1134" w:bottom="1134"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4" w:author="Toimetaja" w:date="2024-01-08T10:28:00Z" w:initials="AK">
    <w:p w14:paraId="4DF70A18" w14:textId="661109DD" w:rsidR="001C1F19" w:rsidRDefault="001C1F19">
      <w:pPr>
        <w:pStyle w:val="Kommentaaritekst"/>
      </w:pPr>
      <w:r>
        <w:rPr>
          <w:rStyle w:val="Kommentaariviide"/>
        </w:rPr>
        <w:annotationRef/>
      </w:r>
      <w:r>
        <w:rPr>
          <w:color w:val="000000"/>
        </w:rPr>
        <w:t xml:space="preserve">A. </w:t>
      </w:r>
      <w:r>
        <w:rPr>
          <w:i/>
          <w:iCs/>
          <w:color w:val="000000"/>
        </w:rPr>
        <w:t xml:space="preserve">.. </w:t>
      </w:r>
      <w:r>
        <w:rPr>
          <w:i/>
          <w:iCs/>
          <w:color w:val="2E75B5"/>
        </w:rPr>
        <w:t>väikesemahuli</w:t>
      </w:r>
      <w:r>
        <w:rPr>
          <w:i/>
          <w:iCs/>
          <w:color w:val="2E75B5"/>
          <w:u w:val="single"/>
        </w:rPr>
        <w:t>se</w:t>
      </w:r>
      <w:r>
        <w:rPr>
          <w:b/>
          <w:bCs/>
          <w:i/>
          <w:iCs/>
          <w:color w:val="2E75B5"/>
        </w:rPr>
        <w:t xml:space="preserve"> alternatiivfondi </w:t>
      </w:r>
      <w:r>
        <w:rPr>
          <w:i/>
          <w:iCs/>
        </w:rPr>
        <w:t>valitsejat.</w:t>
      </w:r>
    </w:p>
    <w:p w14:paraId="194B1E00" w14:textId="77777777" w:rsidR="001C1F19" w:rsidRDefault="001C1F19">
      <w:pPr>
        <w:pStyle w:val="Kommentaaritekst"/>
      </w:pPr>
      <w:r>
        <w:t>B.</w:t>
      </w:r>
      <w:r>
        <w:rPr>
          <w:b/>
          <w:bCs/>
        </w:rPr>
        <w:t xml:space="preserve"> </w:t>
      </w:r>
      <w:r>
        <w:rPr>
          <w:i/>
          <w:iCs/>
        </w:rPr>
        <w:t xml:space="preserve">.. alternatiivfondi </w:t>
      </w:r>
      <w:r>
        <w:rPr>
          <w:i/>
          <w:iCs/>
          <w:color w:val="2E75B5"/>
        </w:rPr>
        <w:t xml:space="preserve">väikesemahulist </w:t>
      </w:r>
      <w:r>
        <w:rPr>
          <w:b/>
          <w:bCs/>
          <w:i/>
          <w:iCs/>
          <w:color w:val="2E75B5"/>
        </w:rPr>
        <w:t>valitsejat</w:t>
      </w:r>
      <w:r>
        <w:rPr>
          <w:i/>
          <w:iCs/>
          <w:color w:val="2E75B5"/>
        </w:rPr>
        <w:t>.</w:t>
      </w:r>
      <w:r>
        <w:rPr>
          <w:b/>
          <w:bCs/>
          <w:i/>
          <w:iCs/>
          <w:color w:val="2E75B5"/>
        </w:rPr>
        <w:t xml:space="preserve"> </w:t>
      </w:r>
    </w:p>
    <w:p w14:paraId="71CAB353" w14:textId="77777777" w:rsidR="001C1F19" w:rsidRDefault="001C1F19">
      <w:pPr>
        <w:pStyle w:val="Kommentaaritekst"/>
      </w:pPr>
    </w:p>
    <w:p w14:paraId="64C38AC9" w14:textId="77777777" w:rsidR="001C1F19" w:rsidRDefault="001C1F19" w:rsidP="006E2BC3">
      <w:pPr>
        <w:pStyle w:val="Kommentaaritekst"/>
      </w:pPr>
      <w:r>
        <w:rPr>
          <w:color w:val="000000"/>
        </w:rPr>
        <w:t xml:space="preserve">Palun vaadake enne teksti lõplikku valmimist üle, kumb põhisõna on siin õige: kas olete silmas pidanud </w:t>
      </w:r>
      <w:r>
        <w:rPr>
          <w:i/>
          <w:iCs/>
          <w:color w:val="000000"/>
        </w:rPr>
        <w:t>väikesemahulist alternatiivfondi</w:t>
      </w:r>
      <w:r>
        <w:rPr>
          <w:color w:val="000000"/>
        </w:rPr>
        <w:t xml:space="preserve"> (valige sõnastus A) või </w:t>
      </w:r>
      <w:r>
        <w:rPr>
          <w:i/>
          <w:iCs/>
          <w:color w:val="000000"/>
        </w:rPr>
        <w:t>väikesemahulist valitsejat</w:t>
      </w:r>
      <w:r>
        <w:rPr>
          <w:color w:val="000000"/>
        </w:rPr>
        <w:t xml:space="preserve"> (valige sõnastus B). </w:t>
      </w:r>
    </w:p>
  </w:comment>
  <w:comment w:id="15" w:author="Iivika Sale" w:date="2024-01-22T15:41:00Z" w:initials="IS">
    <w:p w14:paraId="6EB1EE98" w14:textId="77777777" w:rsidR="0038415F" w:rsidRDefault="0038415F" w:rsidP="00132FFA">
      <w:pPr>
        <w:pStyle w:val="Kommentaaritekst"/>
      </w:pPr>
      <w:r>
        <w:rPr>
          <w:rStyle w:val="Kommentaariviide"/>
        </w:rPr>
        <w:annotationRef/>
      </w:r>
      <w:r>
        <w:t xml:space="preserve">Kas siin ei pea olema </w:t>
      </w:r>
      <w:r>
        <w:rPr>
          <w:i/>
          <w:iCs/>
        </w:rPr>
        <w:t xml:space="preserve">muu </w:t>
      </w:r>
      <w:r>
        <w:t>krüptovara kauplemisele taotleja?</w:t>
      </w:r>
    </w:p>
  </w:comment>
  <w:comment w:id="19" w:author="Iivika Sale" w:date="2024-01-15T14:36:00Z" w:initials="IS">
    <w:p w14:paraId="550F4731" w14:textId="445ED8C4" w:rsidR="00520EA0" w:rsidRDefault="00520EA0" w:rsidP="006F7F43">
      <w:pPr>
        <w:pStyle w:val="Kommentaaritekst"/>
      </w:pPr>
      <w:r>
        <w:rPr>
          <w:rStyle w:val="Kommentaariviide"/>
        </w:rPr>
        <w:annotationRef/>
      </w:r>
      <w:r>
        <w:t xml:space="preserve">Millist lg 1 punktis 2 nimetatud emitenti siin silmas peetakse? Ühiselt </w:t>
      </w:r>
      <w:r>
        <w:rPr>
          <w:i/>
          <w:iCs/>
        </w:rPr>
        <w:t>krüptovara emitenti?</w:t>
      </w:r>
      <w:r>
        <w:t xml:space="preserve"> </w:t>
      </w:r>
    </w:p>
  </w:comment>
  <w:comment w:id="20" w:author="Iivika Sale" w:date="2024-01-15T14:40:00Z" w:initials="IS">
    <w:p w14:paraId="38590C3E" w14:textId="67D9CF07" w:rsidR="00726DD3" w:rsidRDefault="00726DD3" w:rsidP="004C3B86">
      <w:pPr>
        <w:pStyle w:val="Kommentaaritekst"/>
      </w:pPr>
      <w:r>
        <w:rPr>
          <w:rStyle w:val="Kommentaariviide"/>
        </w:rPr>
        <w:annotationRef/>
      </w:r>
      <w:r>
        <w:t>Kuulub sisu poolest pigem seaduse kohaldamisalasse (§</w:t>
      </w:r>
      <w:r>
        <w:rPr>
          <w:b/>
          <w:bCs/>
        </w:rPr>
        <w:t xml:space="preserve"> </w:t>
      </w:r>
      <w:r>
        <w:t>2).</w:t>
      </w:r>
    </w:p>
  </w:comment>
  <w:comment w:id="34" w:author="Iivika Sale" w:date="2024-01-18T16:29:00Z" w:initials="IS">
    <w:p w14:paraId="6A570363" w14:textId="77777777" w:rsidR="0038415F" w:rsidRDefault="001817F2" w:rsidP="002D7094">
      <w:pPr>
        <w:pStyle w:val="Kommentaaritekst"/>
      </w:pPr>
      <w:r>
        <w:rPr>
          <w:rStyle w:val="Kommentaariviide"/>
        </w:rPr>
        <w:annotationRef/>
      </w:r>
      <w:r w:rsidR="0038415F">
        <w:t xml:space="preserve">Kas </w:t>
      </w:r>
      <w:r w:rsidR="0038415F">
        <w:rPr>
          <w:i/>
          <w:iCs/>
        </w:rPr>
        <w:t>ühendamisel</w:t>
      </w:r>
      <w:r w:rsidR="0038415F">
        <w:t xml:space="preserve"> 2x vajalik? </w:t>
      </w:r>
    </w:p>
  </w:comment>
  <w:comment w:id="41" w:author="Iivika Sale" w:date="2024-01-18T15:43:00Z" w:initials="IS">
    <w:p w14:paraId="23F487A5" w14:textId="2D25FB6C" w:rsidR="00FD33A3" w:rsidRDefault="007F7719" w:rsidP="00B178D3">
      <w:pPr>
        <w:pStyle w:val="Kommentaaritekst"/>
      </w:pPr>
      <w:r>
        <w:rPr>
          <w:rStyle w:val="Kommentaariviide"/>
        </w:rPr>
        <w:annotationRef/>
      </w:r>
      <w:r w:rsidR="00FD33A3">
        <w:t xml:space="preserve">Kui siin mõeldakse </w:t>
      </w:r>
      <w:r w:rsidR="00FD33A3">
        <w:rPr>
          <w:i/>
          <w:iCs/>
        </w:rPr>
        <w:t>lõppemise</w:t>
      </w:r>
      <w:r w:rsidR="00FD33A3">
        <w:t xml:space="preserve"> all kõiki lõikes 5 nimetatud olukordi (sh kehtetuks tunnistamist), siis lisada viide lõikele 5.</w:t>
      </w:r>
    </w:p>
  </w:comment>
  <w:comment w:id="46" w:author="Iivika Sale" w:date="2024-01-18T15:44:00Z" w:initials="IS">
    <w:p w14:paraId="444E116C" w14:textId="2EA95C3A" w:rsidR="00585E87" w:rsidRDefault="007F7719" w:rsidP="00A63332">
      <w:pPr>
        <w:pStyle w:val="Kommentaaritekst"/>
      </w:pPr>
      <w:r>
        <w:rPr>
          <w:rStyle w:val="Kommentaariviide"/>
        </w:rPr>
        <w:annotationRef/>
      </w:r>
      <w:r w:rsidR="00585E87">
        <w:t xml:space="preserve">Ühtlustada lõike 2 ja 3 sõnastus. Kas mõlemas </w:t>
      </w:r>
      <w:r w:rsidR="00585E87">
        <w:rPr>
          <w:i/>
          <w:iCs/>
        </w:rPr>
        <w:t>on</w:t>
      </w:r>
      <w:r w:rsidR="00585E87">
        <w:t xml:space="preserve"> või mõlemas </w:t>
      </w:r>
      <w:r w:rsidR="00585E87">
        <w:rPr>
          <w:i/>
          <w:iCs/>
        </w:rPr>
        <w:t>peab olema</w:t>
      </w:r>
      <w:r w:rsidR="00585E87">
        <w:t>.</w:t>
      </w:r>
    </w:p>
  </w:comment>
  <w:comment w:id="53" w:author="Iivika Sale" w:date="2024-01-18T13:41:00Z" w:initials="IS">
    <w:p w14:paraId="3C2E468A" w14:textId="77777777" w:rsidR="00585E87" w:rsidRDefault="00FA365F" w:rsidP="00F257B5">
      <w:pPr>
        <w:pStyle w:val="Kommentaaritekst"/>
      </w:pPr>
      <w:r>
        <w:rPr>
          <w:rStyle w:val="Kommentaariviide"/>
        </w:rPr>
        <w:annotationRef/>
      </w:r>
      <w:r w:rsidR="00585E87">
        <w:t>Liiga lai määratlus. Palun täpsustada, millistes õigusaktides.</w:t>
      </w:r>
    </w:p>
  </w:comment>
  <w:comment w:id="63" w:author="Iivika Sale" w:date="2024-01-18T13:42:00Z" w:initials="IS">
    <w:p w14:paraId="3799F3E2" w14:textId="77777777" w:rsidR="00585E87" w:rsidRDefault="00FA365F" w:rsidP="00046D1C">
      <w:pPr>
        <w:pStyle w:val="Kommentaaritekst"/>
      </w:pPr>
      <w:r>
        <w:rPr>
          <w:rStyle w:val="Kommentaariviide"/>
        </w:rPr>
        <w:annotationRef/>
      </w:r>
      <w:r w:rsidR="00585E87">
        <w:t>Eelnõus läbivalt - liiga lai määratlus. Tuleks piiritleda vähemalt krüptovaraturu osalisele tegevust reguleerivate õigusaktide nõuetega. Täiendada vastavalt ka seletuskirja.</w:t>
      </w:r>
    </w:p>
  </w:comment>
  <w:comment w:id="64" w:author="Iivika Sale" w:date="2024-01-15T16:06:00Z" w:initials="IS">
    <w:p w14:paraId="3208A1B5" w14:textId="370113BA" w:rsidR="00753E5D" w:rsidRDefault="002E66BF" w:rsidP="005A3615">
      <w:pPr>
        <w:pStyle w:val="Kommentaaritekst"/>
      </w:pPr>
      <w:r>
        <w:rPr>
          <w:rStyle w:val="Kommentaariviide"/>
        </w:rPr>
        <w:annotationRef/>
      </w:r>
      <w:r w:rsidR="00753E5D">
        <w:t>See nõue kohaldub üksnes filiaali juhile, aga mitte nt Eestis asutatud krütpovaraturu osalisele?</w:t>
      </w:r>
    </w:p>
  </w:comment>
  <w:comment w:id="72" w:author="Iivika Sale" w:date="2024-01-15T15:41:00Z" w:initials="IS">
    <w:p w14:paraId="14699C52" w14:textId="146F8AA3" w:rsidR="00585E87" w:rsidRDefault="00960AD9" w:rsidP="003C670F">
      <w:pPr>
        <w:pStyle w:val="Kommentaaritekst"/>
      </w:pPr>
      <w:r>
        <w:rPr>
          <w:rStyle w:val="Kommentaariviide"/>
        </w:rPr>
        <w:annotationRef/>
      </w:r>
      <w:r w:rsidR="00585E87">
        <w:t>Liiga lai määratlus. Tuleks piiritleda vähemalt krüptovaraturu osalisele tegevust reguleerivate õigusaktide nõuetega. Täiendada vastavalt ka seletuskirja.</w:t>
      </w:r>
    </w:p>
  </w:comment>
  <w:comment w:id="74" w:author="Iivika Sale" w:date="2024-01-18T13:57:00Z" w:initials="IS">
    <w:p w14:paraId="6830EADC" w14:textId="3234E942" w:rsidR="003B7FD8" w:rsidRDefault="003B7FD8" w:rsidP="001C09CB">
      <w:pPr>
        <w:pStyle w:val="Kommentaaritekst"/>
      </w:pPr>
      <w:r>
        <w:rPr>
          <w:rStyle w:val="Kommentaariviide"/>
        </w:rPr>
        <w:annotationRef/>
      </w:r>
      <w:r>
        <w:t>Milliseid muid nõudeid lisaks KrüTSis ja selle alusel tema tegevusele kehtestatud nõuetele siin silmas peetakse? Palun vastavalt ka seletuskirja täpsustada. Isikul ei ole võimalik vastutust vältida, kui ei ole selge, milliseid nõudeid tuleb järgida.</w:t>
      </w:r>
    </w:p>
  </w:comment>
  <w:comment w:id="90" w:author="Iivika Sale" w:date="2024-01-18T13:59:00Z" w:initials="IS">
    <w:p w14:paraId="053B083D" w14:textId="77777777" w:rsidR="003B7FD8" w:rsidRDefault="003B7FD8" w:rsidP="00AC4895">
      <w:pPr>
        <w:pStyle w:val="Kommentaaritekst"/>
      </w:pPr>
      <w:r>
        <w:rPr>
          <w:rStyle w:val="Kommentaariviide"/>
        </w:rPr>
        <w:annotationRef/>
      </w:r>
      <w:r>
        <w:t xml:space="preserve">Millistes õigusaktides? </w:t>
      </w:r>
    </w:p>
  </w:comment>
  <w:comment w:id="100" w:author="Iivika Sale" w:date="2024-01-16T11:04:00Z" w:initials="IS">
    <w:p w14:paraId="2C082F84" w14:textId="28FEA1C4" w:rsidR="006D1F25" w:rsidRDefault="00276ECA" w:rsidP="003848D6">
      <w:pPr>
        <w:pStyle w:val="Kommentaaritekst"/>
      </w:pPr>
      <w:r>
        <w:rPr>
          <w:rStyle w:val="Kommentaariviide"/>
        </w:rPr>
        <w:annotationRef/>
      </w:r>
      <w:r w:rsidR="006D1F25">
        <w:t>Nõuda sagedamini kui...? Lõikes 5 sätestatud juhul? Käesolevas peatükis sätestatud juhul? Palun täpsustada.</w:t>
      </w:r>
    </w:p>
  </w:comment>
  <w:comment w:id="101" w:author="Iivika Sale" w:date="2024-01-16T11:27:00Z" w:initials="IS">
    <w:p w14:paraId="67C07882" w14:textId="77777777" w:rsidR="00202802" w:rsidRDefault="005B27DD" w:rsidP="00B070ED">
      <w:pPr>
        <w:pStyle w:val="Kommentaaritekst"/>
      </w:pPr>
      <w:r>
        <w:rPr>
          <w:rStyle w:val="Kommentaariviide"/>
        </w:rPr>
        <w:annotationRef/>
      </w:r>
      <w:r w:rsidR="00202802">
        <w:t xml:space="preserve">KrüTS § 1 punkti 1 kohaselt määrusega </w:t>
      </w:r>
      <w:r w:rsidR="00202802">
        <w:rPr>
          <w:highlight w:val="white"/>
        </w:rPr>
        <w:t>(EL) 2023/1114 muudetakse määrust 1095/2010. Palun täpsustada SK-s, mis osas muudetakse/ei muudeta, et oleks üheselt mõistetav, et kõnealune artikkel muudetud määruses on jätkuvalt asjakohane.</w:t>
      </w:r>
    </w:p>
  </w:comment>
  <w:comment w:id="112" w:author="Iivika Sale" w:date="2024-01-16T11:29:00Z" w:initials="IS">
    <w:p w14:paraId="28F6A9CA" w14:textId="7A45D454" w:rsidR="005B27DD" w:rsidRDefault="005B27DD" w:rsidP="00153CB7">
      <w:pPr>
        <w:pStyle w:val="Kommentaaritekst"/>
      </w:pPr>
      <w:r>
        <w:rPr>
          <w:rStyle w:val="Kommentaariviide"/>
        </w:rPr>
        <w:annotationRef/>
      </w:r>
      <w:r>
        <w:t xml:space="preserve">Või </w:t>
      </w:r>
      <w:r>
        <w:rPr>
          <w:i/>
          <w:iCs/>
        </w:rPr>
        <w:t>taotluse</w:t>
      </w:r>
      <w:r>
        <w:t>?</w:t>
      </w:r>
    </w:p>
  </w:comment>
  <w:comment w:id="125" w:author="Iivika Sale" w:date="2024-01-18T14:01:00Z" w:initials="IS">
    <w:p w14:paraId="198EBDB7" w14:textId="77777777" w:rsidR="003B7FD8" w:rsidRDefault="003B7FD8" w:rsidP="00161A6B">
      <w:pPr>
        <w:pStyle w:val="Kommentaaritekst"/>
      </w:pPr>
      <w:r>
        <w:rPr>
          <w:rStyle w:val="Kommentaariviide"/>
        </w:rPr>
        <w:annotationRef/>
      </w:r>
      <w:r>
        <w:t>Millistes õigusaktides?</w:t>
      </w:r>
    </w:p>
  </w:comment>
  <w:comment w:id="129" w:author="Iivika Sale" w:date="2024-01-18T16:45:00Z" w:initials="IS">
    <w:p w14:paraId="6B7A27F6" w14:textId="77777777" w:rsidR="00BB4DF7" w:rsidRDefault="00202802" w:rsidP="00383866">
      <w:pPr>
        <w:pStyle w:val="Kommentaaritekst"/>
      </w:pPr>
      <w:r>
        <w:rPr>
          <w:rStyle w:val="Kommentaariviide"/>
        </w:rPr>
        <w:annotationRef/>
      </w:r>
      <w:r w:rsidR="00BB4DF7">
        <w:t xml:space="preserve">Kas 2x </w:t>
      </w:r>
      <w:r w:rsidR="00BB4DF7">
        <w:rPr>
          <w:i/>
          <w:iCs/>
        </w:rPr>
        <w:t>ühinemine</w:t>
      </w:r>
      <w:r w:rsidR="00BB4DF7">
        <w:t xml:space="preserve"> on siin vajalik?</w:t>
      </w:r>
    </w:p>
  </w:comment>
  <w:comment w:id="142" w:author="Iivika Sale" w:date="2024-01-16T11:33:00Z" w:initials="IS">
    <w:p w14:paraId="2C09C1EB" w14:textId="7B6FE9F5" w:rsidR="005B27DD" w:rsidRDefault="005B27DD" w:rsidP="00316907">
      <w:pPr>
        <w:pStyle w:val="Kommentaaritekst"/>
      </w:pPr>
      <w:r>
        <w:rPr>
          <w:rStyle w:val="Kommentaariviide"/>
        </w:rPr>
        <w:annotationRef/>
      </w:r>
      <w:r>
        <w:t xml:space="preserve">Või </w:t>
      </w:r>
      <w:r>
        <w:rPr>
          <w:i/>
          <w:iCs/>
        </w:rPr>
        <w:t>kehtetuks tunnistamise</w:t>
      </w:r>
      <w:r>
        <w:t>?</w:t>
      </w:r>
    </w:p>
  </w:comment>
  <w:comment w:id="143" w:author="Iivika Sale" w:date="2024-01-18T15:51:00Z" w:initials="IS">
    <w:p w14:paraId="4D4871B0" w14:textId="77777777" w:rsidR="00066206" w:rsidRDefault="00BB7851" w:rsidP="002337F2">
      <w:pPr>
        <w:pStyle w:val="Kommentaaritekst"/>
      </w:pPr>
      <w:r>
        <w:rPr>
          <w:rStyle w:val="Kommentaariviide"/>
        </w:rPr>
        <w:annotationRef/>
      </w:r>
      <w:r w:rsidR="00066206">
        <w:t>Liiga pikk ja mahukas paragrahv. Teha kaheks eraldi paragrahviks, nt ühinemisloa andmisest keeldumine eraldi.</w:t>
      </w:r>
    </w:p>
  </w:comment>
  <w:comment w:id="144" w:author="Iivika Sale" w:date="2024-01-16T11:58:00Z" w:initials="IS">
    <w:p w14:paraId="65D72570" w14:textId="1B2D0A83" w:rsidR="00A715DD" w:rsidRDefault="00A715DD" w:rsidP="007676CA">
      <w:pPr>
        <w:pStyle w:val="Kommentaaritekst"/>
      </w:pPr>
      <w:r>
        <w:rPr>
          <w:rStyle w:val="Kommentaariviide"/>
        </w:rPr>
        <w:annotationRef/>
      </w:r>
      <w:r>
        <w:t>Kuna lg 5 ja 6 räägivad puuduste kõrvaldamisest ja lg 8 taotluse läbi vaatamata jätmisest või täiendavate puuduste kõrvaldamise nõudest juhul, kui lisadokumendid on samuti puudustega esitatud, siis säte, mis räägib täielikult taotluse läbi vaatamata jätmisest, sobib paremini lõike 4 järele. Samas tekib küsimus, mis on nii olulised puudused, mis juhul üldse lõikes 5 või 6 sätestatut ei ole võimalik rakendada?</w:t>
      </w:r>
    </w:p>
  </w:comment>
  <w:comment w:id="146" w:author="Iivika Sale" w:date="2024-01-18T14:02:00Z" w:initials="IS">
    <w:p w14:paraId="516BA735" w14:textId="77777777" w:rsidR="00F05DE1" w:rsidRDefault="00F05DE1" w:rsidP="00F9279D">
      <w:pPr>
        <w:pStyle w:val="Kommentaaritekst"/>
      </w:pPr>
      <w:r>
        <w:rPr>
          <w:rStyle w:val="Kommentaariviide"/>
        </w:rPr>
        <w:annotationRef/>
      </w:r>
      <w:r>
        <w:t>Millistes õigusaktides?</w:t>
      </w:r>
    </w:p>
  </w:comment>
  <w:comment w:id="158" w:author="Iivika Sale" w:date="2024-01-19T12:13:00Z" w:initials="IS">
    <w:p w14:paraId="18AC86E8" w14:textId="77777777" w:rsidR="00066206" w:rsidRDefault="003B0C44" w:rsidP="0024629A">
      <w:pPr>
        <w:pStyle w:val="Kommentaaritekst"/>
      </w:pPr>
      <w:r>
        <w:rPr>
          <w:rStyle w:val="Kommentaariviide"/>
        </w:rPr>
        <w:annotationRef/>
      </w:r>
      <w:r w:rsidR="00066206">
        <w:t xml:space="preserve">ÄS ei reguleeri </w:t>
      </w:r>
      <w:r w:rsidR="00066206">
        <w:rPr>
          <w:i/>
          <w:iCs/>
          <w:u w:val="single"/>
        </w:rPr>
        <w:t>sund</w:t>
      </w:r>
      <w:r w:rsidR="00066206">
        <w:rPr>
          <w:i/>
          <w:iCs/>
        </w:rPr>
        <w:t>likvideerimist</w:t>
      </w:r>
      <w:r w:rsidR="00066206">
        <w:t>, on sundlõpetamine ja (sellele järgnev) likvideerimine.</w:t>
      </w:r>
    </w:p>
  </w:comment>
  <w:comment w:id="170" w:author="Iivika Sale" w:date="2024-01-18T14:02:00Z" w:initials="IS">
    <w:p w14:paraId="09D0FF5B" w14:textId="4A37B301" w:rsidR="00F05DE1" w:rsidRDefault="00F05DE1" w:rsidP="00552197">
      <w:pPr>
        <w:pStyle w:val="Kommentaaritekst"/>
      </w:pPr>
      <w:r>
        <w:rPr>
          <w:rStyle w:val="Kommentaariviide"/>
        </w:rPr>
        <w:annotationRef/>
      </w:r>
      <w:r>
        <w:t>Millistele teistele õigusaktidele?</w:t>
      </w:r>
    </w:p>
  </w:comment>
  <w:comment w:id="174" w:author="Iivika Sale" w:date="2024-01-18T15:54:00Z" w:initials="IS">
    <w:p w14:paraId="734E12C3" w14:textId="77777777" w:rsidR="00066206" w:rsidRDefault="00691F85" w:rsidP="003A50EB">
      <w:pPr>
        <w:pStyle w:val="Kommentaaritekst"/>
      </w:pPr>
      <w:r>
        <w:rPr>
          <w:rStyle w:val="Kommentaariviide"/>
        </w:rPr>
        <w:annotationRef/>
      </w:r>
      <w:r w:rsidR="00066206">
        <w:t xml:space="preserve">Millistele seadustele? PS! Eelnõus läbivalt pigem kasutusel </w:t>
      </w:r>
      <w:r w:rsidR="00066206">
        <w:rPr>
          <w:i/>
          <w:iCs/>
        </w:rPr>
        <w:t>õigusaktid</w:t>
      </w:r>
      <w:r w:rsidR="00066206">
        <w:t>.</w:t>
      </w:r>
    </w:p>
  </w:comment>
  <w:comment w:id="184" w:author="Iivika Sale" w:date="2024-01-18T14:04:00Z" w:initials="IS">
    <w:p w14:paraId="0FDF2C7B" w14:textId="7BB04C25" w:rsidR="00F05DE1" w:rsidRDefault="00F05DE1" w:rsidP="008823AF">
      <w:pPr>
        <w:pStyle w:val="Kommentaaritekst"/>
      </w:pPr>
      <w:r>
        <w:rPr>
          <w:rStyle w:val="Kommentaariviide"/>
        </w:rPr>
        <w:annotationRef/>
      </w:r>
      <w:r>
        <w:t>Liiga lai määratlus, piiritleda vähemalt krüptovaraturu osalisele kehtestatud nõuetega.</w:t>
      </w:r>
    </w:p>
  </w:comment>
  <w:comment w:id="193" w:author="Iivika Sale" w:date="2024-01-18T14:05:00Z" w:initials="IS">
    <w:p w14:paraId="72FDD803" w14:textId="77777777" w:rsidR="00066206" w:rsidRDefault="00F05DE1" w:rsidP="0059143D">
      <w:pPr>
        <w:pStyle w:val="Kommentaaritekst"/>
      </w:pPr>
      <w:r>
        <w:rPr>
          <w:rStyle w:val="Kommentaariviide"/>
        </w:rPr>
        <w:annotationRef/>
      </w:r>
      <w:r w:rsidR="00066206">
        <w:t xml:space="preserve">Milliseid muid seadusi siin silmas peetakse? </w:t>
      </w:r>
    </w:p>
  </w:comment>
  <w:comment w:id="195" w:author="Iivika Sale" w:date="2024-01-16T12:38:00Z" w:initials="IS">
    <w:p w14:paraId="46FBCF7D" w14:textId="550B5BFF" w:rsidR="00870254" w:rsidRDefault="00203047" w:rsidP="007455BC">
      <w:pPr>
        <w:pStyle w:val="Kommentaaritekst"/>
      </w:pPr>
      <w:r>
        <w:rPr>
          <w:rStyle w:val="Kommentaariviide"/>
        </w:rPr>
        <w:annotationRef/>
      </w:r>
      <w:r w:rsidR="00870254">
        <w:t xml:space="preserve">Teistes seadustes (nt IFS ja VTPS) </w:t>
      </w:r>
      <w:r w:rsidR="00870254">
        <w:rPr>
          <w:i/>
          <w:iCs/>
        </w:rPr>
        <w:t>lõplik akt</w:t>
      </w:r>
      <w:r w:rsidR="00870254">
        <w:t>. Samuti on endiselt vastuseta küsimus, mille poolest erineb see FI poolt tehtavast ettekirjutusest.</w:t>
      </w:r>
    </w:p>
  </w:comment>
  <w:comment w:id="203" w:author="Iivika Sale" w:date="2024-01-18T14:05:00Z" w:initials="IS">
    <w:p w14:paraId="1DE12653" w14:textId="77777777" w:rsidR="00F05DE1" w:rsidRDefault="00F05DE1" w:rsidP="00143E93">
      <w:pPr>
        <w:pStyle w:val="Kommentaaritekst"/>
      </w:pPr>
      <w:r>
        <w:rPr>
          <w:rStyle w:val="Kommentaariviide"/>
        </w:rPr>
        <w:annotationRef/>
      </w:r>
      <w:r>
        <w:t>Millistest õigusaktidest?</w:t>
      </w:r>
    </w:p>
  </w:comment>
  <w:comment w:id="207" w:author="Iivika Sale" w:date="2024-01-18T14:06:00Z" w:initials="IS">
    <w:p w14:paraId="78E75B52" w14:textId="77777777" w:rsidR="00F05DE1" w:rsidRDefault="00F05DE1" w:rsidP="006D169F">
      <w:pPr>
        <w:pStyle w:val="Kommentaaritekst"/>
      </w:pPr>
      <w:r>
        <w:rPr>
          <w:rStyle w:val="Kommentaariviide"/>
        </w:rPr>
        <w:annotationRef/>
      </w:r>
      <w:r>
        <w:t>Millise seadusega?</w:t>
      </w:r>
    </w:p>
  </w:comment>
  <w:comment w:id="226" w:author="Iivika Sale" w:date="2024-01-22T13:00:00Z" w:initials="IS">
    <w:p w14:paraId="41301118" w14:textId="77777777" w:rsidR="00374337" w:rsidRDefault="00374337" w:rsidP="00126D90">
      <w:pPr>
        <w:pStyle w:val="Kommentaaritekst"/>
      </w:pPr>
      <w:r>
        <w:rPr>
          <w:rStyle w:val="Kommentaariviide"/>
        </w:rPr>
        <w:annotationRef/>
      </w:r>
      <w:r>
        <w:t xml:space="preserve">Eelnevalt §-des 37-44 "konsolideerimisgrupi </w:t>
      </w:r>
      <w:r>
        <w:rPr>
          <w:u w:val="single"/>
        </w:rPr>
        <w:t>konsolideeritud</w:t>
      </w:r>
      <w:r>
        <w:t xml:space="preserve"> käive". Kui samatähenduslikud, siis nimetada läbivalt ühtemoodi. </w:t>
      </w:r>
    </w:p>
  </w:comment>
  <w:comment w:id="243" w:author="Iivika Sale" w:date="2024-01-18T16:03:00Z" w:initials="IS">
    <w:p w14:paraId="587D975E" w14:textId="77777777" w:rsidR="008976A1" w:rsidRDefault="00691F85" w:rsidP="00FF3899">
      <w:pPr>
        <w:pStyle w:val="Kommentaaritekst"/>
      </w:pPr>
      <w:r>
        <w:rPr>
          <w:rStyle w:val="Kommentaariviide"/>
        </w:rPr>
        <w:annotationRef/>
      </w:r>
      <w:r w:rsidR="008976A1">
        <w:t>Seadus jõustub üldises korras, aga soovitakse rakendada hiljem?</w:t>
      </w:r>
    </w:p>
  </w:comment>
  <w:comment w:id="268" w:author="Iivika Sale" w:date="2024-01-16T13:28:00Z" w:initials="IS">
    <w:p w14:paraId="266E489A" w14:textId="38F6A28C" w:rsidR="00C722CC" w:rsidRDefault="00C722CC" w:rsidP="00C81962">
      <w:pPr>
        <w:pStyle w:val="Kommentaaritekst"/>
      </w:pPr>
      <w:r>
        <w:rPr>
          <w:rStyle w:val="Kommentaariviide"/>
        </w:rPr>
        <w:annotationRef/>
      </w:r>
      <w:r>
        <w:t xml:space="preserve">...tasutakse </w:t>
      </w:r>
      <w:r>
        <w:rPr>
          <w:i/>
          <w:iCs/>
        </w:rPr>
        <w:t>menetlustasu</w:t>
      </w:r>
      <w:r>
        <w:t xml:space="preserve"> 1000 eurot?</w:t>
      </w:r>
    </w:p>
  </w:comment>
  <w:comment w:id="278" w:author="Iivika Sale" w:date="2024-01-16T13:30:00Z" w:initials="IS">
    <w:p w14:paraId="32C33BC2" w14:textId="77777777" w:rsidR="00C722CC" w:rsidRDefault="00C722CC" w:rsidP="00BE3BCE">
      <w:pPr>
        <w:pStyle w:val="Kommentaaritekst"/>
      </w:pPr>
      <w:r>
        <w:rPr>
          <w:rStyle w:val="Kommentaariviide"/>
        </w:rPr>
        <w:annotationRef/>
      </w:r>
      <w:r>
        <w:t xml:space="preserve">Kas siin ei peaks </w:t>
      </w:r>
      <w:r>
        <w:rPr>
          <w:i/>
          <w:iCs/>
        </w:rPr>
        <w:t>ja</w:t>
      </w:r>
      <w:r>
        <w:t xml:space="preserve"> olema? </w:t>
      </w:r>
    </w:p>
  </w:comment>
  <w:comment w:id="284" w:author="Toimetaja" w:date="2024-01-08T11:34:00Z" w:initials="AK">
    <w:p w14:paraId="65087359" w14:textId="0366E870" w:rsidR="00DA459F" w:rsidRDefault="00DA459F" w:rsidP="00CD1FD4">
      <w:pPr>
        <w:pStyle w:val="Kommentaaritekst"/>
      </w:pPr>
      <w:r>
        <w:rPr>
          <w:rStyle w:val="Kommentaariviide"/>
        </w:rPr>
        <w:annotationRef/>
      </w:r>
      <w:r>
        <w:t xml:space="preserve">Kas </w:t>
      </w:r>
      <w:r>
        <w:rPr>
          <w:i/>
          <w:iCs/>
        </w:rPr>
        <w:t xml:space="preserve">sõna oluliselt </w:t>
      </w:r>
      <w:r>
        <w:t>kustutatakse siit?</w:t>
      </w:r>
    </w:p>
  </w:comment>
  <w:comment w:id="320" w:author="Toimetaja" w:date="2024-01-08T11:37:00Z" w:initials="AK">
    <w:p w14:paraId="19EBB43A" w14:textId="77777777" w:rsidR="00A633A8" w:rsidRDefault="00A633A8" w:rsidP="00A272C0">
      <w:pPr>
        <w:pStyle w:val="Kommentaaritekst"/>
      </w:pPr>
      <w:r>
        <w:rPr>
          <w:rStyle w:val="Kommentaariviide"/>
        </w:rPr>
        <w:annotationRef/>
      </w:r>
      <w:r>
        <w:t>Miks on numbril 1 joon all? Palun vaadake üle.</w:t>
      </w:r>
    </w:p>
  </w:comment>
  <w:comment w:id="345" w:author="Iivika Sale" w:date="2024-01-18T16:13:00Z" w:initials="IS">
    <w:p w14:paraId="5BB870F5" w14:textId="77777777" w:rsidR="008976A1" w:rsidRDefault="009D24F9" w:rsidP="009570B4">
      <w:pPr>
        <w:pStyle w:val="Kommentaaritekst"/>
      </w:pPr>
      <w:r>
        <w:rPr>
          <w:rStyle w:val="Kommentaariviide"/>
        </w:rPr>
        <w:annotationRef/>
      </w:r>
      <w:r w:rsidR="008976A1">
        <w:t>Pealkiri ja sisu ei ühti. Säte reguleerib dokumentide hoidmist ja säilitamist. Palun viia pealkiri vastavusse.</w:t>
      </w:r>
    </w:p>
  </w:comment>
  <w:comment w:id="348" w:author="Toimetaja" w:date="2024-01-08T15:52:00Z" w:initials="AK">
    <w:p w14:paraId="751601E9" w14:textId="7D1DB5A4" w:rsidR="00656B79" w:rsidRDefault="00F93B7A">
      <w:pPr>
        <w:pStyle w:val="Kommentaaritekst"/>
      </w:pPr>
      <w:r>
        <w:rPr>
          <w:rStyle w:val="Kommentaariviide"/>
        </w:rPr>
        <w:annotationRef/>
      </w:r>
      <w:r w:rsidR="00656B79">
        <w:t xml:space="preserve">.. </w:t>
      </w:r>
      <w:r w:rsidR="00656B79">
        <w:rPr>
          <w:i/>
          <w:iCs/>
        </w:rPr>
        <w:t>nimetab Finantsinspektsiooni</w:t>
      </w:r>
      <w:r w:rsidR="00656B79">
        <w:rPr>
          <w:i/>
          <w:iCs/>
          <w:u w:val="single"/>
        </w:rPr>
        <w:t>le</w:t>
      </w:r>
    </w:p>
    <w:p w14:paraId="685447EB" w14:textId="77777777" w:rsidR="00656B79" w:rsidRDefault="00656B79">
      <w:pPr>
        <w:pStyle w:val="Kommentaaritekst"/>
      </w:pPr>
    </w:p>
    <w:p w14:paraId="61D91DC2" w14:textId="77777777" w:rsidR="00656B79" w:rsidRDefault="00656B79" w:rsidP="00A775CD">
      <w:pPr>
        <w:pStyle w:val="Kommentaaritekst"/>
      </w:pPr>
      <w:r>
        <w:t xml:space="preserve">Palun vaadake üle, kas siin lauses peaks </w:t>
      </w:r>
      <w:r>
        <w:rPr>
          <w:i/>
          <w:iCs/>
        </w:rPr>
        <w:t>Finantsinspektsioon</w:t>
      </w:r>
      <w:r>
        <w:t xml:space="preserve"> olema ala</w:t>
      </w:r>
      <w:r>
        <w:rPr>
          <w:u w:val="single"/>
        </w:rPr>
        <w:t>le</w:t>
      </w:r>
      <w:r>
        <w:t xml:space="preserve">ütlevas käändes. </w:t>
      </w:r>
    </w:p>
  </w:comment>
  <w:comment w:id="351" w:author="Toimetaja" w:date="2024-01-09T10:38:00Z" w:initials="AK">
    <w:p w14:paraId="5E353B2E" w14:textId="77777777" w:rsidR="005B5CCE" w:rsidRDefault="002B0234">
      <w:pPr>
        <w:pStyle w:val="Kommentaaritekst"/>
      </w:pPr>
      <w:r>
        <w:rPr>
          <w:rStyle w:val="Kommentaariviide"/>
        </w:rPr>
        <w:annotationRef/>
      </w:r>
      <w:r w:rsidR="005B5CCE">
        <w:rPr>
          <w:i/>
          <w:iCs/>
          <w:color w:val="0070C0"/>
        </w:rPr>
        <w:t xml:space="preserve">ei </w:t>
      </w:r>
      <w:r w:rsidR="005B5CCE">
        <w:rPr>
          <w:i/>
          <w:iCs/>
          <w:color w:val="0070C0"/>
          <w:u w:val="single"/>
        </w:rPr>
        <w:t>vasta</w:t>
      </w:r>
      <w:r w:rsidR="005B5CCE">
        <w:rPr>
          <w:i/>
          <w:iCs/>
          <w:color w:val="0070C0"/>
        </w:rPr>
        <w:t xml:space="preserve"> [---] tingimustele </w:t>
      </w:r>
      <w:r w:rsidR="005B5CCE">
        <w:rPr>
          <w:color w:val="000000"/>
        </w:rPr>
        <w:t xml:space="preserve">näib siia lausesse paremini sobivat (praegu: </w:t>
      </w:r>
      <w:r w:rsidR="005B5CCE">
        <w:rPr>
          <w:i/>
          <w:iCs/>
          <w:color w:val="000000"/>
        </w:rPr>
        <w:t xml:space="preserve">ei </w:t>
      </w:r>
      <w:r w:rsidR="005B5CCE">
        <w:rPr>
          <w:i/>
          <w:iCs/>
          <w:color w:val="000000"/>
          <w:u w:val="single"/>
        </w:rPr>
        <w:t>täida</w:t>
      </w:r>
      <w:r w:rsidR="005B5CCE">
        <w:rPr>
          <w:i/>
          <w:iCs/>
          <w:color w:val="000000"/>
        </w:rPr>
        <w:t xml:space="preserve"> tingimusi</w:t>
      </w:r>
      <w:r w:rsidR="005B5CCE">
        <w:rPr>
          <w:color w:val="000000"/>
        </w:rPr>
        <w:t>).</w:t>
      </w:r>
    </w:p>
    <w:p w14:paraId="47969A8E" w14:textId="77777777" w:rsidR="005B5CCE" w:rsidRDefault="005B5CCE" w:rsidP="00A442B5">
      <w:pPr>
        <w:pStyle w:val="Kommentaaritekst"/>
      </w:pPr>
      <w:r>
        <w:rPr>
          <w:color w:val="000000"/>
        </w:rPr>
        <w:t>Palun vaadake üle, mida arvate.</w:t>
      </w:r>
    </w:p>
  </w:comment>
  <w:comment w:id="379" w:author="Iivika Sale" w:date="2024-01-18T16:15:00Z" w:initials="IS">
    <w:p w14:paraId="5B326AD6" w14:textId="77777777" w:rsidR="00B34D1B" w:rsidRDefault="009D24F9" w:rsidP="00475435">
      <w:pPr>
        <w:pStyle w:val="Kommentaaritekst"/>
      </w:pPr>
      <w:r>
        <w:rPr>
          <w:rStyle w:val="Kommentaariviide"/>
        </w:rPr>
        <w:annotationRef/>
      </w:r>
      <w:r w:rsidR="00B34D1B">
        <w:t>Palun kontrollige, kas eelnõu muutmise järel on kõik punktid õiged.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4C38AC9" w15:done="0"/>
  <w15:commentEx w15:paraId="6EB1EE98" w15:done="0"/>
  <w15:commentEx w15:paraId="550F4731" w15:done="0"/>
  <w15:commentEx w15:paraId="38590C3E" w15:done="0"/>
  <w15:commentEx w15:paraId="6A570363" w15:done="0"/>
  <w15:commentEx w15:paraId="23F487A5" w15:done="0"/>
  <w15:commentEx w15:paraId="444E116C" w15:done="0"/>
  <w15:commentEx w15:paraId="3C2E468A" w15:done="0"/>
  <w15:commentEx w15:paraId="3799F3E2" w15:done="0"/>
  <w15:commentEx w15:paraId="3208A1B5" w15:done="0"/>
  <w15:commentEx w15:paraId="14699C52" w15:done="0"/>
  <w15:commentEx w15:paraId="6830EADC" w15:done="0"/>
  <w15:commentEx w15:paraId="053B083D" w15:done="0"/>
  <w15:commentEx w15:paraId="2C082F84" w15:done="0"/>
  <w15:commentEx w15:paraId="67C07882" w15:done="0"/>
  <w15:commentEx w15:paraId="28F6A9CA" w15:done="0"/>
  <w15:commentEx w15:paraId="198EBDB7" w15:done="0"/>
  <w15:commentEx w15:paraId="6B7A27F6" w15:done="0"/>
  <w15:commentEx w15:paraId="2C09C1EB" w15:done="0"/>
  <w15:commentEx w15:paraId="4D4871B0" w15:done="0"/>
  <w15:commentEx w15:paraId="65D72570" w15:done="0"/>
  <w15:commentEx w15:paraId="516BA735" w15:done="0"/>
  <w15:commentEx w15:paraId="18AC86E8" w15:done="0"/>
  <w15:commentEx w15:paraId="09D0FF5B" w15:done="0"/>
  <w15:commentEx w15:paraId="734E12C3" w15:done="0"/>
  <w15:commentEx w15:paraId="0FDF2C7B" w15:done="0"/>
  <w15:commentEx w15:paraId="72FDD803" w15:done="0"/>
  <w15:commentEx w15:paraId="46FBCF7D" w15:done="0"/>
  <w15:commentEx w15:paraId="1DE12653" w15:done="0"/>
  <w15:commentEx w15:paraId="78E75B52" w15:done="0"/>
  <w15:commentEx w15:paraId="41301118" w15:done="0"/>
  <w15:commentEx w15:paraId="587D975E" w15:done="0"/>
  <w15:commentEx w15:paraId="266E489A" w15:done="0"/>
  <w15:commentEx w15:paraId="32C33BC2" w15:done="0"/>
  <w15:commentEx w15:paraId="65087359" w15:done="0"/>
  <w15:commentEx w15:paraId="19EBB43A" w15:done="0"/>
  <w15:commentEx w15:paraId="5BB870F5" w15:done="0"/>
  <w15:commentEx w15:paraId="61D91DC2" w15:done="0"/>
  <w15:commentEx w15:paraId="47969A8E" w15:done="0"/>
  <w15:commentEx w15:paraId="5B326AD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464CD0" w16cex:dateUtc="2024-01-08T08:28:00Z"/>
  <w16cex:commentExtensible w16cex:durableId="29590B2B" w16cex:dateUtc="2024-01-22T13:41:00Z"/>
  <w16cex:commentExtensible w16cex:durableId="294FC159" w16cex:dateUtc="2024-01-15T12:36:00Z"/>
  <w16cex:commentExtensible w16cex:durableId="294FC251" w16cex:dateUtc="2024-01-15T12:40:00Z"/>
  <w16cex:commentExtensible w16cex:durableId="2953D05D" w16cex:dateUtc="2024-01-18T14:29:00Z"/>
  <w16cex:commentExtensible w16cex:durableId="2953C588" w16cex:dateUtc="2024-01-18T13:43:00Z"/>
  <w16cex:commentExtensible w16cex:durableId="2953C5C8" w16cex:dateUtc="2024-01-18T13:44:00Z"/>
  <w16cex:commentExtensible w16cex:durableId="2953A8F5" w16cex:dateUtc="2024-01-18T11:41:00Z"/>
  <w16cex:commentExtensible w16cex:durableId="2953A957" w16cex:dateUtc="2024-01-18T11:42:00Z"/>
  <w16cex:commentExtensible w16cex:durableId="294FD68E" w16cex:dateUtc="2024-01-15T14:06:00Z"/>
  <w16cex:commentExtensible w16cex:durableId="294FD0AD" w16cex:dateUtc="2024-01-15T13:41:00Z"/>
  <w16cex:commentExtensible w16cex:durableId="2953ACD7" w16cex:dateUtc="2024-01-18T11:57:00Z"/>
  <w16cex:commentExtensible w16cex:durableId="2953AD52" w16cex:dateUtc="2024-01-18T11:59:00Z"/>
  <w16cex:commentExtensible w16cex:durableId="2950E120" w16cex:dateUtc="2024-01-16T09:04:00Z"/>
  <w16cex:commentExtensible w16cex:durableId="2950E6AC" w16cex:dateUtc="2024-01-16T09:27:00Z"/>
  <w16cex:commentExtensible w16cex:durableId="2950E725" w16cex:dateUtc="2024-01-16T09:29:00Z"/>
  <w16cex:commentExtensible w16cex:durableId="2953AD9E" w16cex:dateUtc="2024-01-18T12:01:00Z"/>
  <w16cex:commentExtensible w16cex:durableId="2953D43E" w16cex:dateUtc="2024-01-18T14:45:00Z"/>
  <w16cex:commentExtensible w16cex:durableId="2950E7F2" w16cex:dateUtc="2024-01-16T09:33:00Z"/>
  <w16cex:commentExtensible w16cex:durableId="2953C772" w16cex:dateUtc="2024-01-18T13:51:00Z"/>
  <w16cex:commentExtensible w16cex:durableId="2950EDCF" w16cex:dateUtc="2024-01-16T09:58:00Z"/>
  <w16cex:commentExtensible w16cex:durableId="2953ADDD" w16cex:dateUtc="2024-01-18T12:02:00Z"/>
  <w16cex:commentExtensible w16cex:durableId="2954E5EC" w16cex:dateUtc="2024-01-19T10:13:00Z"/>
  <w16cex:commentExtensible w16cex:durableId="2953ADF1" w16cex:dateUtc="2024-01-18T12:02:00Z"/>
  <w16cex:commentExtensible w16cex:durableId="2953C833" w16cex:dateUtc="2024-01-18T13:54:00Z"/>
  <w16cex:commentExtensible w16cex:durableId="2953AE6A" w16cex:dateUtc="2024-01-18T12:04:00Z"/>
  <w16cex:commentExtensible w16cex:durableId="2953AE98" w16cex:dateUtc="2024-01-18T12:05:00Z"/>
  <w16cex:commentExtensible w16cex:durableId="2950F758" w16cex:dateUtc="2024-01-16T10:38:00Z"/>
  <w16cex:commentExtensible w16cex:durableId="2953AEBA" w16cex:dateUtc="2024-01-18T12:05:00Z"/>
  <w16cex:commentExtensible w16cex:durableId="2953AEE9" w16cex:dateUtc="2024-01-18T12:06:00Z"/>
  <w16cex:commentExtensible w16cex:durableId="2958E56C" w16cex:dateUtc="2024-01-22T11:00:00Z"/>
  <w16cex:commentExtensible w16cex:durableId="2953CA47" w16cex:dateUtc="2024-01-18T14:03:00Z"/>
  <w16cex:commentExtensible w16cex:durableId="295102E5" w16cex:dateUtc="2024-01-16T11:28:00Z"/>
  <w16cex:commentExtensible w16cex:durableId="29510385" w16cex:dateUtc="2024-01-16T11:30:00Z"/>
  <w16cex:commentExtensible w16cex:durableId="29465C56" w16cex:dateUtc="2024-01-08T09:34:00Z"/>
  <w16cex:commentExtensible w16cex:durableId="29465D0C" w16cex:dateUtc="2024-01-08T09:37:00Z"/>
  <w16cex:commentExtensible w16cex:durableId="2953CCC2" w16cex:dateUtc="2024-01-18T14:13:00Z"/>
  <w16cex:commentExtensible w16cex:durableId="294698CD" w16cex:dateUtc="2024-01-08T13:52:00Z"/>
  <w16cex:commentExtensible w16cex:durableId="2947A09A" w16cex:dateUtc="2024-01-09T08:38:00Z"/>
  <w16cex:commentExtensible w16cex:durableId="2953CD18" w16cex:dateUtc="2024-01-18T14: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4C38AC9" w16cid:durableId="29464CD0"/>
  <w16cid:commentId w16cid:paraId="6EB1EE98" w16cid:durableId="29590B2B"/>
  <w16cid:commentId w16cid:paraId="550F4731" w16cid:durableId="294FC159"/>
  <w16cid:commentId w16cid:paraId="38590C3E" w16cid:durableId="294FC251"/>
  <w16cid:commentId w16cid:paraId="6A570363" w16cid:durableId="2953D05D"/>
  <w16cid:commentId w16cid:paraId="23F487A5" w16cid:durableId="2953C588"/>
  <w16cid:commentId w16cid:paraId="444E116C" w16cid:durableId="2953C5C8"/>
  <w16cid:commentId w16cid:paraId="3C2E468A" w16cid:durableId="2953A8F5"/>
  <w16cid:commentId w16cid:paraId="3799F3E2" w16cid:durableId="2953A957"/>
  <w16cid:commentId w16cid:paraId="3208A1B5" w16cid:durableId="294FD68E"/>
  <w16cid:commentId w16cid:paraId="14699C52" w16cid:durableId="294FD0AD"/>
  <w16cid:commentId w16cid:paraId="6830EADC" w16cid:durableId="2953ACD7"/>
  <w16cid:commentId w16cid:paraId="053B083D" w16cid:durableId="2953AD52"/>
  <w16cid:commentId w16cid:paraId="2C082F84" w16cid:durableId="2950E120"/>
  <w16cid:commentId w16cid:paraId="67C07882" w16cid:durableId="2950E6AC"/>
  <w16cid:commentId w16cid:paraId="28F6A9CA" w16cid:durableId="2950E725"/>
  <w16cid:commentId w16cid:paraId="198EBDB7" w16cid:durableId="2953AD9E"/>
  <w16cid:commentId w16cid:paraId="6B7A27F6" w16cid:durableId="2953D43E"/>
  <w16cid:commentId w16cid:paraId="2C09C1EB" w16cid:durableId="2950E7F2"/>
  <w16cid:commentId w16cid:paraId="4D4871B0" w16cid:durableId="2953C772"/>
  <w16cid:commentId w16cid:paraId="65D72570" w16cid:durableId="2950EDCF"/>
  <w16cid:commentId w16cid:paraId="516BA735" w16cid:durableId="2953ADDD"/>
  <w16cid:commentId w16cid:paraId="18AC86E8" w16cid:durableId="2954E5EC"/>
  <w16cid:commentId w16cid:paraId="09D0FF5B" w16cid:durableId="2953ADF1"/>
  <w16cid:commentId w16cid:paraId="734E12C3" w16cid:durableId="2953C833"/>
  <w16cid:commentId w16cid:paraId="0FDF2C7B" w16cid:durableId="2953AE6A"/>
  <w16cid:commentId w16cid:paraId="72FDD803" w16cid:durableId="2953AE98"/>
  <w16cid:commentId w16cid:paraId="46FBCF7D" w16cid:durableId="2950F758"/>
  <w16cid:commentId w16cid:paraId="1DE12653" w16cid:durableId="2953AEBA"/>
  <w16cid:commentId w16cid:paraId="78E75B52" w16cid:durableId="2953AEE9"/>
  <w16cid:commentId w16cid:paraId="41301118" w16cid:durableId="2958E56C"/>
  <w16cid:commentId w16cid:paraId="587D975E" w16cid:durableId="2953CA47"/>
  <w16cid:commentId w16cid:paraId="266E489A" w16cid:durableId="295102E5"/>
  <w16cid:commentId w16cid:paraId="32C33BC2" w16cid:durableId="29510385"/>
  <w16cid:commentId w16cid:paraId="65087359" w16cid:durableId="29465C56"/>
  <w16cid:commentId w16cid:paraId="19EBB43A" w16cid:durableId="29465D0C"/>
  <w16cid:commentId w16cid:paraId="5BB870F5" w16cid:durableId="2953CCC2"/>
  <w16cid:commentId w16cid:paraId="61D91DC2" w16cid:durableId="294698CD"/>
  <w16cid:commentId w16cid:paraId="47969A8E" w16cid:durableId="2947A09A"/>
  <w16cid:commentId w16cid:paraId="5B326AD6" w16cid:durableId="2953CD1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F702A" w14:textId="77777777" w:rsidR="00E649D9" w:rsidRDefault="00E649D9">
      <w:pPr>
        <w:spacing w:after="0" w:line="240" w:lineRule="auto"/>
      </w:pPr>
      <w:r>
        <w:separator/>
      </w:r>
    </w:p>
  </w:endnote>
  <w:endnote w:type="continuationSeparator" w:id="0">
    <w:p w14:paraId="2939F3E2" w14:textId="77777777" w:rsidR="00E649D9" w:rsidRDefault="00E649D9">
      <w:pPr>
        <w:spacing w:after="0" w:line="240" w:lineRule="auto"/>
      </w:pPr>
      <w:r>
        <w:continuationSeparator/>
      </w:r>
    </w:p>
  </w:endnote>
  <w:endnote w:type="continuationNotice" w:id="1">
    <w:p w14:paraId="597A4BED" w14:textId="77777777" w:rsidR="00E649D9" w:rsidRDefault="00E649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3715943"/>
      <w:docPartObj>
        <w:docPartGallery w:val="Page Numbers (Bottom of Page)"/>
        <w:docPartUnique/>
      </w:docPartObj>
    </w:sdtPr>
    <w:sdtEndPr>
      <w:rPr>
        <w:sz w:val="22"/>
      </w:rPr>
    </w:sdtEndPr>
    <w:sdtContent>
      <w:p w14:paraId="3A92B903" w14:textId="499996C8" w:rsidR="00774258" w:rsidRPr="0025328A" w:rsidRDefault="00774258" w:rsidP="0025328A">
        <w:pPr>
          <w:pStyle w:val="Jalus"/>
          <w:jc w:val="center"/>
          <w:rPr>
            <w:sz w:val="22"/>
          </w:rPr>
        </w:pPr>
        <w:r w:rsidRPr="002A059E">
          <w:rPr>
            <w:sz w:val="22"/>
          </w:rPr>
          <w:fldChar w:fldCharType="begin"/>
        </w:r>
        <w:r w:rsidRPr="002A059E">
          <w:rPr>
            <w:sz w:val="22"/>
          </w:rPr>
          <w:instrText>PAGE   \* MERGEFORMAT</w:instrText>
        </w:r>
        <w:r w:rsidRPr="002A059E">
          <w:rPr>
            <w:sz w:val="22"/>
          </w:rPr>
          <w:fldChar w:fldCharType="separate"/>
        </w:r>
        <w:r>
          <w:rPr>
            <w:noProof/>
            <w:sz w:val="22"/>
          </w:rPr>
          <w:t>21</w:t>
        </w:r>
        <w:r w:rsidRPr="002A059E">
          <w:rPr>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74CCE" w14:textId="77777777" w:rsidR="00E649D9" w:rsidRDefault="00E649D9">
      <w:pPr>
        <w:spacing w:after="0" w:line="240" w:lineRule="auto"/>
      </w:pPr>
      <w:r>
        <w:separator/>
      </w:r>
    </w:p>
  </w:footnote>
  <w:footnote w:type="continuationSeparator" w:id="0">
    <w:p w14:paraId="3F819FDC" w14:textId="77777777" w:rsidR="00E649D9" w:rsidRDefault="00E649D9">
      <w:pPr>
        <w:spacing w:after="0" w:line="240" w:lineRule="auto"/>
      </w:pPr>
      <w:r>
        <w:continuationSeparator/>
      </w:r>
    </w:p>
  </w:footnote>
  <w:footnote w:type="continuationNotice" w:id="1">
    <w:p w14:paraId="79230151" w14:textId="77777777" w:rsidR="00E649D9" w:rsidRDefault="00E649D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B7C8F"/>
    <w:multiLevelType w:val="hybridMultilevel"/>
    <w:tmpl w:val="83FC009C"/>
    <w:lvl w:ilvl="0" w:tplc="DD58381E">
      <w:start w:val="1"/>
      <w:numFmt w:val="bullet"/>
      <w:lvlText w:val=""/>
      <w:lvlJc w:val="left"/>
      <w:pPr>
        <w:ind w:left="1480" w:hanging="360"/>
      </w:pPr>
      <w:rPr>
        <w:rFonts w:ascii="Symbol" w:hAnsi="Symbol"/>
      </w:rPr>
    </w:lvl>
    <w:lvl w:ilvl="1" w:tplc="1F5A2392">
      <w:start w:val="1"/>
      <w:numFmt w:val="bullet"/>
      <w:lvlText w:val=""/>
      <w:lvlJc w:val="left"/>
      <w:pPr>
        <w:ind w:left="1480" w:hanging="360"/>
      </w:pPr>
      <w:rPr>
        <w:rFonts w:ascii="Symbol" w:hAnsi="Symbol"/>
      </w:rPr>
    </w:lvl>
    <w:lvl w:ilvl="2" w:tplc="F2343D14">
      <w:start w:val="1"/>
      <w:numFmt w:val="bullet"/>
      <w:lvlText w:val=""/>
      <w:lvlJc w:val="left"/>
      <w:pPr>
        <w:ind w:left="1480" w:hanging="360"/>
      </w:pPr>
      <w:rPr>
        <w:rFonts w:ascii="Symbol" w:hAnsi="Symbol"/>
      </w:rPr>
    </w:lvl>
    <w:lvl w:ilvl="3" w:tplc="8A3CB364">
      <w:start w:val="1"/>
      <w:numFmt w:val="bullet"/>
      <w:lvlText w:val=""/>
      <w:lvlJc w:val="left"/>
      <w:pPr>
        <w:ind w:left="1480" w:hanging="360"/>
      </w:pPr>
      <w:rPr>
        <w:rFonts w:ascii="Symbol" w:hAnsi="Symbol"/>
      </w:rPr>
    </w:lvl>
    <w:lvl w:ilvl="4" w:tplc="B0065F72">
      <w:start w:val="1"/>
      <w:numFmt w:val="bullet"/>
      <w:lvlText w:val=""/>
      <w:lvlJc w:val="left"/>
      <w:pPr>
        <w:ind w:left="1480" w:hanging="360"/>
      </w:pPr>
      <w:rPr>
        <w:rFonts w:ascii="Symbol" w:hAnsi="Symbol"/>
      </w:rPr>
    </w:lvl>
    <w:lvl w:ilvl="5" w:tplc="EBE687E8">
      <w:start w:val="1"/>
      <w:numFmt w:val="bullet"/>
      <w:lvlText w:val=""/>
      <w:lvlJc w:val="left"/>
      <w:pPr>
        <w:ind w:left="1480" w:hanging="360"/>
      </w:pPr>
      <w:rPr>
        <w:rFonts w:ascii="Symbol" w:hAnsi="Symbol"/>
      </w:rPr>
    </w:lvl>
    <w:lvl w:ilvl="6" w:tplc="6EA051DC">
      <w:start w:val="1"/>
      <w:numFmt w:val="bullet"/>
      <w:lvlText w:val=""/>
      <w:lvlJc w:val="left"/>
      <w:pPr>
        <w:ind w:left="1480" w:hanging="360"/>
      </w:pPr>
      <w:rPr>
        <w:rFonts w:ascii="Symbol" w:hAnsi="Symbol"/>
      </w:rPr>
    </w:lvl>
    <w:lvl w:ilvl="7" w:tplc="FAC89280">
      <w:start w:val="1"/>
      <w:numFmt w:val="bullet"/>
      <w:lvlText w:val=""/>
      <w:lvlJc w:val="left"/>
      <w:pPr>
        <w:ind w:left="1480" w:hanging="360"/>
      </w:pPr>
      <w:rPr>
        <w:rFonts w:ascii="Symbol" w:hAnsi="Symbol"/>
      </w:rPr>
    </w:lvl>
    <w:lvl w:ilvl="8" w:tplc="BFE42142">
      <w:start w:val="1"/>
      <w:numFmt w:val="bullet"/>
      <w:lvlText w:val=""/>
      <w:lvlJc w:val="left"/>
      <w:pPr>
        <w:ind w:left="1480" w:hanging="360"/>
      </w:pPr>
      <w:rPr>
        <w:rFonts w:ascii="Symbol" w:hAnsi="Symbol"/>
      </w:rPr>
    </w:lvl>
  </w:abstractNum>
  <w:abstractNum w:abstractNumId="1" w15:restartNumberingAfterBreak="0">
    <w:nsid w:val="11094B2B"/>
    <w:multiLevelType w:val="hybridMultilevel"/>
    <w:tmpl w:val="D1982AB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 w15:restartNumberingAfterBreak="0">
    <w:nsid w:val="1A54493C"/>
    <w:multiLevelType w:val="hybridMultilevel"/>
    <w:tmpl w:val="4A7A86A4"/>
    <w:lvl w:ilvl="0" w:tplc="2C7880DE">
      <w:start w:val="1"/>
      <w:numFmt w:val="decimal"/>
      <w:lvlText w:val="(%1)"/>
      <w:lvlJc w:val="left"/>
      <w:pPr>
        <w:ind w:left="480" w:hanging="360"/>
      </w:pPr>
      <w:rPr>
        <w:rFonts w:ascii="Arial" w:hAnsi="Arial" w:cs="Arial" w:hint="default"/>
        <w:color w:val="202020"/>
        <w:sz w:val="21"/>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3" w15:restartNumberingAfterBreak="0">
    <w:nsid w:val="2AD61CCC"/>
    <w:multiLevelType w:val="hybridMultilevel"/>
    <w:tmpl w:val="F75ACEB0"/>
    <w:lvl w:ilvl="0" w:tplc="D87A6046">
      <w:start w:val="1"/>
      <w:numFmt w:val="bullet"/>
      <w:lvlText w:val=""/>
      <w:lvlJc w:val="left"/>
      <w:pPr>
        <w:ind w:left="720" w:hanging="360"/>
      </w:pPr>
      <w:rPr>
        <w:rFonts w:ascii="Symbol" w:hAnsi="Symbol"/>
      </w:rPr>
    </w:lvl>
    <w:lvl w:ilvl="1" w:tplc="D9D8E7D8">
      <w:start w:val="1"/>
      <w:numFmt w:val="bullet"/>
      <w:lvlText w:val=""/>
      <w:lvlJc w:val="left"/>
      <w:pPr>
        <w:ind w:left="720" w:hanging="360"/>
      </w:pPr>
      <w:rPr>
        <w:rFonts w:ascii="Symbol" w:hAnsi="Symbol"/>
      </w:rPr>
    </w:lvl>
    <w:lvl w:ilvl="2" w:tplc="0AC22B68">
      <w:start w:val="1"/>
      <w:numFmt w:val="bullet"/>
      <w:lvlText w:val=""/>
      <w:lvlJc w:val="left"/>
      <w:pPr>
        <w:ind w:left="720" w:hanging="360"/>
      </w:pPr>
      <w:rPr>
        <w:rFonts w:ascii="Symbol" w:hAnsi="Symbol"/>
      </w:rPr>
    </w:lvl>
    <w:lvl w:ilvl="3" w:tplc="839A1A66">
      <w:start w:val="1"/>
      <w:numFmt w:val="bullet"/>
      <w:lvlText w:val=""/>
      <w:lvlJc w:val="left"/>
      <w:pPr>
        <w:ind w:left="720" w:hanging="360"/>
      </w:pPr>
      <w:rPr>
        <w:rFonts w:ascii="Symbol" w:hAnsi="Symbol"/>
      </w:rPr>
    </w:lvl>
    <w:lvl w:ilvl="4" w:tplc="3616359E">
      <w:start w:val="1"/>
      <w:numFmt w:val="bullet"/>
      <w:lvlText w:val=""/>
      <w:lvlJc w:val="left"/>
      <w:pPr>
        <w:ind w:left="720" w:hanging="360"/>
      </w:pPr>
      <w:rPr>
        <w:rFonts w:ascii="Symbol" w:hAnsi="Symbol"/>
      </w:rPr>
    </w:lvl>
    <w:lvl w:ilvl="5" w:tplc="74D0E0E0">
      <w:start w:val="1"/>
      <w:numFmt w:val="bullet"/>
      <w:lvlText w:val=""/>
      <w:lvlJc w:val="left"/>
      <w:pPr>
        <w:ind w:left="720" w:hanging="360"/>
      </w:pPr>
      <w:rPr>
        <w:rFonts w:ascii="Symbol" w:hAnsi="Symbol"/>
      </w:rPr>
    </w:lvl>
    <w:lvl w:ilvl="6" w:tplc="97065F7A">
      <w:start w:val="1"/>
      <w:numFmt w:val="bullet"/>
      <w:lvlText w:val=""/>
      <w:lvlJc w:val="left"/>
      <w:pPr>
        <w:ind w:left="720" w:hanging="360"/>
      </w:pPr>
      <w:rPr>
        <w:rFonts w:ascii="Symbol" w:hAnsi="Symbol"/>
      </w:rPr>
    </w:lvl>
    <w:lvl w:ilvl="7" w:tplc="1ECA7C8A">
      <w:start w:val="1"/>
      <w:numFmt w:val="bullet"/>
      <w:lvlText w:val=""/>
      <w:lvlJc w:val="left"/>
      <w:pPr>
        <w:ind w:left="720" w:hanging="360"/>
      </w:pPr>
      <w:rPr>
        <w:rFonts w:ascii="Symbol" w:hAnsi="Symbol"/>
      </w:rPr>
    </w:lvl>
    <w:lvl w:ilvl="8" w:tplc="1F401E6C">
      <w:start w:val="1"/>
      <w:numFmt w:val="bullet"/>
      <w:lvlText w:val=""/>
      <w:lvlJc w:val="left"/>
      <w:pPr>
        <w:ind w:left="720" w:hanging="360"/>
      </w:pPr>
      <w:rPr>
        <w:rFonts w:ascii="Symbol" w:hAnsi="Symbol"/>
      </w:rPr>
    </w:lvl>
  </w:abstractNum>
  <w:abstractNum w:abstractNumId="4" w15:restartNumberingAfterBreak="0">
    <w:nsid w:val="3D994851"/>
    <w:multiLevelType w:val="hybridMultilevel"/>
    <w:tmpl w:val="31F048FE"/>
    <w:lvl w:ilvl="0" w:tplc="50A42BB6">
      <w:start w:val="1"/>
      <w:numFmt w:val="decimal"/>
      <w:lvlText w:val="(%1)"/>
      <w:lvlJc w:val="left"/>
      <w:pPr>
        <w:ind w:left="480" w:hanging="360"/>
      </w:pPr>
      <w:rPr>
        <w:rFonts w:hint="default"/>
      </w:rPr>
    </w:lvl>
    <w:lvl w:ilvl="1" w:tplc="04250019" w:tentative="1">
      <w:start w:val="1"/>
      <w:numFmt w:val="lowerLetter"/>
      <w:lvlText w:val="%2."/>
      <w:lvlJc w:val="left"/>
      <w:pPr>
        <w:ind w:left="1200" w:hanging="360"/>
      </w:pPr>
    </w:lvl>
    <w:lvl w:ilvl="2" w:tplc="0425001B" w:tentative="1">
      <w:start w:val="1"/>
      <w:numFmt w:val="lowerRoman"/>
      <w:lvlText w:val="%3."/>
      <w:lvlJc w:val="right"/>
      <w:pPr>
        <w:ind w:left="1920" w:hanging="180"/>
      </w:pPr>
    </w:lvl>
    <w:lvl w:ilvl="3" w:tplc="0425000F" w:tentative="1">
      <w:start w:val="1"/>
      <w:numFmt w:val="decimal"/>
      <w:lvlText w:val="%4."/>
      <w:lvlJc w:val="left"/>
      <w:pPr>
        <w:ind w:left="2640" w:hanging="360"/>
      </w:pPr>
    </w:lvl>
    <w:lvl w:ilvl="4" w:tplc="04250019" w:tentative="1">
      <w:start w:val="1"/>
      <w:numFmt w:val="lowerLetter"/>
      <w:lvlText w:val="%5."/>
      <w:lvlJc w:val="left"/>
      <w:pPr>
        <w:ind w:left="3360" w:hanging="360"/>
      </w:pPr>
    </w:lvl>
    <w:lvl w:ilvl="5" w:tplc="0425001B" w:tentative="1">
      <w:start w:val="1"/>
      <w:numFmt w:val="lowerRoman"/>
      <w:lvlText w:val="%6."/>
      <w:lvlJc w:val="right"/>
      <w:pPr>
        <w:ind w:left="4080" w:hanging="180"/>
      </w:pPr>
    </w:lvl>
    <w:lvl w:ilvl="6" w:tplc="0425000F" w:tentative="1">
      <w:start w:val="1"/>
      <w:numFmt w:val="decimal"/>
      <w:lvlText w:val="%7."/>
      <w:lvlJc w:val="left"/>
      <w:pPr>
        <w:ind w:left="4800" w:hanging="360"/>
      </w:pPr>
    </w:lvl>
    <w:lvl w:ilvl="7" w:tplc="04250019" w:tentative="1">
      <w:start w:val="1"/>
      <w:numFmt w:val="lowerLetter"/>
      <w:lvlText w:val="%8."/>
      <w:lvlJc w:val="left"/>
      <w:pPr>
        <w:ind w:left="5520" w:hanging="360"/>
      </w:pPr>
    </w:lvl>
    <w:lvl w:ilvl="8" w:tplc="0425001B" w:tentative="1">
      <w:start w:val="1"/>
      <w:numFmt w:val="lowerRoman"/>
      <w:lvlText w:val="%9."/>
      <w:lvlJc w:val="right"/>
      <w:pPr>
        <w:ind w:left="6240" w:hanging="180"/>
      </w:pPr>
    </w:lvl>
  </w:abstractNum>
  <w:abstractNum w:abstractNumId="5" w15:restartNumberingAfterBreak="0">
    <w:nsid w:val="47096091"/>
    <w:multiLevelType w:val="hybridMultilevel"/>
    <w:tmpl w:val="CADE2B06"/>
    <w:lvl w:ilvl="0" w:tplc="D9AC3F72">
      <w:start w:val="1"/>
      <w:numFmt w:val="bullet"/>
      <w:lvlText w:val=""/>
      <w:lvlJc w:val="left"/>
      <w:pPr>
        <w:ind w:left="720" w:hanging="360"/>
      </w:pPr>
      <w:rPr>
        <w:rFonts w:ascii="Symbol" w:hAnsi="Symbol"/>
      </w:rPr>
    </w:lvl>
    <w:lvl w:ilvl="1" w:tplc="73260510">
      <w:start w:val="1"/>
      <w:numFmt w:val="bullet"/>
      <w:lvlText w:val=""/>
      <w:lvlJc w:val="left"/>
      <w:pPr>
        <w:ind w:left="720" w:hanging="360"/>
      </w:pPr>
      <w:rPr>
        <w:rFonts w:ascii="Symbol" w:hAnsi="Symbol"/>
      </w:rPr>
    </w:lvl>
    <w:lvl w:ilvl="2" w:tplc="8460D49A">
      <w:start w:val="1"/>
      <w:numFmt w:val="bullet"/>
      <w:lvlText w:val=""/>
      <w:lvlJc w:val="left"/>
      <w:pPr>
        <w:ind w:left="720" w:hanging="360"/>
      </w:pPr>
      <w:rPr>
        <w:rFonts w:ascii="Symbol" w:hAnsi="Symbol"/>
      </w:rPr>
    </w:lvl>
    <w:lvl w:ilvl="3" w:tplc="A17C83A6">
      <w:start w:val="1"/>
      <w:numFmt w:val="bullet"/>
      <w:lvlText w:val=""/>
      <w:lvlJc w:val="left"/>
      <w:pPr>
        <w:ind w:left="720" w:hanging="360"/>
      </w:pPr>
      <w:rPr>
        <w:rFonts w:ascii="Symbol" w:hAnsi="Symbol"/>
      </w:rPr>
    </w:lvl>
    <w:lvl w:ilvl="4" w:tplc="0EC890DA">
      <w:start w:val="1"/>
      <w:numFmt w:val="bullet"/>
      <w:lvlText w:val=""/>
      <w:lvlJc w:val="left"/>
      <w:pPr>
        <w:ind w:left="720" w:hanging="360"/>
      </w:pPr>
      <w:rPr>
        <w:rFonts w:ascii="Symbol" w:hAnsi="Symbol"/>
      </w:rPr>
    </w:lvl>
    <w:lvl w:ilvl="5" w:tplc="A21812C4">
      <w:start w:val="1"/>
      <w:numFmt w:val="bullet"/>
      <w:lvlText w:val=""/>
      <w:lvlJc w:val="left"/>
      <w:pPr>
        <w:ind w:left="720" w:hanging="360"/>
      </w:pPr>
      <w:rPr>
        <w:rFonts w:ascii="Symbol" w:hAnsi="Symbol"/>
      </w:rPr>
    </w:lvl>
    <w:lvl w:ilvl="6" w:tplc="409C1B22">
      <w:start w:val="1"/>
      <w:numFmt w:val="bullet"/>
      <w:lvlText w:val=""/>
      <w:lvlJc w:val="left"/>
      <w:pPr>
        <w:ind w:left="720" w:hanging="360"/>
      </w:pPr>
      <w:rPr>
        <w:rFonts w:ascii="Symbol" w:hAnsi="Symbol"/>
      </w:rPr>
    </w:lvl>
    <w:lvl w:ilvl="7" w:tplc="6C9E88D2">
      <w:start w:val="1"/>
      <w:numFmt w:val="bullet"/>
      <w:lvlText w:val=""/>
      <w:lvlJc w:val="left"/>
      <w:pPr>
        <w:ind w:left="720" w:hanging="360"/>
      </w:pPr>
      <w:rPr>
        <w:rFonts w:ascii="Symbol" w:hAnsi="Symbol"/>
      </w:rPr>
    </w:lvl>
    <w:lvl w:ilvl="8" w:tplc="7E922060">
      <w:start w:val="1"/>
      <w:numFmt w:val="bullet"/>
      <w:lvlText w:val=""/>
      <w:lvlJc w:val="left"/>
      <w:pPr>
        <w:ind w:left="720" w:hanging="360"/>
      </w:pPr>
      <w:rPr>
        <w:rFonts w:ascii="Symbol" w:hAnsi="Symbol"/>
      </w:rPr>
    </w:lvl>
  </w:abstractNum>
  <w:abstractNum w:abstractNumId="6" w15:restartNumberingAfterBreak="0">
    <w:nsid w:val="525F55F4"/>
    <w:multiLevelType w:val="hybridMultilevel"/>
    <w:tmpl w:val="72C6899C"/>
    <w:lvl w:ilvl="0" w:tplc="BCC09F02">
      <w:start w:val="1"/>
      <w:numFmt w:val="bullet"/>
      <w:lvlText w:val=""/>
      <w:lvlJc w:val="left"/>
      <w:pPr>
        <w:ind w:left="1480" w:hanging="360"/>
      </w:pPr>
      <w:rPr>
        <w:rFonts w:ascii="Symbol" w:hAnsi="Symbol"/>
      </w:rPr>
    </w:lvl>
    <w:lvl w:ilvl="1" w:tplc="B8B0E6E0">
      <w:start w:val="1"/>
      <w:numFmt w:val="bullet"/>
      <w:lvlText w:val=""/>
      <w:lvlJc w:val="left"/>
      <w:pPr>
        <w:ind w:left="1480" w:hanging="360"/>
      </w:pPr>
      <w:rPr>
        <w:rFonts w:ascii="Symbol" w:hAnsi="Symbol"/>
      </w:rPr>
    </w:lvl>
    <w:lvl w:ilvl="2" w:tplc="D6D8B12A">
      <w:start w:val="1"/>
      <w:numFmt w:val="bullet"/>
      <w:lvlText w:val=""/>
      <w:lvlJc w:val="left"/>
      <w:pPr>
        <w:ind w:left="1480" w:hanging="360"/>
      </w:pPr>
      <w:rPr>
        <w:rFonts w:ascii="Symbol" w:hAnsi="Symbol"/>
      </w:rPr>
    </w:lvl>
    <w:lvl w:ilvl="3" w:tplc="0FE076EE">
      <w:start w:val="1"/>
      <w:numFmt w:val="bullet"/>
      <w:lvlText w:val=""/>
      <w:lvlJc w:val="left"/>
      <w:pPr>
        <w:ind w:left="1480" w:hanging="360"/>
      </w:pPr>
      <w:rPr>
        <w:rFonts w:ascii="Symbol" w:hAnsi="Symbol"/>
      </w:rPr>
    </w:lvl>
    <w:lvl w:ilvl="4" w:tplc="E93ADAE6">
      <w:start w:val="1"/>
      <w:numFmt w:val="bullet"/>
      <w:lvlText w:val=""/>
      <w:lvlJc w:val="left"/>
      <w:pPr>
        <w:ind w:left="1480" w:hanging="360"/>
      </w:pPr>
      <w:rPr>
        <w:rFonts w:ascii="Symbol" w:hAnsi="Symbol"/>
      </w:rPr>
    </w:lvl>
    <w:lvl w:ilvl="5" w:tplc="4D76372E">
      <w:start w:val="1"/>
      <w:numFmt w:val="bullet"/>
      <w:lvlText w:val=""/>
      <w:lvlJc w:val="left"/>
      <w:pPr>
        <w:ind w:left="1480" w:hanging="360"/>
      </w:pPr>
      <w:rPr>
        <w:rFonts w:ascii="Symbol" w:hAnsi="Symbol"/>
      </w:rPr>
    </w:lvl>
    <w:lvl w:ilvl="6" w:tplc="4EBE3A2E">
      <w:start w:val="1"/>
      <w:numFmt w:val="bullet"/>
      <w:lvlText w:val=""/>
      <w:lvlJc w:val="left"/>
      <w:pPr>
        <w:ind w:left="1480" w:hanging="360"/>
      </w:pPr>
      <w:rPr>
        <w:rFonts w:ascii="Symbol" w:hAnsi="Symbol"/>
      </w:rPr>
    </w:lvl>
    <w:lvl w:ilvl="7" w:tplc="8A20990E">
      <w:start w:val="1"/>
      <w:numFmt w:val="bullet"/>
      <w:lvlText w:val=""/>
      <w:lvlJc w:val="left"/>
      <w:pPr>
        <w:ind w:left="1480" w:hanging="360"/>
      </w:pPr>
      <w:rPr>
        <w:rFonts w:ascii="Symbol" w:hAnsi="Symbol"/>
      </w:rPr>
    </w:lvl>
    <w:lvl w:ilvl="8" w:tplc="5BE4B6B0">
      <w:start w:val="1"/>
      <w:numFmt w:val="bullet"/>
      <w:lvlText w:val=""/>
      <w:lvlJc w:val="left"/>
      <w:pPr>
        <w:ind w:left="1480" w:hanging="360"/>
      </w:pPr>
      <w:rPr>
        <w:rFonts w:ascii="Symbol" w:hAnsi="Symbol"/>
      </w:rPr>
    </w:lvl>
  </w:abstractNum>
  <w:abstractNum w:abstractNumId="7" w15:restartNumberingAfterBreak="0">
    <w:nsid w:val="66273EC4"/>
    <w:multiLevelType w:val="hybridMultilevel"/>
    <w:tmpl w:val="0A0CDCD6"/>
    <w:lvl w:ilvl="0" w:tplc="97BA5472">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8" w15:restartNumberingAfterBreak="0">
    <w:nsid w:val="666E4551"/>
    <w:multiLevelType w:val="hybridMultilevel"/>
    <w:tmpl w:val="B52620FE"/>
    <w:lvl w:ilvl="0" w:tplc="EF38CE24">
      <w:start w:val="1"/>
      <w:numFmt w:val="decimal"/>
      <w:lvlText w:val="(%1)"/>
      <w:lvlJc w:val="left"/>
      <w:pPr>
        <w:ind w:left="400" w:hanging="40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9" w15:restartNumberingAfterBreak="0">
    <w:nsid w:val="69D570A4"/>
    <w:multiLevelType w:val="hybridMultilevel"/>
    <w:tmpl w:val="1764AC22"/>
    <w:lvl w:ilvl="0" w:tplc="03344BBE">
      <w:start w:val="1"/>
      <w:numFmt w:val="bullet"/>
      <w:lvlText w:val=""/>
      <w:lvlJc w:val="left"/>
      <w:pPr>
        <w:ind w:left="1480" w:hanging="360"/>
      </w:pPr>
      <w:rPr>
        <w:rFonts w:ascii="Symbol" w:hAnsi="Symbol"/>
      </w:rPr>
    </w:lvl>
    <w:lvl w:ilvl="1" w:tplc="3686FB48">
      <w:start w:val="1"/>
      <w:numFmt w:val="bullet"/>
      <w:lvlText w:val=""/>
      <w:lvlJc w:val="left"/>
      <w:pPr>
        <w:ind w:left="1480" w:hanging="360"/>
      </w:pPr>
      <w:rPr>
        <w:rFonts w:ascii="Symbol" w:hAnsi="Symbol"/>
      </w:rPr>
    </w:lvl>
    <w:lvl w:ilvl="2" w:tplc="945C3624">
      <w:start w:val="1"/>
      <w:numFmt w:val="bullet"/>
      <w:lvlText w:val=""/>
      <w:lvlJc w:val="left"/>
      <w:pPr>
        <w:ind w:left="1480" w:hanging="360"/>
      </w:pPr>
      <w:rPr>
        <w:rFonts w:ascii="Symbol" w:hAnsi="Symbol"/>
      </w:rPr>
    </w:lvl>
    <w:lvl w:ilvl="3" w:tplc="687E0406">
      <w:start w:val="1"/>
      <w:numFmt w:val="bullet"/>
      <w:lvlText w:val=""/>
      <w:lvlJc w:val="left"/>
      <w:pPr>
        <w:ind w:left="1480" w:hanging="360"/>
      </w:pPr>
      <w:rPr>
        <w:rFonts w:ascii="Symbol" w:hAnsi="Symbol"/>
      </w:rPr>
    </w:lvl>
    <w:lvl w:ilvl="4" w:tplc="CD6C1C40">
      <w:start w:val="1"/>
      <w:numFmt w:val="bullet"/>
      <w:lvlText w:val=""/>
      <w:lvlJc w:val="left"/>
      <w:pPr>
        <w:ind w:left="1480" w:hanging="360"/>
      </w:pPr>
      <w:rPr>
        <w:rFonts w:ascii="Symbol" w:hAnsi="Symbol"/>
      </w:rPr>
    </w:lvl>
    <w:lvl w:ilvl="5" w:tplc="42AAF9AE">
      <w:start w:val="1"/>
      <w:numFmt w:val="bullet"/>
      <w:lvlText w:val=""/>
      <w:lvlJc w:val="left"/>
      <w:pPr>
        <w:ind w:left="1480" w:hanging="360"/>
      </w:pPr>
      <w:rPr>
        <w:rFonts w:ascii="Symbol" w:hAnsi="Symbol"/>
      </w:rPr>
    </w:lvl>
    <w:lvl w:ilvl="6" w:tplc="4A7CC742">
      <w:start w:val="1"/>
      <w:numFmt w:val="bullet"/>
      <w:lvlText w:val=""/>
      <w:lvlJc w:val="left"/>
      <w:pPr>
        <w:ind w:left="1480" w:hanging="360"/>
      </w:pPr>
      <w:rPr>
        <w:rFonts w:ascii="Symbol" w:hAnsi="Symbol"/>
      </w:rPr>
    </w:lvl>
    <w:lvl w:ilvl="7" w:tplc="E8DA928E">
      <w:start w:val="1"/>
      <w:numFmt w:val="bullet"/>
      <w:lvlText w:val=""/>
      <w:lvlJc w:val="left"/>
      <w:pPr>
        <w:ind w:left="1480" w:hanging="360"/>
      </w:pPr>
      <w:rPr>
        <w:rFonts w:ascii="Symbol" w:hAnsi="Symbol"/>
      </w:rPr>
    </w:lvl>
    <w:lvl w:ilvl="8" w:tplc="FB4AE980">
      <w:start w:val="1"/>
      <w:numFmt w:val="bullet"/>
      <w:lvlText w:val=""/>
      <w:lvlJc w:val="left"/>
      <w:pPr>
        <w:ind w:left="1480" w:hanging="360"/>
      </w:pPr>
      <w:rPr>
        <w:rFonts w:ascii="Symbol" w:hAnsi="Symbol"/>
      </w:rPr>
    </w:lvl>
  </w:abstractNum>
  <w:num w:numId="1" w16cid:durableId="42796694">
    <w:abstractNumId w:val="7"/>
  </w:num>
  <w:num w:numId="2" w16cid:durableId="1210149264">
    <w:abstractNumId w:val="4"/>
  </w:num>
  <w:num w:numId="3" w16cid:durableId="1717192332">
    <w:abstractNumId w:val="1"/>
  </w:num>
  <w:num w:numId="4" w16cid:durableId="908923876">
    <w:abstractNumId w:val="5"/>
  </w:num>
  <w:num w:numId="5" w16cid:durableId="30350937">
    <w:abstractNumId w:val="3"/>
  </w:num>
  <w:num w:numId="6" w16cid:durableId="1104617875">
    <w:abstractNumId w:val="2"/>
  </w:num>
  <w:num w:numId="7" w16cid:durableId="1659262174">
    <w:abstractNumId w:val="8"/>
  </w:num>
  <w:num w:numId="8" w16cid:durableId="1242980908">
    <w:abstractNumId w:val="6"/>
  </w:num>
  <w:num w:numId="9" w16cid:durableId="777915881">
    <w:abstractNumId w:val="0"/>
  </w:num>
  <w:num w:numId="10" w16cid:durableId="1058162303">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ivika Sale">
    <w15:presenceInfo w15:providerId="AD" w15:userId="S::Iivika.Sale@just.ee::078bb3df-7791-467a-bb64-7407f2dff0b2"/>
  </w15:person>
  <w15:person w15:author="Toimetaja">
    <w15:presenceInfo w15:providerId="None" w15:userId="Toimetaj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trackRevisions/>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20EF"/>
    <w:rsid w:val="00003BF1"/>
    <w:rsid w:val="00003E71"/>
    <w:rsid w:val="00004801"/>
    <w:rsid w:val="0000636A"/>
    <w:rsid w:val="00007AAF"/>
    <w:rsid w:val="00007EC8"/>
    <w:rsid w:val="00010BA9"/>
    <w:rsid w:val="00011868"/>
    <w:rsid w:val="000118C1"/>
    <w:rsid w:val="000122AC"/>
    <w:rsid w:val="00013B07"/>
    <w:rsid w:val="00013D06"/>
    <w:rsid w:val="00013E69"/>
    <w:rsid w:val="00015AC2"/>
    <w:rsid w:val="00015F2C"/>
    <w:rsid w:val="00017A15"/>
    <w:rsid w:val="00020938"/>
    <w:rsid w:val="00022116"/>
    <w:rsid w:val="00022C4D"/>
    <w:rsid w:val="00023184"/>
    <w:rsid w:val="00023FC5"/>
    <w:rsid w:val="00024166"/>
    <w:rsid w:val="00024D67"/>
    <w:rsid w:val="000261EF"/>
    <w:rsid w:val="00030A47"/>
    <w:rsid w:val="00030E5B"/>
    <w:rsid w:val="000324B4"/>
    <w:rsid w:val="000333B0"/>
    <w:rsid w:val="000347A0"/>
    <w:rsid w:val="000349B0"/>
    <w:rsid w:val="00034F14"/>
    <w:rsid w:val="000359AA"/>
    <w:rsid w:val="00037D49"/>
    <w:rsid w:val="000414A6"/>
    <w:rsid w:val="00041C35"/>
    <w:rsid w:val="000435D1"/>
    <w:rsid w:val="00046786"/>
    <w:rsid w:val="00046CCD"/>
    <w:rsid w:val="00047518"/>
    <w:rsid w:val="00047CD3"/>
    <w:rsid w:val="00047F4D"/>
    <w:rsid w:val="000523AF"/>
    <w:rsid w:val="000530F5"/>
    <w:rsid w:val="00054B04"/>
    <w:rsid w:val="0005598D"/>
    <w:rsid w:val="00060B09"/>
    <w:rsid w:val="0006244D"/>
    <w:rsid w:val="00062B18"/>
    <w:rsid w:val="00062DD9"/>
    <w:rsid w:val="00063290"/>
    <w:rsid w:val="00066206"/>
    <w:rsid w:val="0006620C"/>
    <w:rsid w:val="000703F7"/>
    <w:rsid w:val="0007178A"/>
    <w:rsid w:val="00071887"/>
    <w:rsid w:val="0007315A"/>
    <w:rsid w:val="0007445D"/>
    <w:rsid w:val="000747F4"/>
    <w:rsid w:val="00075E49"/>
    <w:rsid w:val="000769F3"/>
    <w:rsid w:val="00076B42"/>
    <w:rsid w:val="000774A3"/>
    <w:rsid w:val="000777D4"/>
    <w:rsid w:val="000809AA"/>
    <w:rsid w:val="00080E3A"/>
    <w:rsid w:val="000811BC"/>
    <w:rsid w:val="000821E5"/>
    <w:rsid w:val="00083716"/>
    <w:rsid w:val="00085393"/>
    <w:rsid w:val="00085C11"/>
    <w:rsid w:val="0008648B"/>
    <w:rsid w:val="0009152F"/>
    <w:rsid w:val="00094020"/>
    <w:rsid w:val="00094A93"/>
    <w:rsid w:val="00095555"/>
    <w:rsid w:val="00096C24"/>
    <w:rsid w:val="00096FDC"/>
    <w:rsid w:val="000A1BDE"/>
    <w:rsid w:val="000A225B"/>
    <w:rsid w:val="000A2762"/>
    <w:rsid w:val="000A4005"/>
    <w:rsid w:val="000A4273"/>
    <w:rsid w:val="000A6FCA"/>
    <w:rsid w:val="000A7BBC"/>
    <w:rsid w:val="000A7DA4"/>
    <w:rsid w:val="000B081A"/>
    <w:rsid w:val="000B0F4B"/>
    <w:rsid w:val="000B19BE"/>
    <w:rsid w:val="000B2B25"/>
    <w:rsid w:val="000B3FFA"/>
    <w:rsid w:val="000B4A91"/>
    <w:rsid w:val="000B4F5C"/>
    <w:rsid w:val="000B69C1"/>
    <w:rsid w:val="000B7E8D"/>
    <w:rsid w:val="000C1524"/>
    <w:rsid w:val="000C30B3"/>
    <w:rsid w:val="000C40EE"/>
    <w:rsid w:val="000C7977"/>
    <w:rsid w:val="000D12A8"/>
    <w:rsid w:val="000D2C44"/>
    <w:rsid w:val="000D39DE"/>
    <w:rsid w:val="000D3E64"/>
    <w:rsid w:val="000D448D"/>
    <w:rsid w:val="000D491A"/>
    <w:rsid w:val="000D78A6"/>
    <w:rsid w:val="000D7B5E"/>
    <w:rsid w:val="000D7D11"/>
    <w:rsid w:val="000E045D"/>
    <w:rsid w:val="000E085A"/>
    <w:rsid w:val="000E0E72"/>
    <w:rsid w:val="000E14CE"/>
    <w:rsid w:val="000E19F9"/>
    <w:rsid w:val="000E27BE"/>
    <w:rsid w:val="000E2A92"/>
    <w:rsid w:val="000E2FB0"/>
    <w:rsid w:val="000E36B8"/>
    <w:rsid w:val="000E3F45"/>
    <w:rsid w:val="000E474C"/>
    <w:rsid w:val="000E4EE6"/>
    <w:rsid w:val="000E5D9B"/>
    <w:rsid w:val="000F06AB"/>
    <w:rsid w:val="000F2167"/>
    <w:rsid w:val="000F2184"/>
    <w:rsid w:val="000F2C98"/>
    <w:rsid w:val="000F2FF8"/>
    <w:rsid w:val="000F317A"/>
    <w:rsid w:val="000F5757"/>
    <w:rsid w:val="000F722B"/>
    <w:rsid w:val="000F7BB0"/>
    <w:rsid w:val="00102704"/>
    <w:rsid w:val="001027D5"/>
    <w:rsid w:val="00103AA1"/>
    <w:rsid w:val="00103CAC"/>
    <w:rsid w:val="00103D7E"/>
    <w:rsid w:val="00103E3F"/>
    <w:rsid w:val="0010418E"/>
    <w:rsid w:val="001045BE"/>
    <w:rsid w:val="001053A2"/>
    <w:rsid w:val="0010577F"/>
    <w:rsid w:val="00105B40"/>
    <w:rsid w:val="00105E5A"/>
    <w:rsid w:val="0010721B"/>
    <w:rsid w:val="00107333"/>
    <w:rsid w:val="00111604"/>
    <w:rsid w:val="001117F6"/>
    <w:rsid w:val="0011194E"/>
    <w:rsid w:val="00111C27"/>
    <w:rsid w:val="00111E75"/>
    <w:rsid w:val="00112359"/>
    <w:rsid w:val="001139F3"/>
    <w:rsid w:val="00113BA3"/>
    <w:rsid w:val="00114683"/>
    <w:rsid w:val="00114848"/>
    <w:rsid w:val="00114A0C"/>
    <w:rsid w:val="001156DA"/>
    <w:rsid w:val="001156E1"/>
    <w:rsid w:val="00121DFC"/>
    <w:rsid w:val="00122B70"/>
    <w:rsid w:val="001242F1"/>
    <w:rsid w:val="00124793"/>
    <w:rsid w:val="00125160"/>
    <w:rsid w:val="0012653D"/>
    <w:rsid w:val="001273F5"/>
    <w:rsid w:val="001277D8"/>
    <w:rsid w:val="00130284"/>
    <w:rsid w:val="0013086C"/>
    <w:rsid w:val="00130A05"/>
    <w:rsid w:val="00131D6B"/>
    <w:rsid w:val="00133263"/>
    <w:rsid w:val="0013531F"/>
    <w:rsid w:val="00135437"/>
    <w:rsid w:val="001369B7"/>
    <w:rsid w:val="00137D47"/>
    <w:rsid w:val="001405E7"/>
    <w:rsid w:val="00140CA3"/>
    <w:rsid w:val="00141AB0"/>
    <w:rsid w:val="00143BF0"/>
    <w:rsid w:val="001444E6"/>
    <w:rsid w:val="00144967"/>
    <w:rsid w:val="0014505F"/>
    <w:rsid w:val="001468CE"/>
    <w:rsid w:val="00146C56"/>
    <w:rsid w:val="00147E62"/>
    <w:rsid w:val="00151068"/>
    <w:rsid w:val="001511D2"/>
    <w:rsid w:val="00151AE9"/>
    <w:rsid w:val="001530B3"/>
    <w:rsid w:val="001538EE"/>
    <w:rsid w:val="001538FD"/>
    <w:rsid w:val="0015435D"/>
    <w:rsid w:val="0015477B"/>
    <w:rsid w:val="001560B9"/>
    <w:rsid w:val="00156734"/>
    <w:rsid w:val="001568CD"/>
    <w:rsid w:val="00156D09"/>
    <w:rsid w:val="0015770F"/>
    <w:rsid w:val="001609D8"/>
    <w:rsid w:val="00161C4C"/>
    <w:rsid w:val="00161FEF"/>
    <w:rsid w:val="001634E0"/>
    <w:rsid w:val="00164938"/>
    <w:rsid w:val="001654C2"/>
    <w:rsid w:val="001661E2"/>
    <w:rsid w:val="00166BEB"/>
    <w:rsid w:val="00166CDC"/>
    <w:rsid w:val="001674D1"/>
    <w:rsid w:val="0017093A"/>
    <w:rsid w:val="00171EF2"/>
    <w:rsid w:val="00172ED0"/>
    <w:rsid w:val="0017330E"/>
    <w:rsid w:val="00173616"/>
    <w:rsid w:val="001738AC"/>
    <w:rsid w:val="001744DF"/>
    <w:rsid w:val="001747C8"/>
    <w:rsid w:val="0017488E"/>
    <w:rsid w:val="00176794"/>
    <w:rsid w:val="0017685C"/>
    <w:rsid w:val="001779BC"/>
    <w:rsid w:val="001807A8"/>
    <w:rsid w:val="001817F2"/>
    <w:rsid w:val="001819FC"/>
    <w:rsid w:val="00181DD7"/>
    <w:rsid w:val="001824CF"/>
    <w:rsid w:val="001831B2"/>
    <w:rsid w:val="001843CB"/>
    <w:rsid w:val="00184734"/>
    <w:rsid w:val="001850AB"/>
    <w:rsid w:val="00186A4C"/>
    <w:rsid w:val="00186FE8"/>
    <w:rsid w:val="001872C7"/>
    <w:rsid w:val="001877A8"/>
    <w:rsid w:val="0019087E"/>
    <w:rsid w:val="001912F0"/>
    <w:rsid w:val="00192D7F"/>
    <w:rsid w:val="0019308C"/>
    <w:rsid w:val="0019343E"/>
    <w:rsid w:val="00193A49"/>
    <w:rsid w:val="00194E74"/>
    <w:rsid w:val="0019544C"/>
    <w:rsid w:val="001955B5"/>
    <w:rsid w:val="001958C3"/>
    <w:rsid w:val="00195D48"/>
    <w:rsid w:val="00197CB2"/>
    <w:rsid w:val="001A0355"/>
    <w:rsid w:val="001A0440"/>
    <w:rsid w:val="001A2EF7"/>
    <w:rsid w:val="001A3152"/>
    <w:rsid w:val="001A4043"/>
    <w:rsid w:val="001A61A2"/>
    <w:rsid w:val="001A65C1"/>
    <w:rsid w:val="001A6850"/>
    <w:rsid w:val="001A7398"/>
    <w:rsid w:val="001A74CF"/>
    <w:rsid w:val="001B0A4B"/>
    <w:rsid w:val="001B1A01"/>
    <w:rsid w:val="001B222E"/>
    <w:rsid w:val="001B2E2F"/>
    <w:rsid w:val="001B4E95"/>
    <w:rsid w:val="001B56DF"/>
    <w:rsid w:val="001B6643"/>
    <w:rsid w:val="001B6873"/>
    <w:rsid w:val="001B7C79"/>
    <w:rsid w:val="001C001B"/>
    <w:rsid w:val="001C0E56"/>
    <w:rsid w:val="001C1400"/>
    <w:rsid w:val="001C175B"/>
    <w:rsid w:val="001C1F19"/>
    <w:rsid w:val="001C4D8D"/>
    <w:rsid w:val="001C6799"/>
    <w:rsid w:val="001C6D32"/>
    <w:rsid w:val="001C78A2"/>
    <w:rsid w:val="001C7BF2"/>
    <w:rsid w:val="001D09A9"/>
    <w:rsid w:val="001D217D"/>
    <w:rsid w:val="001D3759"/>
    <w:rsid w:val="001D491F"/>
    <w:rsid w:val="001D4AC3"/>
    <w:rsid w:val="001D52C6"/>
    <w:rsid w:val="001D53FA"/>
    <w:rsid w:val="001D562D"/>
    <w:rsid w:val="001D5F38"/>
    <w:rsid w:val="001D639F"/>
    <w:rsid w:val="001E1046"/>
    <w:rsid w:val="001E3499"/>
    <w:rsid w:val="001E34F6"/>
    <w:rsid w:val="001E351E"/>
    <w:rsid w:val="001E3D64"/>
    <w:rsid w:val="001E3D90"/>
    <w:rsid w:val="001E428A"/>
    <w:rsid w:val="001E539A"/>
    <w:rsid w:val="001E5979"/>
    <w:rsid w:val="001E68EA"/>
    <w:rsid w:val="001F08DB"/>
    <w:rsid w:val="001F1BD8"/>
    <w:rsid w:val="001F26F8"/>
    <w:rsid w:val="001F27D3"/>
    <w:rsid w:val="001F3354"/>
    <w:rsid w:val="001F377F"/>
    <w:rsid w:val="001F3A1E"/>
    <w:rsid w:val="001F4B75"/>
    <w:rsid w:val="001F4C51"/>
    <w:rsid w:val="001F53EE"/>
    <w:rsid w:val="001F56F3"/>
    <w:rsid w:val="001F57BF"/>
    <w:rsid w:val="001F6734"/>
    <w:rsid w:val="00200312"/>
    <w:rsid w:val="0020071D"/>
    <w:rsid w:val="00201A77"/>
    <w:rsid w:val="002020BA"/>
    <w:rsid w:val="00202802"/>
    <w:rsid w:val="00203047"/>
    <w:rsid w:val="002033A7"/>
    <w:rsid w:val="00203978"/>
    <w:rsid w:val="002049A4"/>
    <w:rsid w:val="00204A7B"/>
    <w:rsid w:val="00206725"/>
    <w:rsid w:val="00206E4F"/>
    <w:rsid w:val="0020724A"/>
    <w:rsid w:val="00207B79"/>
    <w:rsid w:val="00207E92"/>
    <w:rsid w:val="002107B2"/>
    <w:rsid w:val="002110A9"/>
    <w:rsid w:val="0021334A"/>
    <w:rsid w:val="0021518F"/>
    <w:rsid w:val="0021663A"/>
    <w:rsid w:val="0021724F"/>
    <w:rsid w:val="002172E7"/>
    <w:rsid w:val="00220AA3"/>
    <w:rsid w:val="00220CA2"/>
    <w:rsid w:val="002222D2"/>
    <w:rsid w:val="00222798"/>
    <w:rsid w:val="00223C5A"/>
    <w:rsid w:val="00224215"/>
    <w:rsid w:val="002245E7"/>
    <w:rsid w:val="00226772"/>
    <w:rsid w:val="00230213"/>
    <w:rsid w:val="00231562"/>
    <w:rsid w:val="00231881"/>
    <w:rsid w:val="00231C1B"/>
    <w:rsid w:val="00231F2E"/>
    <w:rsid w:val="00232502"/>
    <w:rsid w:val="00233C2C"/>
    <w:rsid w:val="00233F6D"/>
    <w:rsid w:val="002350DF"/>
    <w:rsid w:val="00235365"/>
    <w:rsid w:val="0023596F"/>
    <w:rsid w:val="00236C83"/>
    <w:rsid w:val="002374C8"/>
    <w:rsid w:val="002418C0"/>
    <w:rsid w:val="002422AB"/>
    <w:rsid w:val="002429A8"/>
    <w:rsid w:val="00247DFC"/>
    <w:rsid w:val="002506F7"/>
    <w:rsid w:val="002507E0"/>
    <w:rsid w:val="00250EA0"/>
    <w:rsid w:val="0025137F"/>
    <w:rsid w:val="00251548"/>
    <w:rsid w:val="00252C38"/>
    <w:rsid w:val="0025328A"/>
    <w:rsid w:val="002542CC"/>
    <w:rsid w:val="002556B8"/>
    <w:rsid w:val="0025636D"/>
    <w:rsid w:val="002565AA"/>
    <w:rsid w:val="00260F31"/>
    <w:rsid w:val="002626EF"/>
    <w:rsid w:val="00262E03"/>
    <w:rsid w:val="0026587D"/>
    <w:rsid w:val="002670BE"/>
    <w:rsid w:val="002672CD"/>
    <w:rsid w:val="0026784A"/>
    <w:rsid w:val="00272EB7"/>
    <w:rsid w:val="00274398"/>
    <w:rsid w:val="002749A9"/>
    <w:rsid w:val="00276CCC"/>
    <w:rsid w:val="00276ECA"/>
    <w:rsid w:val="00277B4C"/>
    <w:rsid w:val="00277BD7"/>
    <w:rsid w:val="00277D67"/>
    <w:rsid w:val="00280AD1"/>
    <w:rsid w:val="0028113E"/>
    <w:rsid w:val="00281958"/>
    <w:rsid w:val="00281B12"/>
    <w:rsid w:val="00281C1D"/>
    <w:rsid w:val="002823E5"/>
    <w:rsid w:val="00282949"/>
    <w:rsid w:val="00282D9E"/>
    <w:rsid w:val="002833B8"/>
    <w:rsid w:val="0028437F"/>
    <w:rsid w:val="00284753"/>
    <w:rsid w:val="00286154"/>
    <w:rsid w:val="002875B1"/>
    <w:rsid w:val="0029112E"/>
    <w:rsid w:val="002927EE"/>
    <w:rsid w:val="00297F07"/>
    <w:rsid w:val="002A1449"/>
    <w:rsid w:val="002A1FC8"/>
    <w:rsid w:val="002A2B2E"/>
    <w:rsid w:val="002A350D"/>
    <w:rsid w:val="002A466F"/>
    <w:rsid w:val="002A7705"/>
    <w:rsid w:val="002A7B67"/>
    <w:rsid w:val="002B0234"/>
    <w:rsid w:val="002B0FCA"/>
    <w:rsid w:val="002B11B8"/>
    <w:rsid w:val="002B31DD"/>
    <w:rsid w:val="002B4EF6"/>
    <w:rsid w:val="002B56EA"/>
    <w:rsid w:val="002B5848"/>
    <w:rsid w:val="002B620E"/>
    <w:rsid w:val="002B6DA2"/>
    <w:rsid w:val="002B727E"/>
    <w:rsid w:val="002C136E"/>
    <w:rsid w:val="002C2223"/>
    <w:rsid w:val="002C323D"/>
    <w:rsid w:val="002C3B12"/>
    <w:rsid w:val="002C3EE7"/>
    <w:rsid w:val="002C45D1"/>
    <w:rsid w:val="002C68DD"/>
    <w:rsid w:val="002C69E0"/>
    <w:rsid w:val="002C7F4C"/>
    <w:rsid w:val="002D1BBA"/>
    <w:rsid w:val="002D34E8"/>
    <w:rsid w:val="002D3ACA"/>
    <w:rsid w:val="002D65EC"/>
    <w:rsid w:val="002E1539"/>
    <w:rsid w:val="002E26ED"/>
    <w:rsid w:val="002E2CA6"/>
    <w:rsid w:val="002E2DE2"/>
    <w:rsid w:val="002E3CF2"/>
    <w:rsid w:val="002E448A"/>
    <w:rsid w:val="002E66BF"/>
    <w:rsid w:val="002E6A22"/>
    <w:rsid w:val="002F097A"/>
    <w:rsid w:val="002F102B"/>
    <w:rsid w:val="002F2CCE"/>
    <w:rsid w:val="002F487B"/>
    <w:rsid w:val="003003BB"/>
    <w:rsid w:val="00300EFD"/>
    <w:rsid w:val="0030227B"/>
    <w:rsid w:val="003049DD"/>
    <w:rsid w:val="003056C2"/>
    <w:rsid w:val="00305EE8"/>
    <w:rsid w:val="00306305"/>
    <w:rsid w:val="003100BB"/>
    <w:rsid w:val="00310664"/>
    <w:rsid w:val="003113BF"/>
    <w:rsid w:val="00311534"/>
    <w:rsid w:val="00311726"/>
    <w:rsid w:val="003120FE"/>
    <w:rsid w:val="00312403"/>
    <w:rsid w:val="00312514"/>
    <w:rsid w:val="00312C23"/>
    <w:rsid w:val="00313417"/>
    <w:rsid w:val="00313784"/>
    <w:rsid w:val="00314C89"/>
    <w:rsid w:val="0031502A"/>
    <w:rsid w:val="0031589F"/>
    <w:rsid w:val="00315B1A"/>
    <w:rsid w:val="00315BBA"/>
    <w:rsid w:val="0031637F"/>
    <w:rsid w:val="0031644C"/>
    <w:rsid w:val="00316F21"/>
    <w:rsid w:val="00317B83"/>
    <w:rsid w:val="003206A8"/>
    <w:rsid w:val="0032265B"/>
    <w:rsid w:val="003238F2"/>
    <w:rsid w:val="003244EB"/>
    <w:rsid w:val="0032568C"/>
    <w:rsid w:val="003258BF"/>
    <w:rsid w:val="0032605F"/>
    <w:rsid w:val="00326483"/>
    <w:rsid w:val="0032726D"/>
    <w:rsid w:val="003309F1"/>
    <w:rsid w:val="00330AEE"/>
    <w:rsid w:val="00330B6C"/>
    <w:rsid w:val="003317FA"/>
    <w:rsid w:val="0033351A"/>
    <w:rsid w:val="00334DE3"/>
    <w:rsid w:val="00334DF6"/>
    <w:rsid w:val="0033518B"/>
    <w:rsid w:val="00335C0A"/>
    <w:rsid w:val="00336156"/>
    <w:rsid w:val="00336D38"/>
    <w:rsid w:val="00342B94"/>
    <w:rsid w:val="00342FB1"/>
    <w:rsid w:val="003431DE"/>
    <w:rsid w:val="00343B8D"/>
    <w:rsid w:val="00343D49"/>
    <w:rsid w:val="00344045"/>
    <w:rsid w:val="003442A0"/>
    <w:rsid w:val="003506FF"/>
    <w:rsid w:val="003512E4"/>
    <w:rsid w:val="00351EE9"/>
    <w:rsid w:val="00352F2F"/>
    <w:rsid w:val="00353D99"/>
    <w:rsid w:val="0035705D"/>
    <w:rsid w:val="00357413"/>
    <w:rsid w:val="00357DE7"/>
    <w:rsid w:val="00357E36"/>
    <w:rsid w:val="00360A33"/>
    <w:rsid w:val="00361C7C"/>
    <w:rsid w:val="00362B2E"/>
    <w:rsid w:val="003648FB"/>
    <w:rsid w:val="00364AD2"/>
    <w:rsid w:val="0036520E"/>
    <w:rsid w:val="0036524D"/>
    <w:rsid w:val="00365854"/>
    <w:rsid w:val="0036591A"/>
    <w:rsid w:val="00366F27"/>
    <w:rsid w:val="00367B66"/>
    <w:rsid w:val="00371D33"/>
    <w:rsid w:val="003738C6"/>
    <w:rsid w:val="00374337"/>
    <w:rsid w:val="00374431"/>
    <w:rsid w:val="00374DDA"/>
    <w:rsid w:val="0037683B"/>
    <w:rsid w:val="00376B9F"/>
    <w:rsid w:val="00376DAE"/>
    <w:rsid w:val="00376E85"/>
    <w:rsid w:val="00380E31"/>
    <w:rsid w:val="00381943"/>
    <w:rsid w:val="00381981"/>
    <w:rsid w:val="003823CA"/>
    <w:rsid w:val="00382711"/>
    <w:rsid w:val="003832BB"/>
    <w:rsid w:val="0038415F"/>
    <w:rsid w:val="00384E3A"/>
    <w:rsid w:val="003860EE"/>
    <w:rsid w:val="0038612B"/>
    <w:rsid w:val="00387B2F"/>
    <w:rsid w:val="00390109"/>
    <w:rsid w:val="00390C17"/>
    <w:rsid w:val="00391BF3"/>
    <w:rsid w:val="00391E19"/>
    <w:rsid w:val="00391E90"/>
    <w:rsid w:val="00392C07"/>
    <w:rsid w:val="0039350D"/>
    <w:rsid w:val="00394ABD"/>
    <w:rsid w:val="0039500F"/>
    <w:rsid w:val="00395EB2"/>
    <w:rsid w:val="003962A0"/>
    <w:rsid w:val="00396995"/>
    <w:rsid w:val="00396F52"/>
    <w:rsid w:val="0039793D"/>
    <w:rsid w:val="00397C3C"/>
    <w:rsid w:val="003A5707"/>
    <w:rsid w:val="003A5AB4"/>
    <w:rsid w:val="003A5EBA"/>
    <w:rsid w:val="003A7006"/>
    <w:rsid w:val="003A7336"/>
    <w:rsid w:val="003A7774"/>
    <w:rsid w:val="003B0B47"/>
    <w:rsid w:val="003B0C44"/>
    <w:rsid w:val="003B10DF"/>
    <w:rsid w:val="003B11EB"/>
    <w:rsid w:val="003B36BB"/>
    <w:rsid w:val="003B440E"/>
    <w:rsid w:val="003B49A5"/>
    <w:rsid w:val="003B49E5"/>
    <w:rsid w:val="003B6552"/>
    <w:rsid w:val="003B7EE5"/>
    <w:rsid w:val="003B7FD8"/>
    <w:rsid w:val="003C05A3"/>
    <w:rsid w:val="003C098E"/>
    <w:rsid w:val="003C0D01"/>
    <w:rsid w:val="003C1DB4"/>
    <w:rsid w:val="003C2195"/>
    <w:rsid w:val="003C2545"/>
    <w:rsid w:val="003C323A"/>
    <w:rsid w:val="003C4615"/>
    <w:rsid w:val="003C7866"/>
    <w:rsid w:val="003D02D4"/>
    <w:rsid w:val="003D2F17"/>
    <w:rsid w:val="003D2F36"/>
    <w:rsid w:val="003D3314"/>
    <w:rsid w:val="003D3A9F"/>
    <w:rsid w:val="003D43A6"/>
    <w:rsid w:val="003D7266"/>
    <w:rsid w:val="003D7841"/>
    <w:rsid w:val="003D7C2E"/>
    <w:rsid w:val="003D7CAC"/>
    <w:rsid w:val="003E0AE6"/>
    <w:rsid w:val="003E1223"/>
    <w:rsid w:val="003E1540"/>
    <w:rsid w:val="003E1C28"/>
    <w:rsid w:val="003E2C0D"/>
    <w:rsid w:val="003E3424"/>
    <w:rsid w:val="003E4221"/>
    <w:rsid w:val="003E4340"/>
    <w:rsid w:val="003E4D43"/>
    <w:rsid w:val="003E5A42"/>
    <w:rsid w:val="003F1531"/>
    <w:rsid w:val="003F279E"/>
    <w:rsid w:val="003F2DC7"/>
    <w:rsid w:val="003F32D2"/>
    <w:rsid w:val="003F41A2"/>
    <w:rsid w:val="003F7152"/>
    <w:rsid w:val="003F74D1"/>
    <w:rsid w:val="003F7B7B"/>
    <w:rsid w:val="00400A37"/>
    <w:rsid w:val="00401AE6"/>
    <w:rsid w:val="00402125"/>
    <w:rsid w:val="00402624"/>
    <w:rsid w:val="004042D0"/>
    <w:rsid w:val="0040476D"/>
    <w:rsid w:val="0041008D"/>
    <w:rsid w:val="00411220"/>
    <w:rsid w:val="00411CC9"/>
    <w:rsid w:val="00412599"/>
    <w:rsid w:val="0041320B"/>
    <w:rsid w:val="004138F8"/>
    <w:rsid w:val="00413F6F"/>
    <w:rsid w:val="00414E5F"/>
    <w:rsid w:val="00415711"/>
    <w:rsid w:val="00416ED4"/>
    <w:rsid w:val="00420335"/>
    <w:rsid w:val="00420C94"/>
    <w:rsid w:val="00421565"/>
    <w:rsid w:val="00421CD8"/>
    <w:rsid w:val="0042311A"/>
    <w:rsid w:val="00423866"/>
    <w:rsid w:val="0042517E"/>
    <w:rsid w:val="004252D3"/>
    <w:rsid w:val="004253AA"/>
    <w:rsid w:val="004260CF"/>
    <w:rsid w:val="00426ED9"/>
    <w:rsid w:val="00427CA3"/>
    <w:rsid w:val="00430F28"/>
    <w:rsid w:val="00431407"/>
    <w:rsid w:val="00431C7F"/>
    <w:rsid w:val="00432519"/>
    <w:rsid w:val="004338B4"/>
    <w:rsid w:val="00433FF3"/>
    <w:rsid w:val="00434E82"/>
    <w:rsid w:val="00435FF0"/>
    <w:rsid w:val="00436914"/>
    <w:rsid w:val="00441128"/>
    <w:rsid w:val="004428D9"/>
    <w:rsid w:val="00442B82"/>
    <w:rsid w:val="00443A53"/>
    <w:rsid w:val="00444A9F"/>
    <w:rsid w:val="00446648"/>
    <w:rsid w:val="00446EED"/>
    <w:rsid w:val="0044761D"/>
    <w:rsid w:val="0045045F"/>
    <w:rsid w:val="0045074E"/>
    <w:rsid w:val="00452113"/>
    <w:rsid w:val="00452707"/>
    <w:rsid w:val="0045374B"/>
    <w:rsid w:val="004544EF"/>
    <w:rsid w:val="0045475A"/>
    <w:rsid w:val="00456EAC"/>
    <w:rsid w:val="00456F3D"/>
    <w:rsid w:val="00460F8C"/>
    <w:rsid w:val="00461124"/>
    <w:rsid w:val="00461D09"/>
    <w:rsid w:val="00462042"/>
    <w:rsid w:val="004631DD"/>
    <w:rsid w:val="00463295"/>
    <w:rsid w:val="0046367F"/>
    <w:rsid w:val="004648FB"/>
    <w:rsid w:val="00465F77"/>
    <w:rsid w:val="00466E96"/>
    <w:rsid w:val="00471630"/>
    <w:rsid w:val="00471D00"/>
    <w:rsid w:val="00471DEF"/>
    <w:rsid w:val="00472926"/>
    <w:rsid w:val="00473608"/>
    <w:rsid w:val="00474B7C"/>
    <w:rsid w:val="00474CAD"/>
    <w:rsid w:val="00477324"/>
    <w:rsid w:val="00477AF9"/>
    <w:rsid w:val="00477FDF"/>
    <w:rsid w:val="00481893"/>
    <w:rsid w:val="00481AB8"/>
    <w:rsid w:val="00482517"/>
    <w:rsid w:val="00482A2E"/>
    <w:rsid w:val="004830C6"/>
    <w:rsid w:val="0048317C"/>
    <w:rsid w:val="00484521"/>
    <w:rsid w:val="00487433"/>
    <w:rsid w:val="00487C1E"/>
    <w:rsid w:val="00491EB1"/>
    <w:rsid w:val="0049223A"/>
    <w:rsid w:val="00492848"/>
    <w:rsid w:val="0049316C"/>
    <w:rsid w:val="0049548B"/>
    <w:rsid w:val="004954E0"/>
    <w:rsid w:val="004958BC"/>
    <w:rsid w:val="004A2272"/>
    <w:rsid w:val="004A26D8"/>
    <w:rsid w:val="004A2DA9"/>
    <w:rsid w:val="004A3BBA"/>
    <w:rsid w:val="004A43CA"/>
    <w:rsid w:val="004A462D"/>
    <w:rsid w:val="004B02EE"/>
    <w:rsid w:val="004B04ED"/>
    <w:rsid w:val="004B305D"/>
    <w:rsid w:val="004B32C4"/>
    <w:rsid w:val="004B4493"/>
    <w:rsid w:val="004B575F"/>
    <w:rsid w:val="004B57D5"/>
    <w:rsid w:val="004B7466"/>
    <w:rsid w:val="004C022C"/>
    <w:rsid w:val="004C06D2"/>
    <w:rsid w:val="004C06E5"/>
    <w:rsid w:val="004C07A7"/>
    <w:rsid w:val="004C25E1"/>
    <w:rsid w:val="004C276C"/>
    <w:rsid w:val="004C330A"/>
    <w:rsid w:val="004C372C"/>
    <w:rsid w:val="004C3D6C"/>
    <w:rsid w:val="004C487D"/>
    <w:rsid w:val="004C48AA"/>
    <w:rsid w:val="004C5868"/>
    <w:rsid w:val="004C70D5"/>
    <w:rsid w:val="004C7207"/>
    <w:rsid w:val="004C7784"/>
    <w:rsid w:val="004D03FC"/>
    <w:rsid w:val="004D08D0"/>
    <w:rsid w:val="004D1007"/>
    <w:rsid w:val="004D3148"/>
    <w:rsid w:val="004D3264"/>
    <w:rsid w:val="004D366A"/>
    <w:rsid w:val="004D4146"/>
    <w:rsid w:val="004D428B"/>
    <w:rsid w:val="004E48B0"/>
    <w:rsid w:val="004E72A1"/>
    <w:rsid w:val="004E7E1E"/>
    <w:rsid w:val="004F02F1"/>
    <w:rsid w:val="004F310A"/>
    <w:rsid w:val="004F3B84"/>
    <w:rsid w:val="004F58EC"/>
    <w:rsid w:val="004F5D91"/>
    <w:rsid w:val="004F6BAA"/>
    <w:rsid w:val="004F74D0"/>
    <w:rsid w:val="00500749"/>
    <w:rsid w:val="00501144"/>
    <w:rsid w:val="005015AE"/>
    <w:rsid w:val="00503E30"/>
    <w:rsid w:val="005040A0"/>
    <w:rsid w:val="0050444D"/>
    <w:rsid w:val="005056EA"/>
    <w:rsid w:val="0050626C"/>
    <w:rsid w:val="00510724"/>
    <w:rsid w:val="00510D2B"/>
    <w:rsid w:val="00511C4D"/>
    <w:rsid w:val="00511C63"/>
    <w:rsid w:val="00511C91"/>
    <w:rsid w:val="00512A8D"/>
    <w:rsid w:val="005134FD"/>
    <w:rsid w:val="00514A65"/>
    <w:rsid w:val="00516FFD"/>
    <w:rsid w:val="005175EA"/>
    <w:rsid w:val="00520EA0"/>
    <w:rsid w:val="0052152D"/>
    <w:rsid w:val="00521C8A"/>
    <w:rsid w:val="005261B3"/>
    <w:rsid w:val="0053048F"/>
    <w:rsid w:val="00532032"/>
    <w:rsid w:val="005330B6"/>
    <w:rsid w:val="0053328F"/>
    <w:rsid w:val="00536477"/>
    <w:rsid w:val="00536CC9"/>
    <w:rsid w:val="00536F6B"/>
    <w:rsid w:val="005374C2"/>
    <w:rsid w:val="005404D6"/>
    <w:rsid w:val="00541678"/>
    <w:rsid w:val="00542D7F"/>
    <w:rsid w:val="00542E8D"/>
    <w:rsid w:val="00544E2D"/>
    <w:rsid w:val="0054532B"/>
    <w:rsid w:val="00545B08"/>
    <w:rsid w:val="005460A7"/>
    <w:rsid w:val="0054659E"/>
    <w:rsid w:val="0055071B"/>
    <w:rsid w:val="00551731"/>
    <w:rsid w:val="00553DCC"/>
    <w:rsid w:val="005542FF"/>
    <w:rsid w:val="005546BA"/>
    <w:rsid w:val="00554E0D"/>
    <w:rsid w:val="00555BCB"/>
    <w:rsid w:val="00556ABF"/>
    <w:rsid w:val="0055742A"/>
    <w:rsid w:val="00557517"/>
    <w:rsid w:val="00557F0D"/>
    <w:rsid w:val="00561E45"/>
    <w:rsid w:val="0056361D"/>
    <w:rsid w:val="005642E7"/>
    <w:rsid w:val="00566360"/>
    <w:rsid w:val="0056735D"/>
    <w:rsid w:val="0057136B"/>
    <w:rsid w:val="00571730"/>
    <w:rsid w:val="005728B1"/>
    <w:rsid w:val="0057468E"/>
    <w:rsid w:val="00576778"/>
    <w:rsid w:val="00577751"/>
    <w:rsid w:val="00581301"/>
    <w:rsid w:val="00585E87"/>
    <w:rsid w:val="005913A9"/>
    <w:rsid w:val="00591756"/>
    <w:rsid w:val="00591EA9"/>
    <w:rsid w:val="005924DE"/>
    <w:rsid w:val="00592F62"/>
    <w:rsid w:val="00594721"/>
    <w:rsid w:val="00595030"/>
    <w:rsid w:val="00595291"/>
    <w:rsid w:val="00595929"/>
    <w:rsid w:val="00595A51"/>
    <w:rsid w:val="0059703F"/>
    <w:rsid w:val="005A0F52"/>
    <w:rsid w:val="005A114A"/>
    <w:rsid w:val="005A1298"/>
    <w:rsid w:val="005A1448"/>
    <w:rsid w:val="005A230E"/>
    <w:rsid w:val="005A2841"/>
    <w:rsid w:val="005A2C4E"/>
    <w:rsid w:val="005A3276"/>
    <w:rsid w:val="005A5B6F"/>
    <w:rsid w:val="005A6005"/>
    <w:rsid w:val="005A6362"/>
    <w:rsid w:val="005A6461"/>
    <w:rsid w:val="005A6D4D"/>
    <w:rsid w:val="005A71AE"/>
    <w:rsid w:val="005A7E3F"/>
    <w:rsid w:val="005B08BD"/>
    <w:rsid w:val="005B0B8F"/>
    <w:rsid w:val="005B17C2"/>
    <w:rsid w:val="005B1F39"/>
    <w:rsid w:val="005B1F3C"/>
    <w:rsid w:val="005B2713"/>
    <w:rsid w:val="005B27DD"/>
    <w:rsid w:val="005B2834"/>
    <w:rsid w:val="005B2B13"/>
    <w:rsid w:val="005B45EB"/>
    <w:rsid w:val="005B5CCE"/>
    <w:rsid w:val="005B6A08"/>
    <w:rsid w:val="005C07DB"/>
    <w:rsid w:val="005C0A11"/>
    <w:rsid w:val="005C0E93"/>
    <w:rsid w:val="005C1F2B"/>
    <w:rsid w:val="005C2401"/>
    <w:rsid w:val="005C256A"/>
    <w:rsid w:val="005C260D"/>
    <w:rsid w:val="005C2829"/>
    <w:rsid w:val="005C2A79"/>
    <w:rsid w:val="005C3998"/>
    <w:rsid w:val="005C4776"/>
    <w:rsid w:val="005C54C6"/>
    <w:rsid w:val="005C5935"/>
    <w:rsid w:val="005C6A73"/>
    <w:rsid w:val="005C6C42"/>
    <w:rsid w:val="005C769F"/>
    <w:rsid w:val="005C7B80"/>
    <w:rsid w:val="005D03A5"/>
    <w:rsid w:val="005D0836"/>
    <w:rsid w:val="005D1CF2"/>
    <w:rsid w:val="005D21A2"/>
    <w:rsid w:val="005D255C"/>
    <w:rsid w:val="005D2EFE"/>
    <w:rsid w:val="005D4337"/>
    <w:rsid w:val="005D5210"/>
    <w:rsid w:val="005D56C8"/>
    <w:rsid w:val="005D6DCD"/>
    <w:rsid w:val="005D797D"/>
    <w:rsid w:val="005D7D42"/>
    <w:rsid w:val="005E1686"/>
    <w:rsid w:val="005E229C"/>
    <w:rsid w:val="005E323C"/>
    <w:rsid w:val="005E3985"/>
    <w:rsid w:val="005E65C6"/>
    <w:rsid w:val="005E67B6"/>
    <w:rsid w:val="005E7654"/>
    <w:rsid w:val="005F1980"/>
    <w:rsid w:val="005F29DD"/>
    <w:rsid w:val="005F34DB"/>
    <w:rsid w:val="005F43E8"/>
    <w:rsid w:val="005F4781"/>
    <w:rsid w:val="005F4B07"/>
    <w:rsid w:val="005F5193"/>
    <w:rsid w:val="005F65C7"/>
    <w:rsid w:val="005F6642"/>
    <w:rsid w:val="005F6A48"/>
    <w:rsid w:val="005F6EB8"/>
    <w:rsid w:val="005F73BA"/>
    <w:rsid w:val="005F77EC"/>
    <w:rsid w:val="005F7BD9"/>
    <w:rsid w:val="006008BA"/>
    <w:rsid w:val="00600C6E"/>
    <w:rsid w:val="00601107"/>
    <w:rsid w:val="00602AB4"/>
    <w:rsid w:val="006048C0"/>
    <w:rsid w:val="0060578C"/>
    <w:rsid w:val="00606330"/>
    <w:rsid w:val="006067E6"/>
    <w:rsid w:val="00606ABD"/>
    <w:rsid w:val="00606B2A"/>
    <w:rsid w:val="00606E9E"/>
    <w:rsid w:val="00607284"/>
    <w:rsid w:val="00607E70"/>
    <w:rsid w:val="0061148C"/>
    <w:rsid w:val="00611598"/>
    <w:rsid w:val="006118C4"/>
    <w:rsid w:val="00612AB0"/>
    <w:rsid w:val="00613053"/>
    <w:rsid w:val="00614564"/>
    <w:rsid w:val="006149DC"/>
    <w:rsid w:val="00614CD6"/>
    <w:rsid w:val="00614E8A"/>
    <w:rsid w:val="00617B18"/>
    <w:rsid w:val="00617B87"/>
    <w:rsid w:val="00617D43"/>
    <w:rsid w:val="00621933"/>
    <w:rsid w:val="00625EC7"/>
    <w:rsid w:val="00625FEB"/>
    <w:rsid w:val="00626903"/>
    <w:rsid w:val="00627E66"/>
    <w:rsid w:val="00630646"/>
    <w:rsid w:val="00633F4E"/>
    <w:rsid w:val="006341C7"/>
    <w:rsid w:val="00634E6E"/>
    <w:rsid w:val="00635E15"/>
    <w:rsid w:val="00640E5F"/>
    <w:rsid w:val="00641AF3"/>
    <w:rsid w:val="00641C8B"/>
    <w:rsid w:val="00642BA9"/>
    <w:rsid w:val="00642D2A"/>
    <w:rsid w:val="006453C7"/>
    <w:rsid w:val="006468E0"/>
    <w:rsid w:val="00646F76"/>
    <w:rsid w:val="006514FA"/>
    <w:rsid w:val="0065238A"/>
    <w:rsid w:val="00652486"/>
    <w:rsid w:val="006527E2"/>
    <w:rsid w:val="00652897"/>
    <w:rsid w:val="0065345B"/>
    <w:rsid w:val="0065491D"/>
    <w:rsid w:val="006549A0"/>
    <w:rsid w:val="00655C2A"/>
    <w:rsid w:val="00656B79"/>
    <w:rsid w:val="00656BEF"/>
    <w:rsid w:val="00656FA7"/>
    <w:rsid w:val="00661EB3"/>
    <w:rsid w:val="0066212A"/>
    <w:rsid w:val="006622C1"/>
    <w:rsid w:val="006624F5"/>
    <w:rsid w:val="00664463"/>
    <w:rsid w:val="006644F7"/>
    <w:rsid w:val="00664BDE"/>
    <w:rsid w:val="00664F11"/>
    <w:rsid w:val="006650BE"/>
    <w:rsid w:val="006657F1"/>
    <w:rsid w:val="006672D1"/>
    <w:rsid w:val="0066743E"/>
    <w:rsid w:val="006675BE"/>
    <w:rsid w:val="0066786C"/>
    <w:rsid w:val="00667954"/>
    <w:rsid w:val="006717E9"/>
    <w:rsid w:val="006719CD"/>
    <w:rsid w:val="00671E6A"/>
    <w:rsid w:val="00676D7C"/>
    <w:rsid w:val="00676D8B"/>
    <w:rsid w:val="00680BD9"/>
    <w:rsid w:val="00681F1A"/>
    <w:rsid w:val="006824FE"/>
    <w:rsid w:val="00682836"/>
    <w:rsid w:val="00682A79"/>
    <w:rsid w:val="00682E0B"/>
    <w:rsid w:val="0068493A"/>
    <w:rsid w:val="00684BB7"/>
    <w:rsid w:val="00686CBF"/>
    <w:rsid w:val="006874D0"/>
    <w:rsid w:val="00687C52"/>
    <w:rsid w:val="00690815"/>
    <w:rsid w:val="00690EE9"/>
    <w:rsid w:val="00690F93"/>
    <w:rsid w:val="00691F85"/>
    <w:rsid w:val="006926D2"/>
    <w:rsid w:val="00693052"/>
    <w:rsid w:val="00694C3E"/>
    <w:rsid w:val="0069627D"/>
    <w:rsid w:val="00696B6E"/>
    <w:rsid w:val="00696EE6"/>
    <w:rsid w:val="0069712F"/>
    <w:rsid w:val="00697F5B"/>
    <w:rsid w:val="006A1D59"/>
    <w:rsid w:val="006A264D"/>
    <w:rsid w:val="006A3378"/>
    <w:rsid w:val="006A4AF4"/>
    <w:rsid w:val="006A4D39"/>
    <w:rsid w:val="006A63D3"/>
    <w:rsid w:val="006A671D"/>
    <w:rsid w:val="006A724B"/>
    <w:rsid w:val="006B0A71"/>
    <w:rsid w:val="006B5601"/>
    <w:rsid w:val="006B6390"/>
    <w:rsid w:val="006B75ED"/>
    <w:rsid w:val="006B76E6"/>
    <w:rsid w:val="006C04FE"/>
    <w:rsid w:val="006C0BC2"/>
    <w:rsid w:val="006C190B"/>
    <w:rsid w:val="006C371D"/>
    <w:rsid w:val="006C4B60"/>
    <w:rsid w:val="006C4B7B"/>
    <w:rsid w:val="006C5281"/>
    <w:rsid w:val="006C55C0"/>
    <w:rsid w:val="006C712F"/>
    <w:rsid w:val="006C7A14"/>
    <w:rsid w:val="006C7EE7"/>
    <w:rsid w:val="006D00A5"/>
    <w:rsid w:val="006D1F25"/>
    <w:rsid w:val="006D39CB"/>
    <w:rsid w:val="006D3EDF"/>
    <w:rsid w:val="006D4202"/>
    <w:rsid w:val="006D544F"/>
    <w:rsid w:val="006D56F7"/>
    <w:rsid w:val="006E2256"/>
    <w:rsid w:val="006E25FB"/>
    <w:rsid w:val="006E2BCE"/>
    <w:rsid w:val="006E3AA8"/>
    <w:rsid w:val="006E484A"/>
    <w:rsid w:val="006E5BCC"/>
    <w:rsid w:val="006E7C9E"/>
    <w:rsid w:val="006F05E0"/>
    <w:rsid w:val="006F0812"/>
    <w:rsid w:val="006F09BF"/>
    <w:rsid w:val="006F0D74"/>
    <w:rsid w:val="006F10FA"/>
    <w:rsid w:val="006F229A"/>
    <w:rsid w:val="006F3C74"/>
    <w:rsid w:val="006F4635"/>
    <w:rsid w:val="006F5379"/>
    <w:rsid w:val="006F5F41"/>
    <w:rsid w:val="006F65F6"/>
    <w:rsid w:val="006F6873"/>
    <w:rsid w:val="00700198"/>
    <w:rsid w:val="0070070F"/>
    <w:rsid w:val="0070174B"/>
    <w:rsid w:val="007017F7"/>
    <w:rsid w:val="00702A3F"/>
    <w:rsid w:val="00703431"/>
    <w:rsid w:val="007034CD"/>
    <w:rsid w:val="00703A02"/>
    <w:rsid w:val="00704E29"/>
    <w:rsid w:val="00706614"/>
    <w:rsid w:val="00710372"/>
    <w:rsid w:val="007105A7"/>
    <w:rsid w:val="00710855"/>
    <w:rsid w:val="00711A21"/>
    <w:rsid w:val="00712451"/>
    <w:rsid w:val="007141C8"/>
    <w:rsid w:val="0071532F"/>
    <w:rsid w:val="00715760"/>
    <w:rsid w:val="007213CD"/>
    <w:rsid w:val="00721AA9"/>
    <w:rsid w:val="00721F26"/>
    <w:rsid w:val="00723F1C"/>
    <w:rsid w:val="007243E7"/>
    <w:rsid w:val="007262D0"/>
    <w:rsid w:val="00726DD3"/>
    <w:rsid w:val="00727313"/>
    <w:rsid w:val="007276EC"/>
    <w:rsid w:val="00727B36"/>
    <w:rsid w:val="00730829"/>
    <w:rsid w:val="00730922"/>
    <w:rsid w:val="00731BD1"/>
    <w:rsid w:val="00732389"/>
    <w:rsid w:val="00732912"/>
    <w:rsid w:val="00732FE8"/>
    <w:rsid w:val="007339E6"/>
    <w:rsid w:val="00735873"/>
    <w:rsid w:val="00736D0F"/>
    <w:rsid w:val="00740269"/>
    <w:rsid w:val="007404F1"/>
    <w:rsid w:val="00741EFB"/>
    <w:rsid w:val="007420E4"/>
    <w:rsid w:val="00742FAF"/>
    <w:rsid w:val="0074338C"/>
    <w:rsid w:val="00743862"/>
    <w:rsid w:val="00743FBC"/>
    <w:rsid w:val="00745713"/>
    <w:rsid w:val="00745BA3"/>
    <w:rsid w:val="00745BC9"/>
    <w:rsid w:val="00746FF5"/>
    <w:rsid w:val="00747222"/>
    <w:rsid w:val="007475B6"/>
    <w:rsid w:val="00747868"/>
    <w:rsid w:val="007521B0"/>
    <w:rsid w:val="007527AD"/>
    <w:rsid w:val="00753E5D"/>
    <w:rsid w:val="00754086"/>
    <w:rsid w:val="007544F3"/>
    <w:rsid w:val="00754E8B"/>
    <w:rsid w:val="007557B1"/>
    <w:rsid w:val="00755D9C"/>
    <w:rsid w:val="007564C7"/>
    <w:rsid w:val="00756692"/>
    <w:rsid w:val="007566B1"/>
    <w:rsid w:val="00757C9B"/>
    <w:rsid w:val="0076212E"/>
    <w:rsid w:val="00762421"/>
    <w:rsid w:val="00762E87"/>
    <w:rsid w:val="00763522"/>
    <w:rsid w:val="00763D5A"/>
    <w:rsid w:val="00766DC8"/>
    <w:rsid w:val="00770087"/>
    <w:rsid w:val="00770417"/>
    <w:rsid w:val="0077048D"/>
    <w:rsid w:val="00770E31"/>
    <w:rsid w:val="007737CC"/>
    <w:rsid w:val="00773C89"/>
    <w:rsid w:val="00774258"/>
    <w:rsid w:val="00774945"/>
    <w:rsid w:val="00774C3F"/>
    <w:rsid w:val="0077511F"/>
    <w:rsid w:val="00775699"/>
    <w:rsid w:val="00775A2D"/>
    <w:rsid w:val="00775A81"/>
    <w:rsid w:val="0077694D"/>
    <w:rsid w:val="007776BA"/>
    <w:rsid w:val="00780D59"/>
    <w:rsid w:val="00781288"/>
    <w:rsid w:val="0078188D"/>
    <w:rsid w:val="0078195A"/>
    <w:rsid w:val="00782961"/>
    <w:rsid w:val="00782EAA"/>
    <w:rsid w:val="00784E50"/>
    <w:rsid w:val="00785BB6"/>
    <w:rsid w:val="00785CEC"/>
    <w:rsid w:val="0078644F"/>
    <w:rsid w:val="00786D8A"/>
    <w:rsid w:val="00786DC5"/>
    <w:rsid w:val="0078744A"/>
    <w:rsid w:val="007901B8"/>
    <w:rsid w:val="007901FB"/>
    <w:rsid w:val="007903CE"/>
    <w:rsid w:val="0079177E"/>
    <w:rsid w:val="007924A2"/>
    <w:rsid w:val="007928FC"/>
    <w:rsid w:val="00792B8A"/>
    <w:rsid w:val="00793526"/>
    <w:rsid w:val="007935CB"/>
    <w:rsid w:val="00795D63"/>
    <w:rsid w:val="0079702D"/>
    <w:rsid w:val="00797A0F"/>
    <w:rsid w:val="00797F21"/>
    <w:rsid w:val="00797F64"/>
    <w:rsid w:val="007A09EF"/>
    <w:rsid w:val="007A0CBE"/>
    <w:rsid w:val="007A148A"/>
    <w:rsid w:val="007A1B57"/>
    <w:rsid w:val="007A2AEB"/>
    <w:rsid w:val="007A36CC"/>
    <w:rsid w:val="007A3837"/>
    <w:rsid w:val="007A429A"/>
    <w:rsid w:val="007A5BF2"/>
    <w:rsid w:val="007A5F76"/>
    <w:rsid w:val="007A6AFE"/>
    <w:rsid w:val="007A6F2E"/>
    <w:rsid w:val="007B0FF1"/>
    <w:rsid w:val="007B10FD"/>
    <w:rsid w:val="007B18E2"/>
    <w:rsid w:val="007B244F"/>
    <w:rsid w:val="007B3F6B"/>
    <w:rsid w:val="007B45F0"/>
    <w:rsid w:val="007B477A"/>
    <w:rsid w:val="007B482A"/>
    <w:rsid w:val="007B4A17"/>
    <w:rsid w:val="007B6DEE"/>
    <w:rsid w:val="007B799B"/>
    <w:rsid w:val="007C06CC"/>
    <w:rsid w:val="007C0EF7"/>
    <w:rsid w:val="007C15BD"/>
    <w:rsid w:val="007C2DAF"/>
    <w:rsid w:val="007C536C"/>
    <w:rsid w:val="007C5BF3"/>
    <w:rsid w:val="007C6D26"/>
    <w:rsid w:val="007C6E5C"/>
    <w:rsid w:val="007D034C"/>
    <w:rsid w:val="007D1864"/>
    <w:rsid w:val="007D2633"/>
    <w:rsid w:val="007D298E"/>
    <w:rsid w:val="007D29A7"/>
    <w:rsid w:val="007D4B8C"/>
    <w:rsid w:val="007D5691"/>
    <w:rsid w:val="007D5986"/>
    <w:rsid w:val="007D5E2F"/>
    <w:rsid w:val="007D6985"/>
    <w:rsid w:val="007E026A"/>
    <w:rsid w:val="007E0AD5"/>
    <w:rsid w:val="007E0B28"/>
    <w:rsid w:val="007E2C2E"/>
    <w:rsid w:val="007E3BF5"/>
    <w:rsid w:val="007E4AF3"/>
    <w:rsid w:val="007E4B49"/>
    <w:rsid w:val="007E596C"/>
    <w:rsid w:val="007E75C7"/>
    <w:rsid w:val="007E7B7F"/>
    <w:rsid w:val="007F1B68"/>
    <w:rsid w:val="007F2007"/>
    <w:rsid w:val="007F5A34"/>
    <w:rsid w:val="007F7719"/>
    <w:rsid w:val="007F7932"/>
    <w:rsid w:val="007F7B70"/>
    <w:rsid w:val="0080007E"/>
    <w:rsid w:val="008006F9"/>
    <w:rsid w:val="00800AA2"/>
    <w:rsid w:val="00800ABB"/>
    <w:rsid w:val="00800BDA"/>
    <w:rsid w:val="008016B1"/>
    <w:rsid w:val="00801877"/>
    <w:rsid w:val="00802030"/>
    <w:rsid w:val="00804367"/>
    <w:rsid w:val="00805127"/>
    <w:rsid w:val="008058BD"/>
    <w:rsid w:val="00807394"/>
    <w:rsid w:val="008074B9"/>
    <w:rsid w:val="00807E78"/>
    <w:rsid w:val="0081006F"/>
    <w:rsid w:val="00810228"/>
    <w:rsid w:val="00810642"/>
    <w:rsid w:val="00810C6D"/>
    <w:rsid w:val="00812878"/>
    <w:rsid w:val="008134E9"/>
    <w:rsid w:val="00813752"/>
    <w:rsid w:val="00813828"/>
    <w:rsid w:val="00815D8E"/>
    <w:rsid w:val="00816A37"/>
    <w:rsid w:val="00820867"/>
    <w:rsid w:val="00820BFA"/>
    <w:rsid w:val="00821BAE"/>
    <w:rsid w:val="00824871"/>
    <w:rsid w:val="00824A9E"/>
    <w:rsid w:val="00824BE4"/>
    <w:rsid w:val="0082512B"/>
    <w:rsid w:val="008317AD"/>
    <w:rsid w:val="00831BDB"/>
    <w:rsid w:val="00832C45"/>
    <w:rsid w:val="00837144"/>
    <w:rsid w:val="00840A2E"/>
    <w:rsid w:val="008418F8"/>
    <w:rsid w:val="0084198E"/>
    <w:rsid w:val="00842579"/>
    <w:rsid w:val="008433D7"/>
    <w:rsid w:val="0084340F"/>
    <w:rsid w:val="00843511"/>
    <w:rsid w:val="008438C1"/>
    <w:rsid w:val="00843D0B"/>
    <w:rsid w:val="008441FE"/>
    <w:rsid w:val="00844738"/>
    <w:rsid w:val="0084550B"/>
    <w:rsid w:val="008457B1"/>
    <w:rsid w:val="0084611C"/>
    <w:rsid w:val="00846B08"/>
    <w:rsid w:val="00851EDA"/>
    <w:rsid w:val="00852E77"/>
    <w:rsid w:val="00854473"/>
    <w:rsid w:val="00854E3F"/>
    <w:rsid w:val="0085606E"/>
    <w:rsid w:val="00863E3C"/>
    <w:rsid w:val="00865F65"/>
    <w:rsid w:val="00870171"/>
    <w:rsid w:val="00870254"/>
    <w:rsid w:val="008703B0"/>
    <w:rsid w:val="0087218A"/>
    <w:rsid w:val="008727A5"/>
    <w:rsid w:val="00872E47"/>
    <w:rsid w:val="0087351D"/>
    <w:rsid w:val="00873F3E"/>
    <w:rsid w:val="00875882"/>
    <w:rsid w:val="00877003"/>
    <w:rsid w:val="00877AF0"/>
    <w:rsid w:val="0088017A"/>
    <w:rsid w:val="008802EF"/>
    <w:rsid w:val="00880EBF"/>
    <w:rsid w:val="00881638"/>
    <w:rsid w:val="00881ACB"/>
    <w:rsid w:val="00882D6C"/>
    <w:rsid w:val="00883A6D"/>
    <w:rsid w:val="00883BED"/>
    <w:rsid w:val="00883C57"/>
    <w:rsid w:val="00883F69"/>
    <w:rsid w:val="00884182"/>
    <w:rsid w:val="00885BD6"/>
    <w:rsid w:val="0088703F"/>
    <w:rsid w:val="0088775D"/>
    <w:rsid w:val="00890D76"/>
    <w:rsid w:val="00890F6A"/>
    <w:rsid w:val="008919C5"/>
    <w:rsid w:val="00891D2D"/>
    <w:rsid w:val="00891E77"/>
    <w:rsid w:val="00892150"/>
    <w:rsid w:val="008924E4"/>
    <w:rsid w:val="00892AFA"/>
    <w:rsid w:val="00893C35"/>
    <w:rsid w:val="00893DD5"/>
    <w:rsid w:val="008948C0"/>
    <w:rsid w:val="00894FF7"/>
    <w:rsid w:val="00896C8B"/>
    <w:rsid w:val="008976A1"/>
    <w:rsid w:val="008A02DF"/>
    <w:rsid w:val="008A040F"/>
    <w:rsid w:val="008A120A"/>
    <w:rsid w:val="008A18AE"/>
    <w:rsid w:val="008A2C68"/>
    <w:rsid w:val="008A3642"/>
    <w:rsid w:val="008A3A07"/>
    <w:rsid w:val="008A478B"/>
    <w:rsid w:val="008A62D5"/>
    <w:rsid w:val="008B0F80"/>
    <w:rsid w:val="008B1D83"/>
    <w:rsid w:val="008B20EF"/>
    <w:rsid w:val="008B2386"/>
    <w:rsid w:val="008B3B48"/>
    <w:rsid w:val="008B3D2E"/>
    <w:rsid w:val="008B4A48"/>
    <w:rsid w:val="008B4C2A"/>
    <w:rsid w:val="008B561A"/>
    <w:rsid w:val="008B6A06"/>
    <w:rsid w:val="008B7FCD"/>
    <w:rsid w:val="008C0F2D"/>
    <w:rsid w:val="008C1142"/>
    <w:rsid w:val="008C13E1"/>
    <w:rsid w:val="008C16EA"/>
    <w:rsid w:val="008C1AB6"/>
    <w:rsid w:val="008C2F1B"/>
    <w:rsid w:val="008C49A8"/>
    <w:rsid w:val="008C4AE8"/>
    <w:rsid w:val="008C6F08"/>
    <w:rsid w:val="008C71AE"/>
    <w:rsid w:val="008C7B43"/>
    <w:rsid w:val="008D0DBA"/>
    <w:rsid w:val="008D14B8"/>
    <w:rsid w:val="008D2630"/>
    <w:rsid w:val="008D3566"/>
    <w:rsid w:val="008D40A3"/>
    <w:rsid w:val="008D589E"/>
    <w:rsid w:val="008D5F05"/>
    <w:rsid w:val="008E3FD7"/>
    <w:rsid w:val="008E5ECD"/>
    <w:rsid w:val="008E67C1"/>
    <w:rsid w:val="008E70E3"/>
    <w:rsid w:val="008E76BC"/>
    <w:rsid w:val="008F0606"/>
    <w:rsid w:val="008F0F26"/>
    <w:rsid w:val="008F2816"/>
    <w:rsid w:val="008F4F8E"/>
    <w:rsid w:val="008F6AA2"/>
    <w:rsid w:val="008F7729"/>
    <w:rsid w:val="008F78B1"/>
    <w:rsid w:val="008F7D2D"/>
    <w:rsid w:val="009009EF"/>
    <w:rsid w:val="009010EC"/>
    <w:rsid w:val="0090204B"/>
    <w:rsid w:val="0090293E"/>
    <w:rsid w:val="0090368F"/>
    <w:rsid w:val="0090387C"/>
    <w:rsid w:val="00903F5C"/>
    <w:rsid w:val="00904606"/>
    <w:rsid w:val="00907217"/>
    <w:rsid w:val="00907543"/>
    <w:rsid w:val="00907B03"/>
    <w:rsid w:val="00911492"/>
    <w:rsid w:val="00911E86"/>
    <w:rsid w:val="00912FBD"/>
    <w:rsid w:val="00916AAB"/>
    <w:rsid w:val="00917682"/>
    <w:rsid w:val="00917705"/>
    <w:rsid w:val="00921286"/>
    <w:rsid w:val="00921995"/>
    <w:rsid w:val="00923157"/>
    <w:rsid w:val="0092349A"/>
    <w:rsid w:val="00924504"/>
    <w:rsid w:val="00925252"/>
    <w:rsid w:val="00927D0B"/>
    <w:rsid w:val="00930CC9"/>
    <w:rsid w:val="00931A60"/>
    <w:rsid w:val="009321C6"/>
    <w:rsid w:val="00932D23"/>
    <w:rsid w:val="00934D64"/>
    <w:rsid w:val="00935E77"/>
    <w:rsid w:val="00936467"/>
    <w:rsid w:val="009365D0"/>
    <w:rsid w:val="009375A0"/>
    <w:rsid w:val="00940598"/>
    <w:rsid w:val="00940FB4"/>
    <w:rsid w:val="0094147D"/>
    <w:rsid w:val="00941F3B"/>
    <w:rsid w:val="00942D5B"/>
    <w:rsid w:val="00943ABE"/>
    <w:rsid w:val="009444A9"/>
    <w:rsid w:val="009449C7"/>
    <w:rsid w:val="00945D66"/>
    <w:rsid w:val="009466B5"/>
    <w:rsid w:val="00947EE9"/>
    <w:rsid w:val="009502DA"/>
    <w:rsid w:val="00951032"/>
    <w:rsid w:val="0095177B"/>
    <w:rsid w:val="00951F55"/>
    <w:rsid w:val="009521BE"/>
    <w:rsid w:val="00952821"/>
    <w:rsid w:val="009531C5"/>
    <w:rsid w:val="009534D1"/>
    <w:rsid w:val="009573BE"/>
    <w:rsid w:val="009577C7"/>
    <w:rsid w:val="00957A12"/>
    <w:rsid w:val="00960ACF"/>
    <w:rsid w:val="00960AD9"/>
    <w:rsid w:val="009615FA"/>
    <w:rsid w:val="00961CF8"/>
    <w:rsid w:val="00962C02"/>
    <w:rsid w:val="00962E5D"/>
    <w:rsid w:val="0096325B"/>
    <w:rsid w:val="00963524"/>
    <w:rsid w:val="0096364B"/>
    <w:rsid w:val="0096435E"/>
    <w:rsid w:val="00965A60"/>
    <w:rsid w:val="009665B7"/>
    <w:rsid w:val="00966C55"/>
    <w:rsid w:val="00966D3D"/>
    <w:rsid w:val="00970EF3"/>
    <w:rsid w:val="00971255"/>
    <w:rsid w:val="009713AB"/>
    <w:rsid w:val="0097145C"/>
    <w:rsid w:val="00971E96"/>
    <w:rsid w:val="00972C4B"/>
    <w:rsid w:val="00973DC9"/>
    <w:rsid w:val="0097428F"/>
    <w:rsid w:val="00974301"/>
    <w:rsid w:val="00975D69"/>
    <w:rsid w:val="00976390"/>
    <w:rsid w:val="0097695B"/>
    <w:rsid w:val="00976B35"/>
    <w:rsid w:val="0098040C"/>
    <w:rsid w:val="0098044E"/>
    <w:rsid w:val="00983D74"/>
    <w:rsid w:val="00985CD2"/>
    <w:rsid w:val="00985D2D"/>
    <w:rsid w:val="00986019"/>
    <w:rsid w:val="00991488"/>
    <w:rsid w:val="00992D2C"/>
    <w:rsid w:val="00994117"/>
    <w:rsid w:val="00994898"/>
    <w:rsid w:val="00994E04"/>
    <w:rsid w:val="00995F67"/>
    <w:rsid w:val="00997E9D"/>
    <w:rsid w:val="009A0E33"/>
    <w:rsid w:val="009A1C6D"/>
    <w:rsid w:val="009A2B4D"/>
    <w:rsid w:val="009A32CA"/>
    <w:rsid w:val="009A5AB9"/>
    <w:rsid w:val="009A5CC6"/>
    <w:rsid w:val="009A6117"/>
    <w:rsid w:val="009A640C"/>
    <w:rsid w:val="009A715B"/>
    <w:rsid w:val="009B026A"/>
    <w:rsid w:val="009B040B"/>
    <w:rsid w:val="009B04B1"/>
    <w:rsid w:val="009B1904"/>
    <w:rsid w:val="009B1C28"/>
    <w:rsid w:val="009B22DC"/>
    <w:rsid w:val="009B2448"/>
    <w:rsid w:val="009B2AD9"/>
    <w:rsid w:val="009B3D27"/>
    <w:rsid w:val="009B3EC7"/>
    <w:rsid w:val="009B4699"/>
    <w:rsid w:val="009B50C4"/>
    <w:rsid w:val="009B51DC"/>
    <w:rsid w:val="009B5296"/>
    <w:rsid w:val="009B67B6"/>
    <w:rsid w:val="009B6C4D"/>
    <w:rsid w:val="009B78D8"/>
    <w:rsid w:val="009C2904"/>
    <w:rsid w:val="009C31DF"/>
    <w:rsid w:val="009C32BC"/>
    <w:rsid w:val="009C3808"/>
    <w:rsid w:val="009C5334"/>
    <w:rsid w:val="009C5344"/>
    <w:rsid w:val="009C7404"/>
    <w:rsid w:val="009C74BC"/>
    <w:rsid w:val="009D1348"/>
    <w:rsid w:val="009D1940"/>
    <w:rsid w:val="009D24F9"/>
    <w:rsid w:val="009D2683"/>
    <w:rsid w:val="009D2B33"/>
    <w:rsid w:val="009D2F9D"/>
    <w:rsid w:val="009D3BA6"/>
    <w:rsid w:val="009D3E4D"/>
    <w:rsid w:val="009D411F"/>
    <w:rsid w:val="009D5C73"/>
    <w:rsid w:val="009D5CA9"/>
    <w:rsid w:val="009D7384"/>
    <w:rsid w:val="009E04F1"/>
    <w:rsid w:val="009E10A1"/>
    <w:rsid w:val="009E36A8"/>
    <w:rsid w:val="009E4119"/>
    <w:rsid w:val="009E4D1F"/>
    <w:rsid w:val="009E5F6D"/>
    <w:rsid w:val="009E67A8"/>
    <w:rsid w:val="009E6F68"/>
    <w:rsid w:val="009E755D"/>
    <w:rsid w:val="009E79DD"/>
    <w:rsid w:val="009F0545"/>
    <w:rsid w:val="009F0A19"/>
    <w:rsid w:val="009F1D7D"/>
    <w:rsid w:val="009F29D0"/>
    <w:rsid w:val="00A0256D"/>
    <w:rsid w:val="00A02C10"/>
    <w:rsid w:val="00A047A9"/>
    <w:rsid w:val="00A05B7D"/>
    <w:rsid w:val="00A06A93"/>
    <w:rsid w:val="00A06D5B"/>
    <w:rsid w:val="00A073BB"/>
    <w:rsid w:val="00A07DDF"/>
    <w:rsid w:val="00A11D0E"/>
    <w:rsid w:val="00A121FB"/>
    <w:rsid w:val="00A13431"/>
    <w:rsid w:val="00A15243"/>
    <w:rsid w:val="00A15CE5"/>
    <w:rsid w:val="00A168E1"/>
    <w:rsid w:val="00A16A3C"/>
    <w:rsid w:val="00A16E76"/>
    <w:rsid w:val="00A17580"/>
    <w:rsid w:val="00A220A2"/>
    <w:rsid w:val="00A224F9"/>
    <w:rsid w:val="00A226E2"/>
    <w:rsid w:val="00A22794"/>
    <w:rsid w:val="00A22E49"/>
    <w:rsid w:val="00A22FAB"/>
    <w:rsid w:val="00A23A76"/>
    <w:rsid w:val="00A243B5"/>
    <w:rsid w:val="00A25CCE"/>
    <w:rsid w:val="00A25E48"/>
    <w:rsid w:val="00A269B6"/>
    <w:rsid w:val="00A26B8A"/>
    <w:rsid w:val="00A27A7E"/>
    <w:rsid w:val="00A27BB7"/>
    <w:rsid w:val="00A305BC"/>
    <w:rsid w:val="00A30A41"/>
    <w:rsid w:val="00A30E89"/>
    <w:rsid w:val="00A31529"/>
    <w:rsid w:val="00A31543"/>
    <w:rsid w:val="00A318FE"/>
    <w:rsid w:val="00A328AD"/>
    <w:rsid w:val="00A34409"/>
    <w:rsid w:val="00A348B4"/>
    <w:rsid w:val="00A35FFF"/>
    <w:rsid w:val="00A37AD2"/>
    <w:rsid w:val="00A37B58"/>
    <w:rsid w:val="00A37E0F"/>
    <w:rsid w:val="00A37F87"/>
    <w:rsid w:val="00A41AB3"/>
    <w:rsid w:val="00A432EE"/>
    <w:rsid w:val="00A4372E"/>
    <w:rsid w:val="00A4374D"/>
    <w:rsid w:val="00A450EE"/>
    <w:rsid w:val="00A4730A"/>
    <w:rsid w:val="00A47E5C"/>
    <w:rsid w:val="00A511AC"/>
    <w:rsid w:val="00A511BC"/>
    <w:rsid w:val="00A54710"/>
    <w:rsid w:val="00A54CDF"/>
    <w:rsid w:val="00A55393"/>
    <w:rsid w:val="00A605F3"/>
    <w:rsid w:val="00A6087D"/>
    <w:rsid w:val="00A60FF8"/>
    <w:rsid w:val="00A61A15"/>
    <w:rsid w:val="00A633A8"/>
    <w:rsid w:val="00A6596C"/>
    <w:rsid w:val="00A66BA3"/>
    <w:rsid w:val="00A66D5D"/>
    <w:rsid w:val="00A67086"/>
    <w:rsid w:val="00A67759"/>
    <w:rsid w:val="00A67ECE"/>
    <w:rsid w:val="00A70C76"/>
    <w:rsid w:val="00A715DD"/>
    <w:rsid w:val="00A72AA9"/>
    <w:rsid w:val="00A730F6"/>
    <w:rsid w:val="00A73F7D"/>
    <w:rsid w:val="00A76F7D"/>
    <w:rsid w:val="00A772B4"/>
    <w:rsid w:val="00A810CB"/>
    <w:rsid w:val="00A81D6A"/>
    <w:rsid w:val="00A82CE8"/>
    <w:rsid w:val="00A82F0E"/>
    <w:rsid w:val="00A867E5"/>
    <w:rsid w:val="00A86864"/>
    <w:rsid w:val="00A86A96"/>
    <w:rsid w:val="00A87620"/>
    <w:rsid w:val="00A87C17"/>
    <w:rsid w:val="00A87E79"/>
    <w:rsid w:val="00A926F0"/>
    <w:rsid w:val="00A92C0B"/>
    <w:rsid w:val="00A93345"/>
    <w:rsid w:val="00A942E6"/>
    <w:rsid w:val="00A948C8"/>
    <w:rsid w:val="00A95F85"/>
    <w:rsid w:val="00A96A96"/>
    <w:rsid w:val="00A96C69"/>
    <w:rsid w:val="00A97790"/>
    <w:rsid w:val="00AA0F8E"/>
    <w:rsid w:val="00AA21C7"/>
    <w:rsid w:val="00AA220F"/>
    <w:rsid w:val="00AA3BB8"/>
    <w:rsid w:val="00AA3C4E"/>
    <w:rsid w:val="00AA3D05"/>
    <w:rsid w:val="00AA4273"/>
    <w:rsid w:val="00AA4FDF"/>
    <w:rsid w:val="00AA5538"/>
    <w:rsid w:val="00AA5545"/>
    <w:rsid w:val="00AA5B18"/>
    <w:rsid w:val="00AA755A"/>
    <w:rsid w:val="00AA7A2E"/>
    <w:rsid w:val="00AB217C"/>
    <w:rsid w:val="00AB2506"/>
    <w:rsid w:val="00AB2D9A"/>
    <w:rsid w:val="00AB370A"/>
    <w:rsid w:val="00AB37A7"/>
    <w:rsid w:val="00AB612A"/>
    <w:rsid w:val="00AB6C22"/>
    <w:rsid w:val="00AC004D"/>
    <w:rsid w:val="00AC20F2"/>
    <w:rsid w:val="00AC2573"/>
    <w:rsid w:val="00AC2ADB"/>
    <w:rsid w:val="00AC2EAD"/>
    <w:rsid w:val="00AC4516"/>
    <w:rsid w:val="00AC4527"/>
    <w:rsid w:val="00AC57F8"/>
    <w:rsid w:val="00AC5E51"/>
    <w:rsid w:val="00AD00AA"/>
    <w:rsid w:val="00AD12C8"/>
    <w:rsid w:val="00AD21C3"/>
    <w:rsid w:val="00AD2608"/>
    <w:rsid w:val="00AD2C9B"/>
    <w:rsid w:val="00AD2CA0"/>
    <w:rsid w:val="00AD3A8E"/>
    <w:rsid w:val="00AD471D"/>
    <w:rsid w:val="00AD5123"/>
    <w:rsid w:val="00AD6143"/>
    <w:rsid w:val="00AD62C6"/>
    <w:rsid w:val="00AD6B16"/>
    <w:rsid w:val="00AE01CD"/>
    <w:rsid w:val="00AE0DFD"/>
    <w:rsid w:val="00AE3298"/>
    <w:rsid w:val="00AE5134"/>
    <w:rsid w:val="00AE6049"/>
    <w:rsid w:val="00AE626F"/>
    <w:rsid w:val="00AE730D"/>
    <w:rsid w:val="00AE7598"/>
    <w:rsid w:val="00AF0163"/>
    <w:rsid w:val="00AF08C9"/>
    <w:rsid w:val="00AF08CB"/>
    <w:rsid w:val="00AF4E98"/>
    <w:rsid w:val="00AF5090"/>
    <w:rsid w:val="00AF5FD7"/>
    <w:rsid w:val="00AF7ACC"/>
    <w:rsid w:val="00AF7B9C"/>
    <w:rsid w:val="00AF7C5F"/>
    <w:rsid w:val="00B009F9"/>
    <w:rsid w:val="00B026C7"/>
    <w:rsid w:val="00B04708"/>
    <w:rsid w:val="00B1113A"/>
    <w:rsid w:val="00B12347"/>
    <w:rsid w:val="00B148BC"/>
    <w:rsid w:val="00B15A46"/>
    <w:rsid w:val="00B160C3"/>
    <w:rsid w:val="00B171E4"/>
    <w:rsid w:val="00B200DE"/>
    <w:rsid w:val="00B21506"/>
    <w:rsid w:val="00B227FC"/>
    <w:rsid w:val="00B2385A"/>
    <w:rsid w:val="00B23CC1"/>
    <w:rsid w:val="00B24048"/>
    <w:rsid w:val="00B24FBE"/>
    <w:rsid w:val="00B250E8"/>
    <w:rsid w:val="00B25F33"/>
    <w:rsid w:val="00B2795D"/>
    <w:rsid w:val="00B32C47"/>
    <w:rsid w:val="00B34133"/>
    <w:rsid w:val="00B341AF"/>
    <w:rsid w:val="00B34D1B"/>
    <w:rsid w:val="00B34DBE"/>
    <w:rsid w:val="00B35C82"/>
    <w:rsid w:val="00B414FC"/>
    <w:rsid w:val="00B41738"/>
    <w:rsid w:val="00B41B41"/>
    <w:rsid w:val="00B426CA"/>
    <w:rsid w:val="00B44293"/>
    <w:rsid w:val="00B44549"/>
    <w:rsid w:val="00B45119"/>
    <w:rsid w:val="00B45977"/>
    <w:rsid w:val="00B46661"/>
    <w:rsid w:val="00B46901"/>
    <w:rsid w:val="00B46DD1"/>
    <w:rsid w:val="00B47416"/>
    <w:rsid w:val="00B513CF"/>
    <w:rsid w:val="00B515EE"/>
    <w:rsid w:val="00B51F50"/>
    <w:rsid w:val="00B52228"/>
    <w:rsid w:val="00B5266B"/>
    <w:rsid w:val="00B528F8"/>
    <w:rsid w:val="00B55C29"/>
    <w:rsid w:val="00B56C28"/>
    <w:rsid w:val="00B56EDF"/>
    <w:rsid w:val="00B57C26"/>
    <w:rsid w:val="00B61118"/>
    <w:rsid w:val="00B6210C"/>
    <w:rsid w:val="00B623B3"/>
    <w:rsid w:val="00B635D2"/>
    <w:rsid w:val="00B63788"/>
    <w:rsid w:val="00B65772"/>
    <w:rsid w:val="00B658BE"/>
    <w:rsid w:val="00B67533"/>
    <w:rsid w:val="00B67B2F"/>
    <w:rsid w:val="00B67BA9"/>
    <w:rsid w:val="00B67E76"/>
    <w:rsid w:val="00B71950"/>
    <w:rsid w:val="00B7292B"/>
    <w:rsid w:val="00B7429C"/>
    <w:rsid w:val="00B7724C"/>
    <w:rsid w:val="00B7770A"/>
    <w:rsid w:val="00B77F41"/>
    <w:rsid w:val="00B77F77"/>
    <w:rsid w:val="00B80419"/>
    <w:rsid w:val="00B80B12"/>
    <w:rsid w:val="00B8193C"/>
    <w:rsid w:val="00B825C5"/>
    <w:rsid w:val="00B84F77"/>
    <w:rsid w:val="00B8628B"/>
    <w:rsid w:val="00B86773"/>
    <w:rsid w:val="00B868A8"/>
    <w:rsid w:val="00B91DC1"/>
    <w:rsid w:val="00B9205A"/>
    <w:rsid w:val="00B934CB"/>
    <w:rsid w:val="00B93838"/>
    <w:rsid w:val="00B93E42"/>
    <w:rsid w:val="00B93FD2"/>
    <w:rsid w:val="00B949A2"/>
    <w:rsid w:val="00B94D9C"/>
    <w:rsid w:val="00B95636"/>
    <w:rsid w:val="00B96BC2"/>
    <w:rsid w:val="00B9786C"/>
    <w:rsid w:val="00BA37D6"/>
    <w:rsid w:val="00BA4836"/>
    <w:rsid w:val="00BA6FC0"/>
    <w:rsid w:val="00BA738F"/>
    <w:rsid w:val="00BA73C7"/>
    <w:rsid w:val="00BB025D"/>
    <w:rsid w:val="00BB039F"/>
    <w:rsid w:val="00BB142E"/>
    <w:rsid w:val="00BB28F7"/>
    <w:rsid w:val="00BB4031"/>
    <w:rsid w:val="00BB4074"/>
    <w:rsid w:val="00BB41B1"/>
    <w:rsid w:val="00BB4908"/>
    <w:rsid w:val="00BB49C9"/>
    <w:rsid w:val="00BB4BC6"/>
    <w:rsid w:val="00BB4DF7"/>
    <w:rsid w:val="00BB58CA"/>
    <w:rsid w:val="00BB5A12"/>
    <w:rsid w:val="00BB7492"/>
    <w:rsid w:val="00BB7851"/>
    <w:rsid w:val="00BB7877"/>
    <w:rsid w:val="00BC30D9"/>
    <w:rsid w:val="00BC3AF0"/>
    <w:rsid w:val="00BC3C04"/>
    <w:rsid w:val="00BC4103"/>
    <w:rsid w:val="00BD0456"/>
    <w:rsid w:val="00BD0BF9"/>
    <w:rsid w:val="00BD0CBF"/>
    <w:rsid w:val="00BD1690"/>
    <w:rsid w:val="00BD22D6"/>
    <w:rsid w:val="00BD29F8"/>
    <w:rsid w:val="00BD2F5A"/>
    <w:rsid w:val="00BD40F5"/>
    <w:rsid w:val="00BD5118"/>
    <w:rsid w:val="00BD7700"/>
    <w:rsid w:val="00BD7AD4"/>
    <w:rsid w:val="00BE08FB"/>
    <w:rsid w:val="00BE1A28"/>
    <w:rsid w:val="00BE1A8E"/>
    <w:rsid w:val="00BE7297"/>
    <w:rsid w:val="00BE7BFA"/>
    <w:rsid w:val="00BF09A5"/>
    <w:rsid w:val="00BF2764"/>
    <w:rsid w:val="00BF2A9A"/>
    <w:rsid w:val="00BF2C54"/>
    <w:rsid w:val="00BF3168"/>
    <w:rsid w:val="00BF31CF"/>
    <w:rsid w:val="00BF3832"/>
    <w:rsid w:val="00BF3C7D"/>
    <w:rsid w:val="00BF4258"/>
    <w:rsid w:val="00BF4B49"/>
    <w:rsid w:val="00BF6DC4"/>
    <w:rsid w:val="00BF6E81"/>
    <w:rsid w:val="00C0037B"/>
    <w:rsid w:val="00C0252B"/>
    <w:rsid w:val="00C02AD7"/>
    <w:rsid w:val="00C02E9D"/>
    <w:rsid w:val="00C0386E"/>
    <w:rsid w:val="00C039BF"/>
    <w:rsid w:val="00C03B2D"/>
    <w:rsid w:val="00C046D7"/>
    <w:rsid w:val="00C04CB8"/>
    <w:rsid w:val="00C05C47"/>
    <w:rsid w:val="00C06479"/>
    <w:rsid w:val="00C06F9B"/>
    <w:rsid w:val="00C07409"/>
    <w:rsid w:val="00C076A4"/>
    <w:rsid w:val="00C10855"/>
    <w:rsid w:val="00C10B61"/>
    <w:rsid w:val="00C10CCE"/>
    <w:rsid w:val="00C119F4"/>
    <w:rsid w:val="00C12DE6"/>
    <w:rsid w:val="00C13CA3"/>
    <w:rsid w:val="00C14222"/>
    <w:rsid w:val="00C14360"/>
    <w:rsid w:val="00C14B83"/>
    <w:rsid w:val="00C159A4"/>
    <w:rsid w:val="00C17872"/>
    <w:rsid w:val="00C17981"/>
    <w:rsid w:val="00C17FBA"/>
    <w:rsid w:val="00C218A5"/>
    <w:rsid w:val="00C22024"/>
    <w:rsid w:val="00C2456C"/>
    <w:rsid w:val="00C24E51"/>
    <w:rsid w:val="00C25826"/>
    <w:rsid w:val="00C26081"/>
    <w:rsid w:val="00C26D41"/>
    <w:rsid w:val="00C27523"/>
    <w:rsid w:val="00C27C30"/>
    <w:rsid w:val="00C27D1A"/>
    <w:rsid w:val="00C31076"/>
    <w:rsid w:val="00C31FC7"/>
    <w:rsid w:val="00C32DD0"/>
    <w:rsid w:val="00C33F3E"/>
    <w:rsid w:val="00C34697"/>
    <w:rsid w:val="00C34D78"/>
    <w:rsid w:val="00C358BF"/>
    <w:rsid w:val="00C36F02"/>
    <w:rsid w:val="00C410EE"/>
    <w:rsid w:val="00C412EA"/>
    <w:rsid w:val="00C414E0"/>
    <w:rsid w:val="00C4171B"/>
    <w:rsid w:val="00C42200"/>
    <w:rsid w:val="00C43237"/>
    <w:rsid w:val="00C459E6"/>
    <w:rsid w:val="00C47349"/>
    <w:rsid w:val="00C47DB5"/>
    <w:rsid w:val="00C5090B"/>
    <w:rsid w:val="00C51DE0"/>
    <w:rsid w:val="00C527E9"/>
    <w:rsid w:val="00C53582"/>
    <w:rsid w:val="00C53742"/>
    <w:rsid w:val="00C538F9"/>
    <w:rsid w:val="00C53D62"/>
    <w:rsid w:val="00C574B4"/>
    <w:rsid w:val="00C57C8C"/>
    <w:rsid w:val="00C60F58"/>
    <w:rsid w:val="00C614F4"/>
    <w:rsid w:val="00C61E18"/>
    <w:rsid w:val="00C6209E"/>
    <w:rsid w:val="00C6376B"/>
    <w:rsid w:val="00C70E1F"/>
    <w:rsid w:val="00C716A9"/>
    <w:rsid w:val="00C722CC"/>
    <w:rsid w:val="00C73144"/>
    <w:rsid w:val="00C73260"/>
    <w:rsid w:val="00C73BE0"/>
    <w:rsid w:val="00C75756"/>
    <w:rsid w:val="00C76DC3"/>
    <w:rsid w:val="00C77072"/>
    <w:rsid w:val="00C77A54"/>
    <w:rsid w:val="00C80022"/>
    <w:rsid w:val="00C81D8A"/>
    <w:rsid w:val="00C82174"/>
    <w:rsid w:val="00C822A3"/>
    <w:rsid w:val="00C842BF"/>
    <w:rsid w:val="00C85E22"/>
    <w:rsid w:val="00C91F8B"/>
    <w:rsid w:val="00C921A2"/>
    <w:rsid w:val="00C93990"/>
    <w:rsid w:val="00C93B7B"/>
    <w:rsid w:val="00C93CE1"/>
    <w:rsid w:val="00C94333"/>
    <w:rsid w:val="00C95E29"/>
    <w:rsid w:val="00C96977"/>
    <w:rsid w:val="00CA02D8"/>
    <w:rsid w:val="00CA0359"/>
    <w:rsid w:val="00CA0974"/>
    <w:rsid w:val="00CA2811"/>
    <w:rsid w:val="00CA2C74"/>
    <w:rsid w:val="00CA3298"/>
    <w:rsid w:val="00CA353E"/>
    <w:rsid w:val="00CA38FC"/>
    <w:rsid w:val="00CA6493"/>
    <w:rsid w:val="00CA761E"/>
    <w:rsid w:val="00CB0340"/>
    <w:rsid w:val="00CB056C"/>
    <w:rsid w:val="00CB08F4"/>
    <w:rsid w:val="00CB1A21"/>
    <w:rsid w:val="00CB29C7"/>
    <w:rsid w:val="00CB2BAD"/>
    <w:rsid w:val="00CB49AC"/>
    <w:rsid w:val="00CB6EE5"/>
    <w:rsid w:val="00CB7170"/>
    <w:rsid w:val="00CB7726"/>
    <w:rsid w:val="00CC1A90"/>
    <w:rsid w:val="00CC2C08"/>
    <w:rsid w:val="00CC301F"/>
    <w:rsid w:val="00CC4684"/>
    <w:rsid w:val="00CC6225"/>
    <w:rsid w:val="00CC6232"/>
    <w:rsid w:val="00CC6C07"/>
    <w:rsid w:val="00CD00C6"/>
    <w:rsid w:val="00CD0B2D"/>
    <w:rsid w:val="00CD27B6"/>
    <w:rsid w:val="00CD40C9"/>
    <w:rsid w:val="00CD4506"/>
    <w:rsid w:val="00CD5734"/>
    <w:rsid w:val="00CD65EA"/>
    <w:rsid w:val="00CE0955"/>
    <w:rsid w:val="00CE1535"/>
    <w:rsid w:val="00CE16FB"/>
    <w:rsid w:val="00CE2087"/>
    <w:rsid w:val="00CE2BD8"/>
    <w:rsid w:val="00CE3391"/>
    <w:rsid w:val="00CE450F"/>
    <w:rsid w:val="00CE4E89"/>
    <w:rsid w:val="00CE55CC"/>
    <w:rsid w:val="00CE562A"/>
    <w:rsid w:val="00CE5E50"/>
    <w:rsid w:val="00CE72F4"/>
    <w:rsid w:val="00CF0087"/>
    <w:rsid w:val="00CF240D"/>
    <w:rsid w:val="00CF4B8D"/>
    <w:rsid w:val="00CF4C00"/>
    <w:rsid w:val="00CF6907"/>
    <w:rsid w:val="00CF78C2"/>
    <w:rsid w:val="00D00DF9"/>
    <w:rsid w:val="00D02166"/>
    <w:rsid w:val="00D028F2"/>
    <w:rsid w:val="00D04391"/>
    <w:rsid w:val="00D04D7D"/>
    <w:rsid w:val="00D04E4F"/>
    <w:rsid w:val="00D05687"/>
    <w:rsid w:val="00D05C5C"/>
    <w:rsid w:val="00D06276"/>
    <w:rsid w:val="00D063F4"/>
    <w:rsid w:val="00D10A80"/>
    <w:rsid w:val="00D1107A"/>
    <w:rsid w:val="00D13EA2"/>
    <w:rsid w:val="00D14805"/>
    <w:rsid w:val="00D14F91"/>
    <w:rsid w:val="00D15F48"/>
    <w:rsid w:val="00D16C6E"/>
    <w:rsid w:val="00D20CF5"/>
    <w:rsid w:val="00D20DFF"/>
    <w:rsid w:val="00D223FC"/>
    <w:rsid w:val="00D229EF"/>
    <w:rsid w:val="00D30760"/>
    <w:rsid w:val="00D345D6"/>
    <w:rsid w:val="00D3485E"/>
    <w:rsid w:val="00D350D3"/>
    <w:rsid w:val="00D365F5"/>
    <w:rsid w:val="00D36DAA"/>
    <w:rsid w:val="00D378EB"/>
    <w:rsid w:val="00D401DF"/>
    <w:rsid w:val="00D40952"/>
    <w:rsid w:val="00D40E39"/>
    <w:rsid w:val="00D42A5D"/>
    <w:rsid w:val="00D43D54"/>
    <w:rsid w:val="00D44CAC"/>
    <w:rsid w:val="00D453CE"/>
    <w:rsid w:val="00D454D4"/>
    <w:rsid w:val="00D462E3"/>
    <w:rsid w:val="00D46A81"/>
    <w:rsid w:val="00D54683"/>
    <w:rsid w:val="00D5468E"/>
    <w:rsid w:val="00D60FDE"/>
    <w:rsid w:val="00D619A4"/>
    <w:rsid w:val="00D62A71"/>
    <w:rsid w:val="00D63441"/>
    <w:rsid w:val="00D648F6"/>
    <w:rsid w:val="00D64F7F"/>
    <w:rsid w:val="00D6589B"/>
    <w:rsid w:val="00D65966"/>
    <w:rsid w:val="00D65AB9"/>
    <w:rsid w:val="00D65D23"/>
    <w:rsid w:val="00D662C2"/>
    <w:rsid w:val="00D672C5"/>
    <w:rsid w:val="00D700B2"/>
    <w:rsid w:val="00D715AE"/>
    <w:rsid w:val="00D71E3B"/>
    <w:rsid w:val="00D7228B"/>
    <w:rsid w:val="00D7516C"/>
    <w:rsid w:val="00D75A46"/>
    <w:rsid w:val="00D80173"/>
    <w:rsid w:val="00D8062B"/>
    <w:rsid w:val="00D82DEB"/>
    <w:rsid w:val="00D834B7"/>
    <w:rsid w:val="00D85585"/>
    <w:rsid w:val="00D8561C"/>
    <w:rsid w:val="00D868CA"/>
    <w:rsid w:val="00D8781B"/>
    <w:rsid w:val="00D90F10"/>
    <w:rsid w:val="00D9152C"/>
    <w:rsid w:val="00D91B4F"/>
    <w:rsid w:val="00D93143"/>
    <w:rsid w:val="00D93337"/>
    <w:rsid w:val="00D93E32"/>
    <w:rsid w:val="00D95C0C"/>
    <w:rsid w:val="00D95DBD"/>
    <w:rsid w:val="00D97EA2"/>
    <w:rsid w:val="00DA0BAF"/>
    <w:rsid w:val="00DA1C22"/>
    <w:rsid w:val="00DA2B42"/>
    <w:rsid w:val="00DA2CB7"/>
    <w:rsid w:val="00DA459F"/>
    <w:rsid w:val="00DA5AB1"/>
    <w:rsid w:val="00DA66EC"/>
    <w:rsid w:val="00DB03C9"/>
    <w:rsid w:val="00DB08DF"/>
    <w:rsid w:val="00DB17F8"/>
    <w:rsid w:val="00DB1B6A"/>
    <w:rsid w:val="00DB2AB4"/>
    <w:rsid w:val="00DB2D08"/>
    <w:rsid w:val="00DB4152"/>
    <w:rsid w:val="00DB4B26"/>
    <w:rsid w:val="00DB52A0"/>
    <w:rsid w:val="00DB6ACE"/>
    <w:rsid w:val="00DC04F7"/>
    <w:rsid w:val="00DC0B2D"/>
    <w:rsid w:val="00DC1939"/>
    <w:rsid w:val="00DC2429"/>
    <w:rsid w:val="00DC259B"/>
    <w:rsid w:val="00DC35B0"/>
    <w:rsid w:val="00DC3C8F"/>
    <w:rsid w:val="00DC4631"/>
    <w:rsid w:val="00DC5468"/>
    <w:rsid w:val="00DC63D0"/>
    <w:rsid w:val="00DD3CC6"/>
    <w:rsid w:val="00DD54C1"/>
    <w:rsid w:val="00DD54D7"/>
    <w:rsid w:val="00DD6850"/>
    <w:rsid w:val="00DE02D9"/>
    <w:rsid w:val="00DE100D"/>
    <w:rsid w:val="00DE167E"/>
    <w:rsid w:val="00DE2178"/>
    <w:rsid w:val="00DE24F1"/>
    <w:rsid w:val="00DE34A7"/>
    <w:rsid w:val="00DE4DF0"/>
    <w:rsid w:val="00DE6634"/>
    <w:rsid w:val="00DE67F1"/>
    <w:rsid w:val="00DE7FFA"/>
    <w:rsid w:val="00DF04BE"/>
    <w:rsid w:val="00DF07ED"/>
    <w:rsid w:val="00DF2391"/>
    <w:rsid w:val="00DF2C0B"/>
    <w:rsid w:val="00DF3694"/>
    <w:rsid w:val="00DF37EF"/>
    <w:rsid w:val="00DF3949"/>
    <w:rsid w:val="00DF45D3"/>
    <w:rsid w:val="00DF5139"/>
    <w:rsid w:val="00DF638C"/>
    <w:rsid w:val="00DF7CDD"/>
    <w:rsid w:val="00DF7D75"/>
    <w:rsid w:val="00E0067A"/>
    <w:rsid w:val="00E023AB"/>
    <w:rsid w:val="00E030B1"/>
    <w:rsid w:val="00E053F7"/>
    <w:rsid w:val="00E05D27"/>
    <w:rsid w:val="00E05E3A"/>
    <w:rsid w:val="00E0695D"/>
    <w:rsid w:val="00E07AAB"/>
    <w:rsid w:val="00E07B97"/>
    <w:rsid w:val="00E10CAD"/>
    <w:rsid w:val="00E1113A"/>
    <w:rsid w:val="00E122C5"/>
    <w:rsid w:val="00E12642"/>
    <w:rsid w:val="00E12DB1"/>
    <w:rsid w:val="00E12F12"/>
    <w:rsid w:val="00E12F62"/>
    <w:rsid w:val="00E12FB5"/>
    <w:rsid w:val="00E13DC5"/>
    <w:rsid w:val="00E14BE2"/>
    <w:rsid w:val="00E153DB"/>
    <w:rsid w:val="00E15A23"/>
    <w:rsid w:val="00E16FE2"/>
    <w:rsid w:val="00E210B3"/>
    <w:rsid w:val="00E21DDE"/>
    <w:rsid w:val="00E22A00"/>
    <w:rsid w:val="00E22F1E"/>
    <w:rsid w:val="00E2584A"/>
    <w:rsid w:val="00E261A5"/>
    <w:rsid w:val="00E261EC"/>
    <w:rsid w:val="00E27724"/>
    <w:rsid w:val="00E27A2E"/>
    <w:rsid w:val="00E306EB"/>
    <w:rsid w:val="00E314B9"/>
    <w:rsid w:val="00E3152C"/>
    <w:rsid w:val="00E31C43"/>
    <w:rsid w:val="00E32540"/>
    <w:rsid w:val="00E3301D"/>
    <w:rsid w:val="00E34045"/>
    <w:rsid w:val="00E347D4"/>
    <w:rsid w:val="00E34877"/>
    <w:rsid w:val="00E34BF0"/>
    <w:rsid w:val="00E34FC6"/>
    <w:rsid w:val="00E3581A"/>
    <w:rsid w:val="00E35955"/>
    <w:rsid w:val="00E35D3B"/>
    <w:rsid w:val="00E368AF"/>
    <w:rsid w:val="00E37160"/>
    <w:rsid w:val="00E40219"/>
    <w:rsid w:val="00E4067D"/>
    <w:rsid w:val="00E408CC"/>
    <w:rsid w:val="00E42348"/>
    <w:rsid w:val="00E42C59"/>
    <w:rsid w:val="00E42E79"/>
    <w:rsid w:val="00E43094"/>
    <w:rsid w:val="00E437DD"/>
    <w:rsid w:val="00E440B3"/>
    <w:rsid w:val="00E44C7E"/>
    <w:rsid w:val="00E44D86"/>
    <w:rsid w:val="00E47EE1"/>
    <w:rsid w:val="00E50B71"/>
    <w:rsid w:val="00E50BCC"/>
    <w:rsid w:val="00E53617"/>
    <w:rsid w:val="00E53B3D"/>
    <w:rsid w:val="00E53E3E"/>
    <w:rsid w:val="00E541FE"/>
    <w:rsid w:val="00E55ECA"/>
    <w:rsid w:val="00E56893"/>
    <w:rsid w:val="00E612F4"/>
    <w:rsid w:val="00E61604"/>
    <w:rsid w:val="00E629D4"/>
    <w:rsid w:val="00E63120"/>
    <w:rsid w:val="00E649D9"/>
    <w:rsid w:val="00E64CB4"/>
    <w:rsid w:val="00E65003"/>
    <w:rsid w:val="00E65259"/>
    <w:rsid w:val="00E6556C"/>
    <w:rsid w:val="00E65B09"/>
    <w:rsid w:val="00E65F12"/>
    <w:rsid w:val="00E66320"/>
    <w:rsid w:val="00E67138"/>
    <w:rsid w:val="00E716F2"/>
    <w:rsid w:val="00E71AED"/>
    <w:rsid w:val="00E72022"/>
    <w:rsid w:val="00E72C99"/>
    <w:rsid w:val="00E73055"/>
    <w:rsid w:val="00E76624"/>
    <w:rsid w:val="00E7680B"/>
    <w:rsid w:val="00E77E7A"/>
    <w:rsid w:val="00E80B1A"/>
    <w:rsid w:val="00E80B46"/>
    <w:rsid w:val="00E814F5"/>
    <w:rsid w:val="00E817C8"/>
    <w:rsid w:val="00E8265D"/>
    <w:rsid w:val="00E82DCF"/>
    <w:rsid w:val="00E83457"/>
    <w:rsid w:val="00E8466B"/>
    <w:rsid w:val="00E849DF"/>
    <w:rsid w:val="00E855EC"/>
    <w:rsid w:val="00E859B9"/>
    <w:rsid w:val="00E8644E"/>
    <w:rsid w:val="00E8693F"/>
    <w:rsid w:val="00E86F7A"/>
    <w:rsid w:val="00E87193"/>
    <w:rsid w:val="00E87B5F"/>
    <w:rsid w:val="00E90077"/>
    <w:rsid w:val="00E90F0A"/>
    <w:rsid w:val="00E91375"/>
    <w:rsid w:val="00E91416"/>
    <w:rsid w:val="00E91AA7"/>
    <w:rsid w:val="00E91E33"/>
    <w:rsid w:val="00E921B5"/>
    <w:rsid w:val="00E9266A"/>
    <w:rsid w:val="00E92D56"/>
    <w:rsid w:val="00E93ACA"/>
    <w:rsid w:val="00E94E76"/>
    <w:rsid w:val="00E94FE3"/>
    <w:rsid w:val="00E963F5"/>
    <w:rsid w:val="00E97FD4"/>
    <w:rsid w:val="00EA1D5B"/>
    <w:rsid w:val="00EA1ED0"/>
    <w:rsid w:val="00EA27FE"/>
    <w:rsid w:val="00EA3726"/>
    <w:rsid w:val="00EA39E1"/>
    <w:rsid w:val="00EA6D61"/>
    <w:rsid w:val="00EA7AE8"/>
    <w:rsid w:val="00EA7F55"/>
    <w:rsid w:val="00EB1B3E"/>
    <w:rsid w:val="00EB29AF"/>
    <w:rsid w:val="00EB444F"/>
    <w:rsid w:val="00EB5755"/>
    <w:rsid w:val="00EB584E"/>
    <w:rsid w:val="00EB65A4"/>
    <w:rsid w:val="00EB66D7"/>
    <w:rsid w:val="00EB71D3"/>
    <w:rsid w:val="00EB7687"/>
    <w:rsid w:val="00EC1F68"/>
    <w:rsid w:val="00EC23F1"/>
    <w:rsid w:val="00EC2B4D"/>
    <w:rsid w:val="00EC2BAC"/>
    <w:rsid w:val="00EC2CE4"/>
    <w:rsid w:val="00EC3927"/>
    <w:rsid w:val="00EC3A4F"/>
    <w:rsid w:val="00EC5DA4"/>
    <w:rsid w:val="00EC78DD"/>
    <w:rsid w:val="00ED1597"/>
    <w:rsid w:val="00ED17E8"/>
    <w:rsid w:val="00ED39BA"/>
    <w:rsid w:val="00ED3DB8"/>
    <w:rsid w:val="00ED42B1"/>
    <w:rsid w:val="00ED4CE8"/>
    <w:rsid w:val="00ED552A"/>
    <w:rsid w:val="00ED55AA"/>
    <w:rsid w:val="00ED6641"/>
    <w:rsid w:val="00EE022D"/>
    <w:rsid w:val="00EE1CDB"/>
    <w:rsid w:val="00EE1E3F"/>
    <w:rsid w:val="00EE25BC"/>
    <w:rsid w:val="00EE2D51"/>
    <w:rsid w:val="00EE3B8D"/>
    <w:rsid w:val="00EE41D0"/>
    <w:rsid w:val="00EE512D"/>
    <w:rsid w:val="00EE6BE5"/>
    <w:rsid w:val="00EE6EA4"/>
    <w:rsid w:val="00EE7207"/>
    <w:rsid w:val="00EE7C44"/>
    <w:rsid w:val="00EF00BF"/>
    <w:rsid w:val="00EF0CEC"/>
    <w:rsid w:val="00EF111F"/>
    <w:rsid w:val="00EF177B"/>
    <w:rsid w:val="00EF1EB3"/>
    <w:rsid w:val="00EF22B2"/>
    <w:rsid w:val="00EF3460"/>
    <w:rsid w:val="00EF3C01"/>
    <w:rsid w:val="00EF573F"/>
    <w:rsid w:val="00EF5F8A"/>
    <w:rsid w:val="00EF743A"/>
    <w:rsid w:val="00F0012D"/>
    <w:rsid w:val="00F00911"/>
    <w:rsid w:val="00F00B6B"/>
    <w:rsid w:val="00F0208C"/>
    <w:rsid w:val="00F03184"/>
    <w:rsid w:val="00F033FB"/>
    <w:rsid w:val="00F03B65"/>
    <w:rsid w:val="00F05813"/>
    <w:rsid w:val="00F05DE1"/>
    <w:rsid w:val="00F06628"/>
    <w:rsid w:val="00F10E18"/>
    <w:rsid w:val="00F125AA"/>
    <w:rsid w:val="00F15245"/>
    <w:rsid w:val="00F16991"/>
    <w:rsid w:val="00F16B57"/>
    <w:rsid w:val="00F1716D"/>
    <w:rsid w:val="00F176F0"/>
    <w:rsid w:val="00F21E5F"/>
    <w:rsid w:val="00F259FE"/>
    <w:rsid w:val="00F268AD"/>
    <w:rsid w:val="00F27481"/>
    <w:rsid w:val="00F274CD"/>
    <w:rsid w:val="00F27599"/>
    <w:rsid w:val="00F276AC"/>
    <w:rsid w:val="00F31CA9"/>
    <w:rsid w:val="00F31F06"/>
    <w:rsid w:val="00F32699"/>
    <w:rsid w:val="00F32ABB"/>
    <w:rsid w:val="00F32F2C"/>
    <w:rsid w:val="00F33C1F"/>
    <w:rsid w:val="00F33EAC"/>
    <w:rsid w:val="00F3527A"/>
    <w:rsid w:val="00F35DD9"/>
    <w:rsid w:val="00F35E94"/>
    <w:rsid w:val="00F36343"/>
    <w:rsid w:val="00F36CDF"/>
    <w:rsid w:val="00F376A2"/>
    <w:rsid w:val="00F37EA4"/>
    <w:rsid w:val="00F40823"/>
    <w:rsid w:val="00F41EC6"/>
    <w:rsid w:val="00F43050"/>
    <w:rsid w:val="00F43406"/>
    <w:rsid w:val="00F4651F"/>
    <w:rsid w:val="00F5073F"/>
    <w:rsid w:val="00F52E9F"/>
    <w:rsid w:val="00F53017"/>
    <w:rsid w:val="00F53090"/>
    <w:rsid w:val="00F53A98"/>
    <w:rsid w:val="00F5402F"/>
    <w:rsid w:val="00F54763"/>
    <w:rsid w:val="00F5541E"/>
    <w:rsid w:val="00F5553C"/>
    <w:rsid w:val="00F570AF"/>
    <w:rsid w:val="00F6317C"/>
    <w:rsid w:val="00F64539"/>
    <w:rsid w:val="00F64649"/>
    <w:rsid w:val="00F6489C"/>
    <w:rsid w:val="00F648FC"/>
    <w:rsid w:val="00F655D5"/>
    <w:rsid w:val="00F662AA"/>
    <w:rsid w:val="00F672DB"/>
    <w:rsid w:val="00F67C52"/>
    <w:rsid w:val="00F70405"/>
    <w:rsid w:val="00F71906"/>
    <w:rsid w:val="00F71D7F"/>
    <w:rsid w:val="00F72A27"/>
    <w:rsid w:val="00F72AB2"/>
    <w:rsid w:val="00F72B8D"/>
    <w:rsid w:val="00F76521"/>
    <w:rsid w:val="00F77CC3"/>
    <w:rsid w:val="00F80094"/>
    <w:rsid w:val="00F81862"/>
    <w:rsid w:val="00F829AF"/>
    <w:rsid w:val="00F839DA"/>
    <w:rsid w:val="00F8464E"/>
    <w:rsid w:val="00F8599A"/>
    <w:rsid w:val="00F86871"/>
    <w:rsid w:val="00F86DE8"/>
    <w:rsid w:val="00F909E0"/>
    <w:rsid w:val="00F92069"/>
    <w:rsid w:val="00F93708"/>
    <w:rsid w:val="00F93B7A"/>
    <w:rsid w:val="00F94277"/>
    <w:rsid w:val="00F96D5E"/>
    <w:rsid w:val="00F971EF"/>
    <w:rsid w:val="00FA2BA1"/>
    <w:rsid w:val="00FA3112"/>
    <w:rsid w:val="00FA33A2"/>
    <w:rsid w:val="00FA365F"/>
    <w:rsid w:val="00FA500A"/>
    <w:rsid w:val="00FA50D6"/>
    <w:rsid w:val="00FA50E6"/>
    <w:rsid w:val="00FA5451"/>
    <w:rsid w:val="00FA64F4"/>
    <w:rsid w:val="00FA7C48"/>
    <w:rsid w:val="00FB06F4"/>
    <w:rsid w:val="00FB17C1"/>
    <w:rsid w:val="00FB2534"/>
    <w:rsid w:val="00FB2AE6"/>
    <w:rsid w:val="00FB3F13"/>
    <w:rsid w:val="00FB68D9"/>
    <w:rsid w:val="00FB7CAC"/>
    <w:rsid w:val="00FC1223"/>
    <w:rsid w:val="00FC1BDE"/>
    <w:rsid w:val="00FC2DC4"/>
    <w:rsid w:val="00FC4699"/>
    <w:rsid w:val="00FC4B33"/>
    <w:rsid w:val="00FC5902"/>
    <w:rsid w:val="00FC6D3D"/>
    <w:rsid w:val="00FC7D7B"/>
    <w:rsid w:val="00FC7E64"/>
    <w:rsid w:val="00FD052C"/>
    <w:rsid w:val="00FD1252"/>
    <w:rsid w:val="00FD1911"/>
    <w:rsid w:val="00FD1F25"/>
    <w:rsid w:val="00FD2FB5"/>
    <w:rsid w:val="00FD33A3"/>
    <w:rsid w:val="00FD424E"/>
    <w:rsid w:val="00FD62F9"/>
    <w:rsid w:val="00FD721C"/>
    <w:rsid w:val="00FE040E"/>
    <w:rsid w:val="00FE088B"/>
    <w:rsid w:val="00FE0D27"/>
    <w:rsid w:val="00FE159D"/>
    <w:rsid w:val="00FE1808"/>
    <w:rsid w:val="00FE23EF"/>
    <w:rsid w:val="00FE2984"/>
    <w:rsid w:val="00FE2C95"/>
    <w:rsid w:val="00FE2DBF"/>
    <w:rsid w:val="00FE3B20"/>
    <w:rsid w:val="00FE3C9B"/>
    <w:rsid w:val="00FE3FBE"/>
    <w:rsid w:val="00FE54AD"/>
    <w:rsid w:val="00FE6ADD"/>
    <w:rsid w:val="00FE7EE8"/>
    <w:rsid w:val="00FF172E"/>
    <w:rsid w:val="00FF2F40"/>
    <w:rsid w:val="00FF4DC7"/>
    <w:rsid w:val="00FF4EDA"/>
    <w:rsid w:val="00FF64C4"/>
    <w:rsid w:val="00FF675B"/>
    <w:rsid w:val="00FF6E93"/>
    <w:rsid w:val="00FF7CDE"/>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3D53E"/>
  <w15:docId w15:val="{C7E4110E-7862-4435-88B8-711C1836A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B20EF"/>
    <w:rPr>
      <w:rFonts w:ascii="Times New Roman" w:hAnsi="Times New Roman"/>
      <w:sz w:val="24"/>
    </w:rPr>
  </w:style>
  <w:style w:type="paragraph" w:styleId="Pealkiri1">
    <w:name w:val="heading 1"/>
    <w:basedOn w:val="Normaallaad"/>
    <w:next w:val="Normaallaad"/>
    <w:link w:val="Pealkiri1Mrk"/>
    <w:uiPriority w:val="9"/>
    <w:qFormat/>
    <w:rsid w:val="008B20EF"/>
    <w:pPr>
      <w:keepNext/>
      <w:keepLines/>
      <w:spacing w:before="120" w:after="0"/>
      <w:jc w:val="center"/>
      <w:outlineLvl w:val="0"/>
    </w:pPr>
    <w:rPr>
      <w:rFonts w:eastAsiaTheme="majorEastAsia" w:cstheme="majorBidi"/>
      <w:b/>
      <w:sz w:val="28"/>
      <w:szCs w:val="32"/>
    </w:rPr>
  </w:style>
  <w:style w:type="paragraph" w:styleId="Pealkiri2">
    <w:name w:val="heading 2"/>
    <w:basedOn w:val="Normaallaad"/>
    <w:next w:val="Normaallaad"/>
    <w:link w:val="Pealkiri2Mrk"/>
    <w:uiPriority w:val="9"/>
    <w:unhideWhenUsed/>
    <w:qFormat/>
    <w:rsid w:val="008B20EF"/>
    <w:pPr>
      <w:keepNext/>
      <w:keepLines/>
      <w:spacing w:before="40" w:after="0"/>
      <w:outlineLvl w:val="1"/>
    </w:pPr>
    <w:rPr>
      <w:rFonts w:eastAsiaTheme="majorEastAsia" w:cstheme="majorBidi"/>
      <w:b/>
      <w:szCs w:val="26"/>
    </w:rPr>
  </w:style>
  <w:style w:type="paragraph" w:styleId="Pealkiri3">
    <w:name w:val="heading 3"/>
    <w:basedOn w:val="Normaallaad"/>
    <w:next w:val="Normaallaad"/>
    <w:link w:val="Pealkiri3Mrk"/>
    <w:uiPriority w:val="9"/>
    <w:unhideWhenUsed/>
    <w:qFormat/>
    <w:rsid w:val="008B20EF"/>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8B20EF"/>
    <w:rPr>
      <w:rFonts w:ascii="Times New Roman" w:eastAsiaTheme="majorEastAsia" w:hAnsi="Times New Roman" w:cstheme="majorBidi"/>
      <w:b/>
      <w:sz w:val="28"/>
      <w:szCs w:val="32"/>
    </w:rPr>
  </w:style>
  <w:style w:type="character" w:customStyle="1" w:styleId="Pealkiri2Mrk">
    <w:name w:val="Pealkiri 2 Märk"/>
    <w:basedOn w:val="Liguvaikefont"/>
    <w:link w:val="Pealkiri2"/>
    <w:uiPriority w:val="9"/>
    <w:rsid w:val="008B20EF"/>
    <w:rPr>
      <w:rFonts w:ascii="Times New Roman" w:eastAsiaTheme="majorEastAsia" w:hAnsi="Times New Roman" w:cstheme="majorBidi"/>
      <w:b/>
      <w:sz w:val="24"/>
      <w:szCs w:val="26"/>
    </w:rPr>
  </w:style>
  <w:style w:type="character" w:customStyle="1" w:styleId="Pealkiri3Mrk">
    <w:name w:val="Pealkiri 3 Märk"/>
    <w:basedOn w:val="Liguvaikefont"/>
    <w:link w:val="Pealkiri3"/>
    <w:uiPriority w:val="9"/>
    <w:rsid w:val="008B20EF"/>
    <w:rPr>
      <w:rFonts w:asciiTheme="majorHAnsi" w:eastAsiaTheme="majorEastAsia" w:hAnsiTheme="majorHAnsi" w:cstheme="majorBidi"/>
      <w:color w:val="1F3763" w:themeColor="accent1" w:themeShade="7F"/>
      <w:sz w:val="24"/>
      <w:szCs w:val="24"/>
    </w:rPr>
  </w:style>
  <w:style w:type="paragraph" w:styleId="Normaallaadveeb">
    <w:name w:val="Normal (Web)"/>
    <w:basedOn w:val="Normaallaad"/>
    <w:link w:val="NormaallaadveebMrk"/>
    <w:uiPriority w:val="99"/>
    <w:unhideWhenUsed/>
    <w:rsid w:val="008B20EF"/>
    <w:pPr>
      <w:spacing w:before="100" w:beforeAutospacing="1" w:after="100" w:afterAutospacing="1" w:line="240" w:lineRule="auto"/>
    </w:pPr>
    <w:rPr>
      <w:rFonts w:eastAsia="Times New Roman" w:cs="Times New Roman"/>
      <w:szCs w:val="24"/>
      <w:lang w:eastAsia="et-EE"/>
    </w:rPr>
  </w:style>
  <w:style w:type="character" w:styleId="Tugev">
    <w:name w:val="Strong"/>
    <w:basedOn w:val="Liguvaikefont"/>
    <w:uiPriority w:val="22"/>
    <w:qFormat/>
    <w:rsid w:val="008B20EF"/>
    <w:rPr>
      <w:b/>
      <w:bCs/>
    </w:rPr>
  </w:style>
  <w:style w:type="character" w:customStyle="1" w:styleId="mm">
    <w:name w:val="mm"/>
    <w:basedOn w:val="Liguvaikefont"/>
    <w:rsid w:val="008B20EF"/>
  </w:style>
  <w:style w:type="paragraph" w:styleId="Loendilik">
    <w:name w:val="List Paragraph"/>
    <w:aliases w:val="Puce,Recommendation,List Paragraph1,List Paragraph11,L,Listaszerű bekezdés1,List Paragraph à moi,Kolorowa lista — akcent 11,Numerowanie,Dot pt,F5 List Paragraph,Issue Action POC,3,POCG Table Text,List Paragraph Char Char Char,No Spacing1"/>
    <w:basedOn w:val="Normaallaad"/>
    <w:link w:val="LoendilikMrk"/>
    <w:uiPriority w:val="34"/>
    <w:qFormat/>
    <w:rsid w:val="008B20EF"/>
    <w:pPr>
      <w:ind w:left="720"/>
      <w:contextualSpacing/>
    </w:pPr>
  </w:style>
  <w:style w:type="character" w:styleId="Kommentaariviide">
    <w:name w:val="annotation reference"/>
    <w:aliases w:val="Heading 4 Char1"/>
    <w:basedOn w:val="Liguvaikefont"/>
    <w:uiPriority w:val="99"/>
    <w:unhideWhenUsed/>
    <w:rsid w:val="008B20EF"/>
    <w:rPr>
      <w:sz w:val="16"/>
      <w:szCs w:val="16"/>
    </w:rPr>
  </w:style>
  <w:style w:type="paragraph" w:styleId="Kommentaaritekst">
    <w:name w:val="annotation text"/>
    <w:basedOn w:val="Normaallaad"/>
    <w:link w:val="KommentaaritekstMrk"/>
    <w:uiPriority w:val="99"/>
    <w:unhideWhenUsed/>
    <w:rsid w:val="008B20EF"/>
    <w:pPr>
      <w:spacing w:line="240" w:lineRule="auto"/>
    </w:pPr>
    <w:rPr>
      <w:sz w:val="20"/>
      <w:szCs w:val="20"/>
    </w:rPr>
  </w:style>
  <w:style w:type="character" w:customStyle="1" w:styleId="KommentaaritekstMrk">
    <w:name w:val="Kommentaari tekst Märk"/>
    <w:basedOn w:val="Liguvaikefont"/>
    <w:link w:val="Kommentaaritekst"/>
    <w:uiPriority w:val="99"/>
    <w:rsid w:val="008B20EF"/>
    <w:rPr>
      <w:rFonts w:ascii="Times New Roman" w:hAnsi="Times New Roman"/>
      <w:sz w:val="20"/>
      <w:szCs w:val="20"/>
    </w:rPr>
  </w:style>
  <w:style w:type="character" w:customStyle="1" w:styleId="LoendilikMrk">
    <w:name w:val="Loendi lõik Märk"/>
    <w:aliases w:val="Puce Märk,Recommendation Märk,List Paragraph1 Märk,List Paragraph11 Märk,L Märk,Listaszerű bekezdés1 Märk,List Paragraph à moi Märk,Kolorowa lista — akcent 11 Märk,Numerowanie Märk,Dot pt Märk,F5 List Paragraph Märk,3 Märk"/>
    <w:basedOn w:val="Liguvaikefont"/>
    <w:link w:val="Loendilik"/>
    <w:uiPriority w:val="34"/>
    <w:qFormat/>
    <w:locked/>
    <w:rsid w:val="008B20EF"/>
    <w:rPr>
      <w:rFonts w:ascii="Times New Roman" w:hAnsi="Times New Roman"/>
      <w:sz w:val="24"/>
    </w:rPr>
  </w:style>
  <w:style w:type="character" w:customStyle="1" w:styleId="NormaallaadveebMrk">
    <w:name w:val="Normaallaad (veeb) Märk"/>
    <w:basedOn w:val="Liguvaikefont"/>
    <w:link w:val="Normaallaadveeb"/>
    <w:uiPriority w:val="99"/>
    <w:locked/>
    <w:rsid w:val="008B20EF"/>
    <w:rPr>
      <w:rFonts w:ascii="Times New Roman" w:eastAsia="Times New Roman" w:hAnsi="Times New Roman" w:cs="Times New Roman"/>
      <w:sz w:val="24"/>
      <w:szCs w:val="24"/>
      <w:lang w:eastAsia="et-EE"/>
    </w:rPr>
  </w:style>
  <w:style w:type="paragraph" w:styleId="Pis">
    <w:name w:val="header"/>
    <w:basedOn w:val="Normaallaad"/>
    <w:link w:val="PisMrk"/>
    <w:uiPriority w:val="99"/>
    <w:unhideWhenUsed/>
    <w:rsid w:val="008B20EF"/>
    <w:pPr>
      <w:tabs>
        <w:tab w:val="center" w:pos="4536"/>
        <w:tab w:val="right" w:pos="9072"/>
      </w:tabs>
      <w:spacing w:after="0" w:line="240" w:lineRule="auto"/>
    </w:pPr>
  </w:style>
  <w:style w:type="character" w:customStyle="1" w:styleId="PisMrk">
    <w:name w:val="Päis Märk"/>
    <w:basedOn w:val="Liguvaikefont"/>
    <w:link w:val="Pis"/>
    <w:uiPriority w:val="99"/>
    <w:rsid w:val="008B20EF"/>
    <w:rPr>
      <w:rFonts w:ascii="Times New Roman" w:hAnsi="Times New Roman"/>
      <w:sz w:val="24"/>
    </w:rPr>
  </w:style>
  <w:style w:type="paragraph" w:styleId="Jalus">
    <w:name w:val="footer"/>
    <w:basedOn w:val="Normaallaad"/>
    <w:link w:val="JalusMrk"/>
    <w:uiPriority w:val="99"/>
    <w:unhideWhenUsed/>
    <w:rsid w:val="008B20EF"/>
    <w:pPr>
      <w:tabs>
        <w:tab w:val="center" w:pos="4536"/>
        <w:tab w:val="right" w:pos="9072"/>
      </w:tabs>
      <w:spacing w:after="0" w:line="240" w:lineRule="auto"/>
    </w:pPr>
  </w:style>
  <w:style w:type="character" w:customStyle="1" w:styleId="JalusMrk">
    <w:name w:val="Jalus Märk"/>
    <w:basedOn w:val="Liguvaikefont"/>
    <w:link w:val="Jalus"/>
    <w:uiPriority w:val="99"/>
    <w:rsid w:val="008B20EF"/>
    <w:rPr>
      <w:rFonts w:ascii="Times New Roman" w:hAnsi="Times New Roman"/>
      <w:sz w:val="24"/>
    </w:rPr>
  </w:style>
  <w:style w:type="paragraph" w:styleId="Kommentaariteema">
    <w:name w:val="annotation subject"/>
    <w:basedOn w:val="Kommentaaritekst"/>
    <w:next w:val="Kommentaaritekst"/>
    <w:link w:val="KommentaariteemaMrk"/>
    <w:uiPriority w:val="99"/>
    <w:semiHidden/>
    <w:unhideWhenUsed/>
    <w:rsid w:val="00843511"/>
    <w:rPr>
      <w:b/>
      <w:bCs/>
    </w:rPr>
  </w:style>
  <w:style w:type="character" w:customStyle="1" w:styleId="KommentaariteemaMrk">
    <w:name w:val="Kommentaari teema Märk"/>
    <w:basedOn w:val="KommentaaritekstMrk"/>
    <w:link w:val="Kommentaariteema"/>
    <w:uiPriority w:val="99"/>
    <w:semiHidden/>
    <w:rsid w:val="00843511"/>
    <w:rPr>
      <w:rFonts w:ascii="Times New Roman" w:hAnsi="Times New Roman"/>
      <w:b/>
      <w:bCs/>
      <w:sz w:val="20"/>
      <w:szCs w:val="20"/>
    </w:rPr>
  </w:style>
  <w:style w:type="paragraph" w:styleId="Kehatekst2">
    <w:name w:val="Body Text 2"/>
    <w:basedOn w:val="Normaallaad"/>
    <w:link w:val="Kehatekst2Mrk"/>
    <w:uiPriority w:val="99"/>
    <w:unhideWhenUsed/>
    <w:rsid w:val="00843511"/>
    <w:pPr>
      <w:shd w:val="clear" w:color="auto" w:fill="FFFFFF"/>
      <w:spacing w:before="120" w:after="0" w:line="312" w:lineRule="atLeast"/>
      <w:jc w:val="both"/>
    </w:pPr>
    <w:rPr>
      <w:rFonts w:eastAsia="Times New Roman" w:cs="Times New Roman"/>
      <w:color w:val="FF0000"/>
      <w:sz w:val="27"/>
      <w:szCs w:val="27"/>
      <w:lang w:val="en-GB" w:eastAsia="en-GB"/>
    </w:rPr>
  </w:style>
  <w:style w:type="character" w:customStyle="1" w:styleId="Kehatekst2Mrk">
    <w:name w:val="Kehatekst 2 Märk"/>
    <w:basedOn w:val="Liguvaikefont"/>
    <w:link w:val="Kehatekst2"/>
    <w:uiPriority w:val="99"/>
    <w:rsid w:val="00843511"/>
    <w:rPr>
      <w:rFonts w:ascii="Times New Roman" w:eastAsia="Times New Roman" w:hAnsi="Times New Roman" w:cs="Times New Roman"/>
      <w:color w:val="FF0000"/>
      <w:sz w:val="27"/>
      <w:szCs w:val="27"/>
      <w:shd w:val="clear" w:color="auto" w:fill="FFFFFF"/>
      <w:lang w:val="en-GB" w:eastAsia="en-GB"/>
    </w:rPr>
  </w:style>
  <w:style w:type="paragraph" w:styleId="Kehatekst">
    <w:name w:val="Body Text"/>
    <w:basedOn w:val="Normaallaad"/>
    <w:link w:val="KehatekstMrk"/>
    <w:uiPriority w:val="99"/>
    <w:semiHidden/>
    <w:unhideWhenUsed/>
    <w:rsid w:val="005C07DB"/>
    <w:pPr>
      <w:spacing w:after="120"/>
    </w:pPr>
  </w:style>
  <w:style w:type="character" w:customStyle="1" w:styleId="KehatekstMrk">
    <w:name w:val="Kehatekst Märk"/>
    <w:basedOn w:val="Liguvaikefont"/>
    <w:link w:val="Kehatekst"/>
    <w:uiPriority w:val="99"/>
    <w:semiHidden/>
    <w:rsid w:val="005C07DB"/>
    <w:rPr>
      <w:rFonts w:ascii="Times New Roman" w:hAnsi="Times New Roman"/>
      <w:sz w:val="24"/>
    </w:rPr>
  </w:style>
  <w:style w:type="paragraph" w:customStyle="1" w:styleId="kehatekst0">
    <w:name w:val="kehatekst"/>
    <w:basedOn w:val="Normaallaad"/>
    <w:rsid w:val="005C07DB"/>
    <w:pPr>
      <w:spacing w:after="90" w:line="240" w:lineRule="auto"/>
    </w:pPr>
    <w:rPr>
      <w:rFonts w:eastAsia="Times New Roman" w:cs="Times New Roman"/>
      <w:spacing w:val="-5"/>
      <w:szCs w:val="24"/>
    </w:rPr>
  </w:style>
  <w:style w:type="paragraph" w:styleId="Redaktsioon">
    <w:name w:val="Revision"/>
    <w:hidden/>
    <w:uiPriority w:val="99"/>
    <w:semiHidden/>
    <w:rsid w:val="00282949"/>
    <w:pPr>
      <w:spacing w:after="0" w:line="240" w:lineRule="auto"/>
    </w:pPr>
    <w:rPr>
      <w:rFonts w:ascii="Times New Roman" w:hAnsi="Times New Roman"/>
      <w:sz w:val="24"/>
    </w:rPr>
  </w:style>
  <w:style w:type="character" w:customStyle="1" w:styleId="tyhik">
    <w:name w:val="tyhik"/>
    <w:basedOn w:val="Liguvaikefont"/>
    <w:rsid w:val="00821BAE"/>
  </w:style>
  <w:style w:type="paragraph" w:customStyle="1" w:styleId="Point1letter">
    <w:name w:val="Point 1 (letter)"/>
    <w:basedOn w:val="Normaallaad"/>
    <w:qFormat/>
    <w:rsid w:val="00003E71"/>
    <w:pPr>
      <w:spacing w:before="120" w:after="120" w:line="360" w:lineRule="auto"/>
      <w:ind w:left="1418" w:hanging="567"/>
      <w:jc w:val="both"/>
    </w:pPr>
    <w:rPr>
      <w:rFonts w:cs="Times New Roman"/>
    </w:rPr>
  </w:style>
  <w:style w:type="character" w:styleId="Hperlink">
    <w:name w:val="Hyperlink"/>
    <w:basedOn w:val="Liguvaikefont"/>
    <w:uiPriority w:val="99"/>
    <w:unhideWhenUsed/>
    <w:rsid w:val="000F722B"/>
    <w:rPr>
      <w:color w:val="0563C1" w:themeColor="hyperlink"/>
      <w:u w:val="single"/>
    </w:rPr>
  </w:style>
  <w:style w:type="character" w:styleId="Lahendamatamainimine">
    <w:name w:val="Unresolved Mention"/>
    <w:basedOn w:val="Liguvaikefont"/>
    <w:uiPriority w:val="99"/>
    <w:semiHidden/>
    <w:unhideWhenUsed/>
    <w:rsid w:val="000F722B"/>
    <w:rPr>
      <w:color w:val="605E5C"/>
      <w:shd w:val="clear" w:color="auto" w:fill="E1DFDD"/>
    </w:rPr>
  </w:style>
  <w:style w:type="character" w:styleId="Klastatudhperlink">
    <w:name w:val="FollowedHyperlink"/>
    <w:basedOn w:val="Liguvaikefont"/>
    <w:uiPriority w:val="99"/>
    <w:semiHidden/>
    <w:unhideWhenUsed/>
    <w:rsid w:val="00FC6D3D"/>
    <w:rPr>
      <w:color w:val="954F72" w:themeColor="followedHyperlink"/>
      <w:u w:val="single"/>
    </w:rPr>
  </w:style>
  <w:style w:type="paragraph" w:customStyle="1" w:styleId="NumPar1">
    <w:name w:val="NumPar 1"/>
    <w:basedOn w:val="Normaallaad"/>
    <w:qFormat/>
    <w:rsid w:val="003F1531"/>
    <w:pPr>
      <w:spacing w:before="120" w:after="120" w:line="360" w:lineRule="auto"/>
      <w:ind w:left="851" w:hanging="851"/>
      <w:jc w:val="both"/>
    </w:pPr>
    <w:rPr>
      <w:rFonts w:cs="Times New Roman"/>
    </w:rPr>
  </w:style>
  <w:style w:type="character" w:customStyle="1" w:styleId="Italic">
    <w:name w:val="Italic"/>
    <w:uiPriority w:val="1"/>
    <w:qFormat/>
    <w:rsid w:val="00C91F8B"/>
    <w:rPr>
      <w:rFonts w:ascii="Times New Roman" w:hAnsi="Times New Roman"/>
      <w:i/>
    </w:rPr>
  </w:style>
  <w:style w:type="paragraph" w:customStyle="1" w:styleId="Default">
    <w:name w:val="Default"/>
    <w:basedOn w:val="Normaallaad"/>
    <w:rsid w:val="00FF172E"/>
    <w:pPr>
      <w:autoSpaceDE w:val="0"/>
      <w:autoSpaceDN w:val="0"/>
      <w:spacing w:after="0" w:line="240" w:lineRule="auto"/>
    </w:pPr>
    <w:rPr>
      <w:rFonts w:ascii="Calibri" w:hAnsi="Calibri" w:cs="Calibri"/>
      <w:color w:val="000000"/>
      <w:szCs w:val="24"/>
    </w:rPr>
  </w:style>
  <w:style w:type="table" w:styleId="Kontuurtabel">
    <w:name w:val="Table Grid"/>
    <w:basedOn w:val="Normaaltabel"/>
    <w:uiPriority w:val="39"/>
    <w:rsid w:val="003D7CAC"/>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basedOn w:val="Normaallaad"/>
    <w:link w:val="AllmrkusetekstMrk"/>
    <w:uiPriority w:val="99"/>
    <w:semiHidden/>
    <w:unhideWhenUsed/>
    <w:rsid w:val="00F36CDF"/>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F36CDF"/>
    <w:rPr>
      <w:rFonts w:ascii="Times New Roman" w:hAnsi="Times New Roman"/>
      <w:sz w:val="20"/>
      <w:szCs w:val="20"/>
    </w:rPr>
  </w:style>
  <w:style w:type="character" w:styleId="Allmrkuseviide">
    <w:name w:val="footnote reference"/>
    <w:basedOn w:val="Liguvaikefont"/>
    <w:uiPriority w:val="99"/>
    <w:semiHidden/>
    <w:unhideWhenUsed/>
    <w:rsid w:val="00F36CDF"/>
    <w:rPr>
      <w:vertAlign w:val="superscript"/>
    </w:rPr>
  </w:style>
  <w:style w:type="character" w:styleId="Rhutus">
    <w:name w:val="Emphasis"/>
    <w:basedOn w:val="Liguvaikefont"/>
    <w:uiPriority w:val="20"/>
    <w:qFormat/>
    <w:rsid w:val="0050626C"/>
    <w:rPr>
      <w:i/>
      <w:iCs/>
    </w:rPr>
  </w:style>
  <w:style w:type="paragraph" w:customStyle="1" w:styleId="oj-normal">
    <w:name w:val="oj-normal"/>
    <w:basedOn w:val="Normaallaad"/>
    <w:rsid w:val="00F31CA9"/>
    <w:pPr>
      <w:spacing w:before="100" w:beforeAutospacing="1" w:after="100" w:afterAutospacing="1" w:line="240" w:lineRule="auto"/>
    </w:pPr>
    <w:rPr>
      <w:rFonts w:eastAsia="Times New Roman" w:cs="Times New Roman"/>
      <w:szCs w:val="24"/>
      <w:lang w:eastAsia="et-EE"/>
    </w:rPr>
  </w:style>
  <w:style w:type="character" w:customStyle="1" w:styleId="cf01">
    <w:name w:val="cf01"/>
    <w:basedOn w:val="Liguvaikefont"/>
    <w:rsid w:val="00B45977"/>
    <w:rPr>
      <w:rFonts w:ascii="Segoe UI" w:hAnsi="Segoe UI" w:cs="Segoe UI" w:hint="default"/>
      <w:i/>
      <w:iCs/>
      <w:sz w:val="18"/>
      <w:szCs w:val="18"/>
    </w:rPr>
  </w:style>
  <w:style w:type="paragraph" w:customStyle="1" w:styleId="pf0">
    <w:name w:val="pf0"/>
    <w:basedOn w:val="Normaallaad"/>
    <w:rsid w:val="003206A8"/>
    <w:pPr>
      <w:spacing w:before="100" w:beforeAutospacing="1" w:after="100" w:afterAutospacing="1" w:line="240" w:lineRule="auto"/>
    </w:pPr>
    <w:rPr>
      <w:rFonts w:eastAsia="Times New Roman" w:cs="Times New Roman"/>
      <w:szCs w:val="24"/>
      <w:lang w:eastAsia="et-EE"/>
    </w:rPr>
  </w:style>
  <w:style w:type="paragraph" w:styleId="Jutumullitekst">
    <w:name w:val="Balloon Text"/>
    <w:basedOn w:val="Normaallaad"/>
    <w:link w:val="JutumullitekstMrk"/>
    <w:uiPriority w:val="99"/>
    <w:semiHidden/>
    <w:unhideWhenUsed/>
    <w:rsid w:val="00774258"/>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774258"/>
    <w:rPr>
      <w:rFonts w:ascii="Segoe UI" w:hAnsi="Segoe UI" w:cs="Segoe UI"/>
      <w:sz w:val="18"/>
      <w:szCs w:val="18"/>
    </w:rPr>
  </w:style>
  <w:style w:type="character" w:customStyle="1" w:styleId="cf21">
    <w:name w:val="cf21"/>
    <w:basedOn w:val="Liguvaikefont"/>
    <w:rsid w:val="00BD1690"/>
    <w:rPr>
      <w:rFonts w:ascii="Segoe UI" w:hAnsi="Segoe UI" w:cs="Segoe UI" w:hint="default"/>
      <w:sz w:val="18"/>
      <w:szCs w:val="18"/>
      <w:shd w:val="clear" w:color="auto" w:fill="FFFFFF"/>
    </w:rPr>
  </w:style>
  <w:style w:type="paragraph" w:customStyle="1" w:styleId="title-doc-first">
    <w:name w:val="title-doc-first"/>
    <w:basedOn w:val="Normaallaad"/>
    <w:rsid w:val="00103E3F"/>
    <w:pPr>
      <w:spacing w:before="100" w:beforeAutospacing="1" w:after="100" w:afterAutospacing="1" w:line="240" w:lineRule="auto"/>
    </w:pPr>
    <w:rPr>
      <w:rFonts w:eastAsia="Times New Roman" w:cs="Times New Roman"/>
      <w:szCs w:val="24"/>
      <w:lang w:eastAsia="et-EE"/>
    </w:rPr>
  </w:style>
  <w:style w:type="paragraph" w:customStyle="1" w:styleId="title-doc-last">
    <w:name w:val="title-doc-last"/>
    <w:basedOn w:val="Normaallaad"/>
    <w:rsid w:val="00103E3F"/>
    <w:pPr>
      <w:spacing w:before="100" w:beforeAutospacing="1" w:after="100" w:afterAutospacing="1" w:line="240" w:lineRule="auto"/>
    </w:pPr>
    <w:rPr>
      <w:rFonts w:eastAsia="Times New Roman" w:cs="Times New Roman"/>
      <w:szCs w:val="24"/>
      <w:lang w:eastAsia="et-EE"/>
    </w:rPr>
  </w:style>
  <w:style w:type="character" w:customStyle="1" w:styleId="cf11">
    <w:name w:val="cf11"/>
    <w:basedOn w:val="Liguvaikefont"/>
    <w:rsid w:val="00BB4BC6"/>
    <w:rPr>
      <w:rFonts w:ascii="Segoe UI" w:hAnsi="Segoe UI" w:cs="Segoe UI" w:hint="default"/>
      <w:sz w:val="18"/>
      <w:szCs w:val="18"/>
      <w:u w:val="single"/>
    </w:rPr>
  </w:style>
  <w:style w:type="character" w:customStyle="1" w:styleId="ui-provider">
    <w:name w:val="ui-provider"/>
    <w:basedOn w:val="Liguvaikefont"/>
    <w:rsid w:val="003E5A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207499">
      <w:bodyDiv w:val="1"/>
      <w:marLeft w:val="0"/>
      <w:marRight w:val="0"/>
      <w:marTop w:val="0"/>
      <w:marBottom w:val="0"/>
      <w:divBdr>
        <w:top w:val="none" w:sz="0" w:space="0" w:color="auto"/>
        <w:left w:val="none" w:sz="0" w:space="0" w:color="auto"/>
        <w:bottom w:val="none" w:sz="0" w:space="0" w:color="auto"/>
        <w:right w:val="none" w:sz="0" w:space="0" w:color="auto"/>
      </w:divBdr>
    </w:div>
    <w:div w:id="102774695">
      <w:bodyDiv w:val="1"/>
      <w:marLeft w:val="0"/>
      <w:marRight w:val="0"/>
      <w:marTop w:val="0"/>
      <w:marBottom w:val="0"/>
      <w:divBdr>
        <w:top w:val="none" w:sz="0" w:space="0" w:color="auto"/>
        <w:left w:val="none" w:sz="0" w:space="0" w:color="auto"/>
        <w:bottom w:val="none" w:sz="0" w:space="0" w:color="auto"/>
        <w:right w:val="none" w:sz="0" w:space="0" w:color="auto"/>
      </w:divBdr>
    </w:div>
    <w:div w:id="197544836">
      <w:bodyDiv w:val="1"/>
      <w:marLeft w:val="0"/>
      <w:marRight w:val="0"/>
      <w:marTop w:val="0"/>
      <w:marBottom w:val="0"/>
      <w:divBdr>
        <w:top w:val="none" w:sz="0" w:space="0" w:color="auto"/>
        <w:left w:val="none" w:sz="0" w:space="0" w:color="auto"/>
        <w:bottom w:val="none" w:sz="0" w:space="0" w:color="auto"/>
        <w:right w:val="none" w:sz="0" w:space="0" w:color="auto"/>
      </w:divBdr>
    </w:div>
    <w:div w:id="250816373">
      <w:bodyDiv w:val="1"/>
      <w:marLeft w:val="0"/>
      <w:marRight w:val="0"/>
      <w:marTop w:val="0"/>
      <w:marBottom w:val="0"/>
      <w:divBdr>
        <w:top w:val="none" w:sz="0" w:space="0" w:color="auto"/>
        <w:left w:val="none" w:sz="0" w:space="0" w:color="auto"/>
        <w:bottom w:val="none" w:sz="0" w:space="0" w:color="auto"/>
        <w:right w:val="none" w:sz="0" w:space="0" w:color="auto"/>
      </w:divBdr>
    </w:div>
    <w:div w:id="299460290">
      <w:bodyDiv w:val="1"/>
      <w:marLeft w:val="0"/>
      <w:marRight w:val="0"/>
      <w:marTop w:val="0"/>
      <w:marBottom w:val="0"/>
      <w:divBdr>
        <w:top w:val="none" w:sz="0" w:space="0" w:color="auto"/>
        <w:left w:val="none" w:sz="0" w:space="0" w:color="auto"/>
        <w:bottom w:val="none" w:sz="0" w:space="0" w:color="auto"/>
        <w:right w:val="none" w:sz="0" w:space="0" w:color="auto"/>
      </w:divBdr>
    </w:div>
    <w:div w:id="520778321">
      <w:bodyDiv w:val="1"/>
      <w:marLeft w:val="0"/>
      <w:marRight w:val="0"/>
      <w:marTop w:val="0"/>
      <w:marBottom w:val="0"/>
      <w:divBdr>
        <w:top w:val="none" w:sz="0" w:space="0" w:color="auto"/>
        <w:left w:val="none" w:sz="0" w:space="0" w:color="auto"/>
        <w:bottom w:val="none" w:sz="0" w:space="0" w:color="auto"/>
        <w:right w:val="none" w:sz="0" w:space="0" w:color="auto"/>
      </w:divBdr>
    </w:div>
    <w:div w:id="549154378">
      <w:bodyDiv w:val="1"/>
      <w:marLeft w:val="0"/>
      <w:marRight w:val="0"/>
      <w:marTop w:val="0"/>
      <w:marBottom w:val="0"/>
      <w:divBdr>
        <w:top w:val="none" w:sz="0" w:space="0" w:color="auto"/>
        <w:left w:val="none" w:sz="0" w:space="0" w:color="auto"/>
        <w:bottom w:val="none" w:sz="0" w:space="0" w:color="auto"/>
        <w:right w:val="none" w:sz="0" w:space="0" w:color="auto"/>
      </w:divBdr>
    </w:div>
    <w:div w:id="651905478">
      <w:bodyDiv w:val="1"/>
      <w:marLeft w:val="0"/>
      <w:marRight w:val="0"/>
      <w:marTop w:val="0"/>
      <w:marBottom w:val="0"/>
      <w:divBdr>
        <w:top w:val="none" w:sz="0" w:space="0" w:color="auto"/>
        <w:left w:val="none" w:sz="0" w:space="0" w:color="auto"/>
        <w:bottom w:val="none" w:sz="0" w:space="0" w:color="auto"/>
        <w:right w:val="none" w:sz="0" w:space="0" w:color="auto"/>
      </w:divBdr>
      <w:divsChild>
        <w:div w:id="1852260581">
          <w:marLeft w:val="0"/>
          <w:marRight w:val="0"/>
          <w:marTop w:val="0"/>
          <w:marBottom w:val="0"/>
          <w:divBdr>
            <w:top w:val="none" w:sz="0" w:space="0" w:color="auto"/>
            <w:left w:val="none" w:sz="0" w:space="0" w:color="auto"/>
            <w:bottom w:val="none" w:sz="0" w:space="0" w:color="auto"/>
            <w:right w:val="none" w:sz="0" w:space="0" w:color="auto"/>
          </w:divBdr>
        </w:div>
      </w:divsChild>
    </w:div>
    <w:div w:id="669672211">
      <w:bodyDiv w:val="1"/>
      <w:marLeft w:val="0"/>
      <w:marRight w:val="0"/>
      <w:marTop w:val="0"/>
      <w:marBottom w:val="0"/>
      <w:divBdr>
        <w:top w:val="none" w:sz="0" w:space="0" w:color="auto"/>
        <w:left w:val="none" w:sz="0" w:space="0" w:color="auto"/>
        <w:bottom w:val="none" w:sz="0" w:space="0" w:color="auto"/>
        <w:right w:val="none" w:sz="0" w:space="0" w:color="auto"/>
      </w:divBdr>
    </w:div>
    <w:div w:id="1009529236">
      <w:bodyDiv w:val="1"/>
      <w:marLeft w:val="0"/>
      <w:marRight w:val="0"/>
      <w:marTop w:val="0"/>
      <w:marBottom w:val="0"/>
      <w:divBdr>
        <w:top w:val="none" w:sz="0" w:space="0" w:color="auto"/>
        <w:left w:val="none" w:sz="0" w:space="0" w:color="auto"/>
        <w:bottom w:val="none" w:sz="0" w:space="0" w:color="auto"/>
        <w:right w:val="none" w:sz="0" w:space="0" w:color="auto"/>
      </w:divBdr>
    </w:div>
    <w:div w:id="1121149551">
      <w:bodyDiv w:val="1"/>
      <w:marLeft w:val="0"/>
      <w:marRight w:val="0"/>
      <w:marTop w:val="0"/>
      <w:marBottom w:val="0"/>
      <w:divBdr>
        <w:top w:val="none" w:sz="0" w:space="0" w:color="auto"/>
        <w:left w:val="none" w:sz="0" w:space="0" w:color="auto"/>
        <w:bottom w:val="none" w:sz="0" w:space="0" w:color="auto"/>
        <w:right w:val="none" w:sz="0" w:space="0" w:color="auto"/>
      </w:divBdr>
      <w:divsChild>
        <w:div w:id="896016122">
          <w:marLeft w:val="0"/>
          <w:marRight w:val="0"/>
          <w:marTop w:val="0"/>
          <w:marBottom w:val="0"/>
          <w:divBdr>
            <w:top w:val="none" w:sz="0" w:space="0" w:color="auto"/>
            <w:left w:val="none" w:sz="0" w:space="0" w:color="auto"/>
            <w:bottom w:val="none" w:sz="0" w:space="0" w:color="auto"/>
            <w:right w:val="none" w:sz="0" w:space="0" w:color="auto"/>
          </w:divBdr>
          <w:divsChild>
            <w:div w:id="230317522">
              <w:marLeft w:val="0"/>
              <w:marRight w:val="0"/>
              <w:marTop w:val="0"/>
              <w:marBottom w:val="0"/>
              <w:divBdr>
                <w:top w:val="none" w:sz="0" w:space="0" w:color="auto"/>
                <w:left w:val="none" w:sz="0" w:space="0" w:color="auto"/>
                <w:bottom w:val="none" w:sz="0" w:space="0" w:color="auto"/>
                <w:right w:val="none" w:sz="0" w:space="0" w:color="auto"/>
              </w:divBdr>
            </w:div>
            <w:div w:id="419642437">
              <w:marLeft w:val="0"/>
              <w:marRight w:val="0"/>
              <w:marTop w:val="0"/>
              <w:marBottom w:val="0"/>
              <w:divBdr>
                <w:top w:val="none" w:sz="0" w:space="0" w:color="auto"/>
                <w:left w:val="none" w:sz="0" w:space="0" w:color="auto"/>
                <w:bottom w:val="none" w:sz="0" w:space="0" w:color="auto"/>
                <w:right w:val="none" w:sz="0" w:space="0" w:color="auto"/>
              </w:divBdr>
            </w:div>
            <w:div w:id="1784839848">
              <w:marLeft w:val="0"/>
              <w:marRight w:val="0"/>
              <w:marTop w:val="0"/>
              <w:marBottom w:val="0"/>
              <w:divBdr>
                <w:top w:val="none" w:sz="0" w:space="0" w:color="auto"/>
                <w:left w:val="none" w:sz="0" w:space="0" w:color="auto"/>
                <w:bottom w:val="none" w:sz="0" w:space="0" w:color="auto"/>
                <w:right w:val="none" w:sz="0" w:space="0" w:color="auto"/>
              </w:divBdr>
            </w:div>
            <w:div w:id="2086493411">
              <w:marLeft w:val="0"/>
              <w:marRight w:val="0"/>
              <w:marTop w:val="225"/>
              <w:marBottom w:val="0"/>
              <w:divBdr>
                <w:top w:val="none" w:sz="0" w:space="0" w:color="auto"/>
                <w:left w:val="none" w:sz="0" w:space="0" w:color="auto"/>
                <w:bottom w:val="none" w:sz="0" w:space="0" w:color="auto"/>
                <w:right w:val="none" w:sz="0" w:space="0" w:color="auto"/>
              </w:divBdr>
              <w:divsChild>
                <w:div w:id="65418867">
                  <w:marLeft w:val="0"/>
                  <w:marRight w:val="0"/>
                  <w:marTop w:val="0"/>
                  <w:marBottom w:val="0"/>
                  <w:divBdr>
                    <w:top w:val="none" w:sz="0" w:space="0" w:color="auto"/>
                    <w:left w:val="none" w:sz="0" w:space="0" w:color="auto"/>
                    <w:bottom w:val="none" w:sz="0" w:space="0" w:color="auto"/>
                    <w:right w:val="none" w:sz="0" w:space="0" w:color="auto"/>
                  </w:divBdr>
                  <w:divsChild>
                    <w:div w:id="201039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2765861">
          <w:marLeft w:val="0"/>
          <w:marRight w:val="0"/>
          <w:marTop w:val="0"/>
          <w:marBottom w:val="0"/>
          <w:divBdr>
            <w:top w:val="none" w:sz="0" w:space="0" w:color="auto"/>
            <w:left w:val="none" w:sz="0" w:space="0" w:color="auto"/>
            <w:bottom w:val="none" w:sz="0" w:space="0" w:color="auto"/>
            <w:right w:val="none" w:sz="0" w:space="0" w:color="auto"/>
          </w:divBdr>
        </w:div>
      </w:divsChild>
    </w:div>
    <w:div w:id="1286428789">
      <w:bodyDiv w:val="1"/>
      <w:marLeft w:val="0"/>
      <w:marRight w:val="0"/>
      <w:marTop w:val="0"/>
      <w:marBottom w:val="0"/>
      <w:divBdr>
        <w:top w:val="none" w:sz="0" w:space="0" w:color="auto"/>
        <w:left w:val="none" w:sz="0" w:space="0" w:color="auto"/>
        <w:bottom w:val="none" w:sz="0" w:space="0" w:color="auto"/>
        <w:right w:val="none" w:sz="0" w:space="0" w:color="auto"/>
      </w:divBdr>
    </w:div>
    <w:div w:id="1324162664">
      <w:bodyDiv w:val="1"/>
      <w:marLeft w:val="0"/>
      <w:marRight w:val="0"/>
      <w:marTop w:val="0"/>
      <w:marBottom w:val="0"/>
      <w:divBdr>
        <w:top w:val="none" w:sz="0" w:space="0" w:color="auto"/>
        <w:left w:val="none" w:sz="0" w:space="0" w:color="auto"/>
        <w:bottom w:val="none" w:sz="0" w:space="0" w:color="auto"/>
        <w:right w:val="none" w:sz="0" w:space="0" w:color="auto"/>
      </w:divBdr>
    </w:div>
    <w:div w:id="1374963395">
      <w:bodyDiv w:val="1"/>
      <w:marLeft w:val="0"/>
      <w:marRight w:val="0"/>
      <w:marTop w:val="0"/>
      <w:marBottom w:val="0"/>
      <w:divBdr>
        <w:top w:val="none" w:sz="0" w:space="0" w:color="auto"/>
        <w:left w:val="none" w:sz="0" w:space="0" w:color="auto"/>
        <w:bottom w:val="none" w:sz="0" w:space="0" w:color="auto"/>
        <w:right w:val="none" w:sz="0" w:space="0" w:color="auto"/>
      </w:divBdr>
    </w:div>
    <w:div w:id="1406222232">
      <w:bodyDiv w:val="1"/>
      <w:marLeft w:val="0"/>
      <w:marRight w:val="0"/>
      <w:marTop w:val="0"/>
      <w:marBottom w:val="0"/>
      <w:divBdr>
        <w:top w:val="none" w:sz="0" w:space="0" w:color="auto"/>
        <w:left w:val="none" w:sz="0" w:space="0" w:color="auto"/>
        <w:bottom w:val="none" w:sz="0" w:space="0" w:color="auto"/>
        <w:right w:val="none" w:sz="0" w:space="0" w:color="auto"/>
      </w:divBdr>
    </w:div>
    <w:div w:id="1613826205">
      <w:bodyDiv w:val="1"/>
      <w:marLeft w:val="0"/>
      <w:marRight w:val="0"/>
      <w:marTop w:val="0"/>
      <w:marBottom w:val="0"/>
      <w:divBdr>
        <w:top w:val="none" w:sz="0" w:space="0" w:color="auto"/>
        <w:left w:val="none" w:sz="0" w:space="0" w:color="auto"/>
        <w:bottom w:val="none" w:sz="0" w:space="0" w:color="auto"/>
        <w:right w:val="none" w:sz="0" w:space="0" w:color="auto"/>
      </w:divBdr>
    </w:div>
    <w:div w:id="1728796889">
      <w:bodyDiv w:val="1"/>
      <w:marLeft w:val="0"/>
      <w:marRight w:val="0"/>
      <w:marTop w:val="0"/>
      <w:marBottom w:val="0"/>
      <w:divBdr>
        <w:top w:val="none" w:sz="0" w:space="0" w:color="auto"/>
        <w:left w:val="none" w:sz="0" w:space="0" w:color="auto"/>
        <w:bottom w:val="none" w:sz="0" w:space="0" w:color="auto"/>
        <w:right w:val="none" w:sz="0" w:space="0" w:color="auto"/>
      </w:divBdr>
    </w:div>
    <w:div w:id="1800031214">
      <w:bodyDiv w:val="1"/>
      <w:marLeft w:val="0"/>
      <w:marRight w:val="0"/>
      <w:marTop w:val="0"/>
      <w:marBottom w:val="0"/>
      <w:divBdr>
        <w:top w:val="none" w:sz="0" w:space="0" w:color="auto"/>
        <w:left w:val="none" w:sz="0" w:space="0" w:color="auto"/>
        <w:bottom w:val="none" w:sz="0" w:space="0" w:color="auto"/>
        <w:right w:val="none" w:sz="0" w:space="0" w:color="auto"/>
      </w:divBdr>
    </w:div>
    <w:div w:id="1819764426">
      <w:bodyDiv w:val="1"/>
      <w:marLeft w:val="0"/>
      <w:marRight w:val="0"/>
      <w:marTop w:val="0"/>
      <w:marBottom w:val="0"/>
      <w:divBdr>
        <w:top w:val="none" w:sz="0" w:space="0" w:color="auto"/>
        <w:left w:val="none" w:sz="0" w:space="0" w:color="auto"/>
        <w:bottom w:val="none" w:sz="0" w:space="0" w:color="auto"/>
        <w:right w:val="none" w:sz="0" w:space="0" w:color="auto"/>
      </w:divBdr>
    </w:div>
    <w:div w:id="1907183871">
      <w:bodyDiv w:val="1"/>
      <w:marLeft w:val="0"/>
      <w:marRight w:val="0"/>
      <w:marTop w:val="0"/>
      <w:marBottom w:val="0"/>
      <w:divBdr>
        <w:top w:val="none" w:sz="0" w:space="0" w:color="auto"/>
        <w:left w:val="none" w:sz="0" w:space="0" w:color="auto"/>
        <w:bottom w:val="none" w:sz="0" w:space="0" w:color="auto"/>
        <w:right w:val="none" w:sz="0" w:space="0" w:color="auto"/>
      </w:divBdr>
    </w:div>
    <w:div w:id="2011521719">
      <w:bodyDiv w:val="1"/>
      <w:marLeft w:val="0"/>
      <w:marRight w:val="0"/>
      <w:marTop w:val="0"/>
      <w:marBottom w:val="0"/>
      <w:divBdr>
        <w:top w:val="none" w:sz="0" w:space="0" w:color="auto"/>
        <w:left w:val="none" w:sz="0" w:space="0" w:color="auto"/>
        <w:bottom w:val="none" w:sz="0" w:space="0" w:color="auto"/>
        <w:right w:val="none" w:sz="0" w:space="0" w:color="auto"/>
      </w:divBdr>
    </w:div>
    <w:div w:id="20970956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lex.europa.eu/legal-content/ET/AUTO/?uri=celex:32010R1095"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0C477C-038D-4F32-B163-72B4F57D4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1996</TotalTime>
  <Pages>39</Pages>
  <Words>16827</Words>
  <Characters>97601</Characters>
  <Application>Microsoft Office Word</Application>
  <DocSecurity>0</DocSecurity>
  <Lines>813</Lines>
  <Paragraphs>228</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114200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Kristiina Kubja</dc:creator>
  <cp:keywords/>
  <dc:description/>
  <cp:lastModifiedBy>Iivika Sale</cp:lastModifiedBy>
  <cp:revision>254</cp:revision>
  <dcterms:created xsi:type="dcterms:W3CDTF">2024-01-05T07:01:00Z</dcterms:created>
  <dcterms:modified xsi:type="dcterms:W3CDTF">2024-01-22T13:48:00Z</dcterms:modified>
</cp:coreProperties>
</file>